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599EC" w14:textId="5BED3E90" w:rsidR="007622CB" w:rsidRPr="00D63ED1" w:rsidRDefault="005119C2" w:rsidP="006D14EE">
      <w:pPr>
        <w:spacing w:line="360" w:lineRule="exact"/>
        <w:rPr>
          <w:rFonts w:ascii="HG丸ｺﾞｼｯｸM-PRO" w:eastAsia="HG丸ｺﾞｼｯｸM-PRO" w:hAnsi="HG丸ｺﾞｼｯｸM-PRO" w:cs="Arial"/>
          <w:sz w:val="24"/>
          <w:szCs w:val="32"/>
        </w:rPr>
      </w:pPr>
      <w:r w:rsidRPr="00D63ED1">
        <w:rPr>
          <w:rFonts w:ascii="HG丸ｺﾞｼｯｸM-PRO" w:eastAsia="HG丸ｺﾞｼｯｸM-PRO" w:hAnsi="HG丸ｺﾞｼｯｸM-PRO" w:cs="Arial"/>
          <w:noProof/>
        </w:rPr>
        <mc:AlternateContent>
          <mc:Choice Requires="wps">
            <w:drawing>
              <wp:anchor distT="0" distB="0" distL="114300" distR="114300" simplePos="0" relativeHeight="251660296" behindDoc="0" locked="0" layoutInCell="1" allowOverlap="1" wp14:anchorId="37861220" wp14:editId="2D721A1C">
                <wp:simplePos x="0" y="0"/>
                <wp:positionH relativeFrom="column">
                  <wp:posOffset>0</wp:posOffset>
                </wp:positionH>
                <wp:positionV relativeFrom="paragraph">
                  <wp:posOffset>0</wp:posOffset>
                </wp:positionV>
                <wp:extent cx="6071117" cy="1424763"/>
                <wp:effectExtent l="0" t="0" r="25400" b="23495"/>
                <wp:wrapNone/>
                <wp:docPr id="1513420863" name="テキスト ボックス 1"/>
                <wp:cNvGraphicFramePr/>
                <a:graphic xmlns:a="http://schemas.openxmlformats.org/drawingml/2006/main">
                  <a:graphicData uri="http://schemas.microsoft.com/office/word/2010/wordprocessingShape">
                    <wps:wsp>
                      <wps:cNvSpPr txBox="1"/>
                      <wps:spPr>
                        <a:xfrm>
                          <a:off x="0" y="0"/>
                          <a:ext cx="6071117" cy="1424763"/>
                        </a:xfrm>
                        <a:prstGeom prst="rect">
                          <a:avLst/>
                        </a:prstGeom>
                        <a:solidFill>
                          <a:srgbClr val="66FFFF"/>
                        </a:solidFill>
                        <a:ln w="6350">
                          <a:solidFill>
                            <a:prstClr val="black"/>
                          </a:solidFill>
                        </a:ln>
                      </wps:spPr>
                      <wps:txbx>
                        <w:txbxContent>
                          <w:p w14:paraId="25989A74" w14:textId="4DE990A2"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これは、</w:t>
                            </w:r>
                            <w:r>
                              <w:rPr>
                                <w:rFonts w:ascii="HG丸ｺﾞｼｯｸM-PRO" w:eastAsia="HG丸ｺﾞｼｯｸM-PRO" w:hAnsi="HG丸ｺﾞｼｯｸM-PRO" w:hint="eastAsia"/>
                                <w:b/>
                                <w:bCs/>
                                <w:sz w:val="24"/>
                              </w:rPr>
                              <w:t>日本製薬</w:t>
                            </w:r>
                            <w:r w:rsidR="00357016">
                              <w:rPr>
                                <w:rFonts w:ascii="HG丸ｺﾞｼｯｸM-PRO" w:eastAsia="HG丸ｺﾞｼｯｸM-PRO" w:hAnsi="HG丸ｺﾞｼｯｸM-PRO" w:hint="eastAsia"/>
                                <w:b/>
                                <w:bCs/>
                                <w:sz w:val="24"/>
                              </w:rPr>
                              <w:t>工業協会</w:t>
                            </w:r>
                            <w:r w:rsidRPr="00CB5C2F">
                              <w:rPr>
                                <w:rFonts w:ascii="HG丸ｺﾞｼｯｸM-PRO" w:eastAsia="HG丸ｺﾞｼｯｸM-PRO" w:hAnsi="HG丸ｺﾞｼｯｸM-PRO" w:hint="eastAsia"/>
                                <w:b/>
                                <w:bCs/>
                                <w:sz w:val="24"/>
                              </w:rPr>
                              <w:t>が作成するICF共通化テンプレート</w:t>
                            </w:r>
                            <w:r w:rsidR="00357016">
                              <w:rPr>
                                <w:rFonts w:ascii="HG丸ｺﾞｼｯｸM-PRO" w:eastAsia="HG丸ｺﾞｼｯｸM-PRO" w:hAnsi="HG丸ｺﾞｼｯｸM-PRO" w:hint="eastAsia"/>
                                <w:b/>
                                <w:bCs/>
                                <w:sz w:val="24"/>
                              </w:rPr>
                              <w:t>（共通様式）</w:t>
                            </w:r>
                            <w:r w:rsidRPr="00CB5C2F">
                              <w:rPr>
                                <w:rFonts w:ascii="HG丸ｺﾞｼｯｸM-PRO" w:eastAsia="HG丸ｺﾞｼｯｸM-PRO" w:hAnsi="HG丸ｺﾞｼｯｸM-PRO" w:hint="eastAsia"/>
                                <w:b/>
                                <w:bCs/>
                                <w:sz w:val="24"/>
                              </w:rPr>
                              <w:t>を九州がんセンターのICFとして使用できるよう、作成の手引きとしています。</w:t>
                            </w:r>
                          </w:p>
                          <w:p w14:paraId="6A6A2091" w14:textId="77777777"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作成にあたっては、当院の希望する内容に一部編集をお願いしております。</w:t>
                            </w:r>
                          </w:p>
                          <w:p w14:paraId="04703F02" w14:textId="77777777"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何卒ご了承いただきますようお願い申し上げます。</w:t>
                            </w:r>
                          </w:p>
                          <w:p w14:paraId="612DEB85" w14:textId="77777777" w:rsidR="005119C2" w:rsidRPr="00CB5C2F" w:rsidRDefault="005119C2" w:rsidP="005119C2">
                            <w:pPr>
                              <w:jc w:val="right"/>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九州がんセンター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861220" id="_x0000_t202" coordsize="21600,21600" o:spt="202" path="m,l,21600r21600,l21600,xe">
                <v:stroke joinstyle="miter"/>
                <v:path gradientshapeok="t" o:connecttype="rect"/>
              </v:shapetype>
              <v:shape id="テキスト ボックス 1" o:spid="_x0000_s1026" type="#_x0000_t202" style="position:absolute;left:0;text-align:left;margin-left:0;margin-top:0;width:478.05pt;height:112.2pt;z-index:251660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" fillcolor="#6ff" strokeweight=".5pt">
                <v:textbox>
                  <w:txbxContent>
                    <w:p w14:paraId="25989A74" w14:textId="4DE990A2"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これは、</w:t>
                      </w:r>
                      <w:r>
                        <w:rPr>
                          <w:rFonts w:ascii="HG丸ｺﾞｼｯｸM-PRO" w:eastAsia="HG丸ｺﾞｼｯｸM-PRO" w:hAnsi="HG丸ｺﾞｼｯｸM-PRO" w:hint="eastAsia"/>
                          <w:b/>
                          <w:bCs/>
                          <w:sz w:val="24"/>
                        </w:rPr>
                        <w:t>日本製薬</w:t>
                      </w:r>
                      <w:r w:rsidR="00357016">
                        <w:rPr>
                          <w:rFonts w:ascii="HG丸ｺﾞｼｯｸM-PRO" w:eastAsia="HG丸ｺﾞｼｯｸM-PRO" w:hAnsi="HG丸ｺﾞｼｯｸM-PRO" w:hint="eastAsia"/>
                          <w:b/>
                          <w:bCs/>
                          <w:sz w:val="24"/>
                        </w:rPr>
                        <w:t>工業協会</w:t>
                      </w:r>
                      <w:r w:rsidRPr="00CB5C2F">
                        <w:rPr>
                          <w:rFonts w:ascii="HG丸ｺﾞｼｯｸM-PRO" w:eastAsia="HG丸ｺﾞｼｯｸM-PRO" w:hAnsi="HG丸ｺﾞｼｯｸM-PRO" w:hint="eastAsia"/>
                          <w:b/>
                          <w:bCs/>
                          <w:sz w:val="24"/>
                        </w:rPr>
                        <w:t>が作成するICF共通化テンプレート</w:t>
                      </w:r>
                      <w:r w:rsidR="00357016">
                        <w:rPr>
                          <w:rFonts w:ascii="HG丸ｺﾞｼｯｸM-PRO" w:eastAsia="HG丸ｺﾞｼｯｸM-PRO" w:hAnsi="HG丸ｺﾞｼｯｸM-PRO" w:hint="eastAsia"/>
                          <w:b/>
                          <w:bCs/>
                          <w:sz w:val="24"/>
                        </w:rPr>
                        <w:t>（共通様式）</w:t>
                      </w:r>
                      <w:r w:rsidRPr="00CB5C2F">
                        <w:rPr>
                          <w:rFonts w:ascii="HG丸ｺﾞｼｯｸM-PRO" w:eastAsia="HG丸ｺﾞｼｯｸM-PRO" w:hAnsi="HG丸ｺﾞｼｯｸM-PRO" w:hint="eastAsia"/>
                          <w:b/>
                          <w:bCs/>
                          <w:sz w:val="24"/>
                        </w:rPr>
                        <w:t>を九州がんセンターのICFとして使用できるよう、作成の手引きとしています。</w:t>
                      </w:r>
                    </w:p>
                    <w:p w14:paraId="6A6A2091" w14:textId="77777777"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作成にあたっては、当院の希望する内容に一部編集をお願いしております。</w:t>
                      </w:r>
                    </w:p>
                    <w:p w14:paraId="04703F02" w14:textId="77777777" w:rsidR="005119C2" w:rsidRPr="00CB5C2F" w:rsidRDefault="005119C2" w:rsidP="005119C2">
                      <w:pPr>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何卒ご了承いただきますようお願い申し上げます。</w:t>
                      </w:r>
                    </w:p>
                    <w:p w14:paraId="612DEB85" w14:textId="77777777" w:rsidR="005119C2" w:rsidRPr="00CB5C2F" w:rsidRDefault="005119C2" w:rsidP="005119C2">
                      <w:pPr>
                        <w:jc w:val="right"/>
                        <w:rPr>
                          <w:rFonts w:ascii="HG丸ｺﾞｼｯｸM-PRO" w:eastAsia="HG丸ｺﾞｼｯｸM-PRO" w:hAnsi="HG丸ｺﾞｼｯｸM-PRO"/>
                          <w:b/>
                          <w:bCs/>
                          <w:sz w:val="24"/>
                        </w:rPr>
                      </w:pPr>
                      <w:r w:rsidRPr="00CB5C2F">
                        <w:rPr>
                          <w:rFonts w:ascii="HG丸ｺﾞｼｯｸM-PRO" w:eastAsia="HG丸ｺﾞｼｯｸM-PRO" w:hAnsi="HG丸ｺﾞｼｯｸM-PRO" w:hint="eastAsia"/>
                          <w:b/>
                          <w:bCs/>
                          <w:sz w:val="24"/>
                        </w:rPr>
                        <w:t>九州がんセンター</w:t>
                      </w:r>
                    </w:p>
                  </w:txbxContent>
                </v:textbox>
              </v:shape>
            </w:pict>
          </mc:Fallback>
        </mc:AlternateContent>
      </w:r>
    </w:p>
    <w:p w14:paraId="1C6EC469" w14:textId="77777777" w:rsidR="007622CB" w:rsidRPr="00D63ED1" w:rsidRDefault="007622CB" w:rsidP="006D14EE">
      <w:pPr>
        <w:spacing w:line="360" w:lineRule="exact"/>
        <w:rPr>
          <w:rFonts w:ascii="HG丸ｺﾞｼｯｸM-PRO" w:eastAsia="HG丸ｺﾞｼｯｸM-PRO" w:hAnsi="HG丸ｺﾞｼｯｸM-PRO" w:cs="Arial"/>
          <w:sz w:val="24"/>
        </w:rPr>
      </w:pPr>
    </w:p>
    <w:p w14:paraId="6071A32B" w14:textId="77777777" w:rsidR="007622CB" w:rsidRPr="00D63ED1" w:rsidRDefault="007622CB" w:rsidP="006D14EE">
      <w:pPr>
        <w:spacing w:line="360" w:lineRule="exact"/>
        <w:rPr>
          <w:rFonts w:ascii="HG丸ｺﾞｼｯｸM-PRO" w:eastAsia="HG丸ｺﾞｼｯｸM-PRO" w:hAnsi="HG丸ｺﾞｼｯｸM-PRO" w:cs="Arial"/>
          <w:sz w:val="24"/>
        </w:rPr>
      </w:pPr>
    </w:p>
    <w:p w14:paraId="028D9D37"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0DD4EC60"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3C7CC47E"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198AE74C"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00D81A11" w14:textId="0341CBEB" w:rsidR="00F42A7F" w:rsidRPr="00D63ED1" w:rsidRDefault="00B326E5" w:rsidP="006D14EE">
      <w:pPr>
        <w:spacing w:line="360" w:lineRule="exact"/>
        <w:rPr>
          <w:rFonts w:ascii="HG丸ｺﾞｼｯｸM-PRO" w:eastAsia="HG丸ｺﾞｼｯｸM-PRO" w:hAnsi="HG丸ｺﾞｼｯｸM-PRO" w:cs="Arial"/>
          <w:sz w:val="24"/>
        </w:rPr>
      </w:pPr>
      <w:r w:rsidRPr="00D63ED1">
        <w:rPr>
          <w:rFonts w:ascii="HG丸ｺﾞｼｯｸM-PRO" w:eastAsia="HG丸ｺﾞｼｯｸM-PRO" w:hAnsi="HG丸ｺﾞｼｯｸM-PRO" w:cs="Arial"/>
          <w:noProof/>
          <w:sz w:val="24"/>
        </w:rPr>
        <mc:AlternateContent>
          <mc:Choice Requires="wps">
            <w:drawing>
              <wp:anchor distT="0" distB="0" distL="114300" distR="114300" simplePos="0" relativeHeight="251657216" behindDoc="0" locked="0" layoutInCell="1" allowOverlap="1" wp14:anchorId="082E0070" wp14:editId="61983158">
                <wp:simplePos x="0" y="0"/>
                <wp:positionH relativeFrom="margin">
                  <wp:align>right</wp:align>
                </wp:positionH>
                <wp:positionV relativeFrom="paragraph">
                  <wp:posOffset>117460</wp:posOffset>
                </wp:positionV>
                <wp:extent cx="6071013" cy="1531761"/>
                <wp:effectExtent l="19050" t="19050" r="25400" b="1143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013" cy="1531761"/>
                        </a:xfrm>
                        <a:prstGeom prst="rect">
                          <a:avLst/>
                        </a:prstGeom>
                        <a:solidFill>
                          <a:srgbClr val="FFFFFF"/>
                        </a:solidFill>
                        <a:ln w="44450" cmpd="dbl">
                          <a:solidFill>
                            <a:srgbClr val="000000"/>
                          </a:solidFill>
                          <a:miter lim="800000"/>
                          <a:headEnd/>
                          <a:tailEnd/>
                        </a:ln>
                      </wps:spPr>
                      <wps:txbx>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E0070" id="テキスト ボックス 33" o:spid="_x0000_s1027" type="#_x0000_t202" style="position:absolute;left:0;text-align:left;margin-left:426.85pt;margin-top:9.25pt;width:478.05pt;height:120.6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" strokeweight="3.5pt">
                <v:stroke linestyle="thinThin"/>
                <v:textbox inset="5.85pt,.7pt,5.85pt,.7pt">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v:textbox>
                <w10:wrap anchorx="margin"/>
              </v:shape>
            </w:pict>
          </mc:Fallback>
        </mc:AlternateContent>
      </w:r>
    </w:p>
    <w:p w14:paraId="7D6CAE47"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4D66CB29"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7B8CC287"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620F9EB1" w14:textId="7FE14FE7" w:rsidR="00F42A7F" w:rsidRPr="00D63ED1" w:rsidRDefault="00F42A7F" w:rsidP="006D14EE">
      <w:pPr>
        <w:spacing w:line="360" w:lineRule="exact"/>
        <w:rPr>
          <w:rFonts w:ascii="HG丸ｺﾞｼｯｸM-PRO" w:eastAsia="HG丸ｺﾞｼｯｸM-PRO" w:hAnsi="HG丸ｺﾞｼｯｸM-PRO" w:cs="Arial"/>
          <w:sz w:val="24"/>
        </w:rPr>
      </w:pPr>
    </w:p>
    <w:p w14:paraId="0C47CAA4" w14:textId="4BCA20FB" w:rsidR="00F42A7F" w:rsidRPr="00D63ED1" w:rsidRDefault="00F42A7F" w:rsidP="006D14EE">
      <w:pPr>
        <w:spacing w:line="360" w:lineRule="exact"/>
        <w:rPr>
          <w:rFonts w:ascii="HG丸ｺﾞｼｯｸM-PRO" w:eastAsia="HG丸ｺﾞｼｯｸM-PRO" w:hAnsi="HG丸ｺﾞｼｯｸM-PRO" w:cs="Arial"/>
          <w:sz w:val="24"/>
        </w:rPr>
      </w:pPr>
    </w:p>
    <w:p w14:paraId="39359CFE" w14:textId="77777777" w:rsidR="007622CB" w:rsidRPr="00D63ED1" w:rsidRDefault="007622CB" w:rsidP="006D14EE">
      <w:pPr>
        <w:spacing w:line="360" w:lineRule="exact"/>
        <w:rPr>
          <w:rFonts w:ascii="HG丸ｺﾞｼｯｸM-PRO" w:eastAsia="HG丸ｺﾞｼｯｸM-PRO" w:hAnsi="HG丸ｺﾞｼｯｸM-PRO" w:cs="Arial"/>
          <w:sz w:val="24"/>
        </w:rPr>
      </w:pPr>
    </w:p>
    <w:p w14:paraId="58D48494" w14:textId="6587F7C3" w:rsidR="00CA4C6D" w:rsidRPr="00D63ED1" w:rsidRDefault="00CA4C6D" w:rsidP="006D14EE">
      <w:pPr>
        <w:spacing w:line="360" w:lineRule="exact"/>
        <w:rPr>
          <w:rFonts w:ascii="HG丸ｺﾞｼｯｸM-PRO" w:eastAsia="HG丸ｺﾞｼｯｸM-PRO" w:hAnsi="HG丸ｺﾞｼｯｸM-PRO" w:cs="Arial"/>
          <w:sz w:val="24"/>
        </w:rPr>
      </w:pPr>
    </w:p>
    <w:p w14:paraId="6BEF0678" w14:textId="640A3069" w:rsidR="00CA4C6D" w:rsidRPr="00D63ED1" w:rsidRDefault="00EA53B8" w:rsidP="006D14EE">
      <w:pPr>
        <w:spacing w:line="360" w:lineRule="exact"/>
        <w:rPr>
          <w:rFonts w:ascii="HG丸ｺﾞｼｯｸM-PRO" w:eastAsia="HG丸ｺﾞｼｯｸM-PRO" w:hAnsi="HG丸ｺﾞｼｯｸM-PRO" w:cs="Arial"/>
          <w:sz w:val="24"/>
        </w:rPr>
      </w:pPr>
      <w:r w:rsidRPr="00D63ED1">
        <w:rPr>
          <w:rFonts w:ascii="HG丸ｺﾞｼｯｸM-PRO" w:eastAsia="HG丸ｺﾞｼｯｸM-PRO" w:hAnsi="HG丸ｺﾞｼｯｸM-PRO" w:cs="Arial"/>
          <w:noProof/>
          <w:sz w:val="24"/>
        </w:rPr>
        <mc:AlternateContent>
          <mc:Choice Requires="wps">
            <w:drawing>
              <wp:anchor distT="0" distB="0" distL="114300" distR="114300" simplePos="0" relativeHeight="251657218" behindDoc="0" locked="0" layoutInCell="1" allowOverlap="1" wp14:anchorId="67D37CE9" wp14:editId="5D718B8F">
                <wp:simplePos x="0" y="0"/>
                <wp:positionH relativeFrom="column">
                  <wp:posOffset>5344</wp:posOffset>
                </wp:positionH>
                <wp:positionV relativeFrom="paragraph">
                  <wp:posOffset>226060</wp:posOffset>
                </wp:positionV>
                <wp:extent cx="6120000" cy="2294415"/>
                <wp:effectExtent l="0" t="0" r="14605" b="1079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2294415"/>
                        </a:xfrm>
                        <a:prstGeom prst="rect">
                          <a:avLst/>
                        </a:prstGeom>
                        <a:solidFill>
                          <a:srgbClr val="DEEAF6">
                            <a:alpha val="80000"/>
                          </a:srgbClr>
                        </a:solidFill>
                        <a:ln w="9525">
                          <a:solidFill>
                            <a:srgbClr val="000000"/>
                          </a:solidFill>
                          <a:miter lim="800000"/>
                          <a:headEnd/>
                          <a:tailEnd/>
                        </a:ln>
                      </wps:spPr>
                      <wps:txbx>
                        <w:txbxContent>
                          <w:p w14:paraId="75D4C0A5" w14:textId="242F8824"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bookmarkStart w:id="0" w:name="_Hlk145063632"/>
                            <w:r w:rsidRPr="00140323">
                              <w:rPr>
                                <w:rFonts w:ascii="HG丸ｺﾞｼｯｸM-PRO" w:eastAsia="HG丸ｺﾞｼｯｸM-PRO" w:hAnsi="HG丸ｺﾞｼｯｸM-PRO" w:hint="eastAsia"/>
                                <w:color w:val="000000" w:themeColor="text1"/>
                                <w:sz w:val="28"/>
                                <w:szCs w:val="28"/>
                              </w:rPr>
                              <w:t>・黒字：共通テキスト（変更しない）</w:t>
                            </w:r>
                          </w:p>
                          <w:bookmarkEnd w:id="0"/>
                          <w:p w14:paraId="7DEF6B87" w14:textId="3F234988"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r w:rsidRPr="00140323">
                              <w:rPr>
                                <w:rFonts w:ascii="HG丸ｺﾞｼｯｸM-PRO" w:eastAsia="HG丸ｺﾞｼｯｸM-PRO" w:hAnsi="HG丸ｺﾞｼｯｸM-PRO" w:hint="eastAsia"/>
                                <w:color w:val="000000" w:themeColor="text1"/>
                                <w:sz w:val="28"/>
                                <w:szCs w:val="28"/>
                              </w:rPr>
                              <w:t>・</w:t>
                            </w:r>
                            <w:r w:rsidRPr="00140323">
                              <w:rPr>
                                <w:rFonts w:ascii="HG丸ｺﾞｼｯｸM-PRO" w:eastAsia="HG丸ｺﾞｼｯｸM-PRO" w:hAnsi="HG丸ｺﾞｼｯｸM-PRO" w:hint="eastAsia"/>
                                <w:color w:val="0070C0"/>
                                <w:sz w:val="28"/>
                                <w:szCs w:val="28"/>
                              </w:rPr>
                              <w:t>青字</w:t>
                            </w:r>
                            <w:r w:rsidRPr="00140323">
                              <w:rPr>
                                <w:rFonts w:ascii="HG丸ｺﾞｼｯｸM-PRO" w:eastAsia="HG丸ｺﾞｼｯｸM-PRO" w:hAnsi="HG丸ｺﾞｼｯｸM-PRO" w:hint="eastAsia"/>
                                <w:color w:val="000000" w:themeColor="text1"/>
                                <w:sz w:val="28"/>
                                <w:szCs w:val="28"/>
                              </w:rPr>
                              <w:t>：可変テキスト（治験内容に従って適宜変更し、黒字にする）</w:t>
                            </w:r>
                          </w:p>
                          <w:p w14:paraId="43728F67" w14:textId="60B12B99"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bookmarkStart w:id="1" w:name="_Hlk145063648"/>
                            <w:r w:rsidRPr="00140323">
                              <w:rPr>
                                <w:rFonts w:ascii="HG丸ｺﾞｼｯｸM-PRO" w:eastAsia="HG丸ｺﾞｼｯｸM-PRO" w:hAnsi="HG丸ｺﾞｼｯｸM-PRO" w:hint="eastAsia"/>
                                <w:color w:val="000000" w:themeColor="text1"/>
                                <w:sz w:val="28"/>
                                <w:szCs w:val="28"/>
                              </w:rPr>
                              <w:t>・</w:t>
                            </w:r>
                            <w:r w:rsidRPr="00140323">
                              <w:rPr>
                                <w:rFonts w:ascii="HG丸ｺﾞｼｯｸM-PRO" w:eastAsia="HG丸ｺﾞｼｯｸM-PRO" w:hAnsi="HG丸ｺﾞｼｯｸM-PRO" w:hint="eastAsia"/>
                                <w:color w:val="00B050"/>
                                <w:sz w:val="28"/>
                                <w:szCs w:val="28"/>
                              </w:rPr>
                              <w:t>緑字</w:t>
                            </w:r>
                            <w:r w:rsidRPr="00140323">
                              <w:rPr>
                                <w:rFonts w:ascii="HG丸ｺﾞｼｯｸM-PRO" w:eastAsia="HG丸ｺﾞｼｯｸM-PRO" w:hAnsi="HG丸ｺﾞｼｯｸM-PRO" w:hint="eastAsia"/>
                                <w:color w:val="000000" w:themeColor="text1"/>
                                <w:sz w:val="28"/>
                                <w:szCs w:val="28"/>
                              </w:rPr>
                              <w:t>：インストラクション（作成時に削除する）</w:t>
                            </w:r>
                          </w:p>
                          <w:bookmarkEnd w:id="1"/>
                          <w:p w14:paraId="508B0E57" w14:textId="77777777" w:rsidR="00DB14E2" w:rsidRPr="00140323" w:rsidRDefault="00DB14E2" w:rsidP="000B6C79">
                            <w:pPr>
                              <w:snapToGrid w:val="0"/>
                              <w:spacing w:line="360" w:lineRule="exact"/>
                              <w:jc w:val="left"/>
                              <w:rPr>
                                <w:rFonts w:ascii="HG丸ｺﾞｼｯｸM-PRO" w:eastAsia="HG丸ｺﾞｼｯｸM-PRO" w:hAnsi="HG丸ｺﾞｼｯｸM-PRO"/>
                                <w:sz w:val="28"/>
                                <w:szCs w:val="28"/>
                              </w:rPr>
                            </w:pPr>
                          </w:p>
                          <w:p w14:paraId="0CE20CC2" w14:textId="153FAF2E" w:rsidR="00DB14E2" w:rsidRPr="00140323" w:rsidRDefault="00DB14E2" w:rsidP="000B6C79">
                            <w:pPr>
                              <w:snapToGrid w:val="0"/>
                              <w:spacing w:line="360" w:lineRule="exact"/>
                              <w:jc w:val="left"/>
                              <w:rPr>
                                <w:rFonts w:ascii="HG丸ｺﾞｼｯｸM-PRO" w:eastAsia="HG丸ｺﾞｼｯｸM-PRO" w:hAnsi="HG丸ｺﾞｼｯｸM-PRO"/>
                                <w:sz w:val="28"/>
                                <w:szCs w:val="28"/>
                              </w:rPr>
                            </w:pPr>
                            <w:r w:rsidRPr="00140323">
                              <w:rPr>
                                <w:rFonts w:ascii="HG丸ｺﾞｼｯｸM-PRO" w:eastAsia="HG丸ｺﾞｼｯｸM-PRO" w:hAnsi="HG丸ｺﾞｼｯｸM-PRO" w:hint="eastAsia"/>
                                <w:sz w:val="28"/>
                                <w:szCs w:val="28"/>
                              </w:rPr>
                              <w:t>ボックス(緑)には作成ガイドを記載している。</w:t>
                            </w:r>
                            <w:r w:rsidRPr="00140323">
                              <w:rPr>
                                <w:rFonts w:ascii="HG丸ｺﾞｼｯｸM-PRO" w:eastAsia="HG丸ｺﾞｼｯｸM-PRO" w:hAnsi="HG丸ｺﾞｼｯｸM-PRO"/>
                                <w:sz w:val="28"/>
                                <w:szCs w:val="28"/>
                              </w:rPr>
                              <w:br/>
                            </w:r>
                            <w:r w:rsidRPr="00140323">
                              <w:rPr>
                                <w:rFonts w:ascii="HG丸ｺﾞｼｯｸM-PRO" w:eastAsia="HG丸ｺﾞｼｯｸM-PRO" w:hAnsi="HG丸ｺﾞｼｯｸM-PRO" w:hint="eastAsia"/>
                                <w:sz w:val="28"/>
                                <w:szCs w:val="28"/>
                              </w:rPr>
                              <w:t>作成ガイドは最終化前に削除すること。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14E2" w:rsidRPr="00140323" w14:paraId="37617459" w14:textId="77777777" w:rsidTr="000906D9">
                              <w:tc>
                                <w:tcPr>
                                  <w:tcW w:w="8079" w:type="dxa"/>
                                  <w:shd w:val="clear" w:color="auto" w:fill="E2EFD9"/>
                                </w:tcPr>
                                <w:p w14:paraId="6FEECDFE" w14:textId="335B4258" w:rsidR="00DB14E2" w:rsidRPr="00140323" w:rsidRDefault="00DB14E2" w:rsidP="0080301A">
                                  <w:pPr>
                                    <w:jc w:val="left"/>
                                    <w:rPr>
                                      <w:rFonts w:ascii="HG丸ｺﾞｼｯｸM-PRO" w:eastAsia="HG丸ｺﾞｼｯｸM-PRO" w:hAnsi="HG丸ｺﾞｼｯｸM-PRO"/>
                                      <w:sz w:val="28"/>
                                      <w:szCs w:val="28"/>
                                    </w:rPr>
                                  </w:pPr>
                                  <w:r w:rsidRPr="00140323">
                                    <w:rPr>
                                      <w:rFonts w:ascii="HG丸ｺﾞｼｯｸM-PRO" w:eastAsia="HG丸ｺﾞｼｯｸM-PRO" w:hAnsi="HG丸ｺﾞｼｯｸM-PRO" w:hint="eastAsia"/>
                                      <w:sz w:val="28"/>
                                      <w:szCs w:val="28"/>
                                    </w:rPr>
                                    <w:t>作成ガイド）</w:t>
                                  </w:r>
                                </w:p>
                              </w:tc>
                            </w:tr>
                          </w:tbl>
                          <w:p w14:paraId="21C535E0" w14:textId="3005E196" w:rsidR="00DB14E2" w:rsidRPr="00140323" w:rsidRDefault="00DB14E2" w:rsidP="00FD2AFE">
                            <w:pPr>
                              <w:snapToGrid w:val="0"/>
                              <w:jc w:val="left"/>
                              <w:rPr>
                                <w:rFonts w:ascii="HG丸ｺﾞｼｯｸM-PRO" w:eastAsia="HG丸ｺﾞｼｯｸM-PRO" w:hAnsi="HG丸ｺﾞｼｯｸM-PRO"/>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37CE9" id="テキスト ボックス 32" o:spid="_x0000_s1028" type="#_x0000_t202" style="position:absolute;left:0;text-align:left;margin-left:.4pt;margin-top:17.8pt;width:481.9pt;height:180.65pt;z-index:251657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" fillcolor="#deeaf6">
                <v:fill opacity="52428f"/>
                <v:textbox inset="5.85pt,.7pt,5.85pt,.7pt">
                  <w:txbxContent>
                    <w:p w14:paraId="75D4C0A5" w14:textId="242F8824"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bookmarkStart w:id="2" w:name="_Hlk145063632"/>
                      <w:r w:rsidRPr="00140323">
                        <w:rPr>
                          <w:rFonts w:ascii="HG丸ｺﾞｼｯｸM-PRO" w:eastAsia="HG丸ｺﾞｼｯｸM-PRO" w:hAnsi="HG丸ｺﾞｼｯｸM-PRO" w:hint="eastAsia"/>
                          <w:color w:val="000000" w:themeColor="text1"/>
                          <w:sz w:val="28"/>
                          <w:szCs w:val="28"/>
                        </w:rPr>
                        <w:t>・黒字：共通テキスト（変更しない）</w:t>
                      </w:r>
                    </w:p>
                    <w:bookmarkEnd w:id="2"/>
                    <w:p w14:paraId="7DEF6B87" w14:textId="3F234988"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r w:rsidRPr="00140323">
                        <w:rPr>
                          <w:rFonts w:ascii="HG丸ｺﾞｼｯｸM-PRO" w:eastAsia="HG丸ｺﾞｼｯｸM-PRO" w:hAnsi="HG丸ｺﾞｼｯｸM-PRO" w:hint="eastAsia"/>
                          <w:color w:val="000000" w:themeColor="text1"/>
                          <w:sz w:val="28"/>
                          <w:szCs w:val="28"/>
                        </w:rPr>
                        <w:t>・</w:t>
                      </w:r>
                      <w:r w:rsidRPr="00140323">
                        <w:rPr>
                          <w:rFonts w:ascii="HG丸ｺﾞｼｯｸM-PRO" w:eastAsia="HG丸ｺﾞｼｯｸM-PRO" w:hAnsi="HG丸ｺﾞｼｯｸM-PRO" w:hint="eastAsia"/>
                          <w:color w:val="0070C0"/>
                          <w:sz w:val="28"/>
                          <w:szCs w:val="28"/>
                        </w:rPr>
                        <w:t>青字</w:t>
                      </w:r>
                      <w:r w:rsidRPr="00140323">
                        <w:rPr>
                          <w:rFonts w:ascii="HG丸ｺﾞｼｯｸM-PRO" w:eastAsia="HG丸ｺﾞｼｯｸM-PRO" w:hAnsi="HG丸ｺﾞｼｯｸM-PRO" w:hint="eastAsia"/>
                          <w:color w:val="000000" w:themeColor="text1"/>
                          <w:sz w:val="28"/>
                          <w:szCs w:val="28"/>
                        </w:rPr>
                        <w:t>：可変テキスト（治験内容に従って適宜変更し、黒字にする）</w:t>
                      </w:r>
                    </w:p>
                    <w:p w14:paraId="43728F67" w14:textId="60B12B99" w:rsidR="00DB14E2" w:rsidRPr="00140323" w:rsidRDefault="00DB14E2" w:rsidP="000B6C79">
                      <w:pPr>
                        <w:snapToGrid w:val="0"/>
                        <w:spacing w:line="360" w:lineRule="exact"/>
                        <w:jc w:val="left"/>
                        <w:rPr>
                          <w:rFonts w:ascii="HG丸ｺﾞｼｯｸM-PRO" w:eastAsia="HG丸ｺﾞｼｯｸM-PRO" w:hAnsi="HG丸ｺﾞｼｯｸM-PRO"/>
                          <w:color w:val="000000" w:themeColor="text1"/>
                          <w:sz w:val="28"/>
                          <w:szCs w:val="28"/>
                        </w:rPr>
                      </w:pPr>
                      <w:bookmarkStart w:id="3" w:name="_Hlk145063648"/>
                      <w:r w:rsidRPr="00140323">
                        <w:rPr>
                          <w:rFonts w:ascii="HG丸ｺﾞｼｯｸM-PRO" w:eastAsia="HG丸ｺﾞｼｯｸM-PRO" w:hAnsi="HG丸ｺﾞｼｯｸM-PRO" w:hint="eastAsia"/>
                          <w:color w:val="000000" w:themeColor="text1"/>
                          <w:sz w:val="28"/>
                          <w:szCs w:val="28"/>
                        </w:rPr>
                        <w:t>・</w:t>
                      </w:r>
                      <w:r w:rsidRPr="00140323">
                        <w:rPr>
                          <w:rFonts w:ascii="HG丸ｺﾞｼｯｸM-PRO" w:eastAsia="HG丸ｺﾞｼｯｸM-PRO" w:hAnsi="HG丸ｺﾞｼｯｸM-PRO" w:hint="eastAsia"/>
                          <w:color w:val="00B050"/>
                          <w:sz w:val="28"/>
                          <w:szCs w:val="28"/>
                        </w:rPr>
                        <w:t>緑字</w:t>
                      </w:r>
                      <w:r w:rsidRPr="00140323">
                        <w:rPr>
                          <w:rFonts w:ascii="HG丸ｺﾞｼｯｸM-PRO" w:eastAsia="HG丸ｺﾞｼｯｸM-PRO" w:hAnsi="HG丸ｺﾞｼｯｸM-PRO" w:hint="eastAsia"/>
                          <w:color w:val="000000" w:themeColor="text1"/>
                          <w:sz w:val="28"/>
                          <w:szCs w:val="28"/>
                        </w:rPr>
                        <w:t>：インストラクション（作成時に削除する）</w:t>
                      </w:r>
                    </w:p>
                    <w:bookmarkEnd w:id="3"/>
                    <w:p w14:paraId="508B0E57" w14:textId="77777777" w:rsidR="00DB14E2" w:rsidRPr="00140323" w:rsidRDefault="00DB14E2" w:rsidP="000B6C79">
                      <w:pPr>
                        <w:snapToGrid w:val="0"/>
                        <w:spacing w:line="360" w:lineRule="exact"/>
                        <w:jc w:val="left"/>
                        <w:rPr>
                          <w:rFonts w:ascii="HG丸ｺﾞｼｯｸM-PRO" w:eastAsia="HG丸ｺﾞｼｯｸM-PRO" w:hAnsi="HG丸ｺﾞｼｯｸM-PRO"/>
                          <w:sz w:val="28"/>
                          <w:szCs w:val="28"/>
                        </w:rPr>
                      </w:pPr>
                    </w:p>
                    <w:p w14:paraId="0CE20CC2" w14:textId="153FAF2E" w:rsidR="00DB14E2" w:rsidRPr="00140323" w:rsidRDefault="00DB14E2" w:rsidP="000B6C79">
                      <w:pPr>
                        <w:snapToGrid w:val="0"/>
                        <w:spacing w:line="360" w:lineRule="exact"/>
                        <w:jc w:val="left"/>
                        <w:rPr>
                          <w:rFonts w:ascii="HG丸ｺﾞｼｯｸM-PRO" w:eastAsia="HG丸ｺﾞｼｯｸM-PRO" w:hAnsi="HG丸ｺﾞｼｯｸM-PRO"/>
                          <w:sz w:val="28"/>
                          <w:szCs w:val="28"/>
                        </w:rPr>
                      </w:pPr>
                      <w:r w:rsidRPr="00140323">
                        <w:rPr>
                          <w:rFonts w:ascii="HG丸ｺﾞｼｯｸM-PRO" w:eastAsia="HG丸ｺﾞｼｯｸM-PRO" w:hAnsi="HG丸ｺﾞｼｯｸM-PRO" w:hint="eastAsia"/>
                          <w:sz w:val="28"/>
                          <w:szCs w:val="28"/>
                        </w:rPr>
                        <w:t>ボックス(緑)には作成ガイドを記載している。</w:t>
                      </w:r>
                      <w:r w:rsidRPr="00140323">
                        <w:rPr>
                          <w:rFonts w:ascii="HG丸ｺﾞｼｯｸM-PRO" w:eastAsia="HG丸ｺﾞｼｯｸM-PRO" w:hAnsi="HG丸ｺﾞｼｯｸM-PRO"/>
                          <w:sz w:val="28"/>
                          <w:szCs w:val="28"/>
                        </w:rPr>
                        <w:br/>
                      </w:r>
                      <w:r w:rsidRPr="00140323">
                        <w:rPr>
                          <w:rFonts w:ascii="HG丸ｺﾞｼｯｸM-PRO" w:eastAsia="HG丸ｺﾞｼｯｸM-PRO" w:hAnsi="HG丸ｺﾞｼｯｸM-PRO" w:hint="eastAsia"/>
                          <w:sz w:val="28"/>
                          <w:szCs w:val="28"/>
                        </w:rPr>
                        <w:t>作成ガイドは最終化前に削除すること。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14E2" w:rsidRPr="00140323" w14:paraId="37617459" w14:textId="77777777" w:rsidTr="000906D9">
                        <w:tc>
                          <w:tcPr>
                            <w:tcW w:w="8079" w:type="dxa"/>
                            <w:shd w:val="clear" w:color="auto" w:fill="E2EFD9"/>
                          </w:tcPr>
                          <w:p w14:paraId="6FEECDFE" w14:textId="335B4258" w:rsidR="00DB14E2" w:rsidRPr="00140323" w:rsidRDefault="00DB14E2" w:rsidP="0080301A">
                            <w:pPr>
                              <w:jc w:val="left"/>
                              <w:rPr>
                                <w:rFonts w:ascii="HG丸ｺﾞｼｯｸM-PRO" w:eastAsia="HG丸ｺﾞｼｯｸM-PRO" w:hAnsi="HG丸ｺﾞｼｯｸM-PRO"/>
                                <w:sz w:val="28"/>
                                <w:szCs w:val="28"/>
                              </w:rPr>
                            </w:pPr>
                            <w:r w:rsidRPr="00140323">
                              <w:rPr>
                                <w:rFonts w:ascii="HG丸ｺﾞｼｯｸM-PRO" w:eastAsia="HG丸ｺﾞｼｯｸM-PRO" w:hAnsi="HG丸ｺﾞｼｯｸM-PRO" w:hint="eastAsia"/>
                                <w:sz w:val="28"/>
                                <w:szCs w:val="28"/>
                              </w:rPr>
                              <w:t>作成ガイド）</w:t>
                            </w:r>
                          </w:p>
                        </w:tc>
                      </w:tr>
                    </w:tbl>
                    <w:p w14:paraId="21C535E0" w14:textId="3005E196" w:rsidR="00DB14E2" w:rsidRPr="00140323" w:rsidRDefault="00DB14E2" w:rsidP="00FD2AFE">
                      <w:pPr>
                        <w:snapToGrid w:val="0"/>
                        <w:jc w:val="left"/>
                        <w:rPr>
                          <w:rFonts w:ascii="HG丸ｺﾞｼｯｸM-PRO" w:eastAsia="HG丸ｺﾞｼｯｸM-PRO" w:hAnsi="HG丸ｺﾞｼｯｸM-PRO"/>
                          <w:sz w:val="28"/>
                          <w:szCs w:val="28"/>
                        </w:rPr>
                      </w:pPr>
                    </w:p>
                  </w:txbxContent>
                </v:textbox>
              </v:shape>
            </w:pict>
          </mc:Fallback>
        </mc:AlternateContent>
      </w:r>
    </w:p>
    <w:p w14:paraId="4BD8083A" w14:textId="35143A37" w:rsidR="00CA4C6D" w:rsidRPr="00D63ED1" w:rsidRDefault="00CA4C6D" w:rsidP="006D14EE">
      <w:pPr>
        <w:spacing w:line="360" w:lineRule="exact"/>
        <w:rPr>
          <w:rFonts w:ascii="HG丸ｺﾞｼｯｸM-PRO" w:eastAsia="HG丸ｺﾞｼｯｸM-PRO" w:hAnsi="HG丸ｺﾞｼｯｸM-PRO" w:cs="Arial"/>
          <w:sz w:val="24"/>
        </w:rPr>
      </w:pPr>
    </w:p>
    <w:p w14:paraId="39C082CB" w14:textId="694BDE20" w:rsidR="00574060" w:rsidRPr="00D63ED1" w:rsidRDefault="00574060" w:rsidP="006D14EE">
      <w:pPr>
        <w:spacing w:line="360" w:lineRule="exact"/>
        <w:rPr>
          <w:rFonts w:ascii="HG丸ｺﾞｼｯｸM-PRO" w:eastAsia="HG丸ｺﾞｼｯｸM-PRO" w:hAnsi="HG丸ｺﾞｼｯｸM-PRO" w:cs="Arial"/>
          <w:sz w:val="24"/>
        </w:rPr>
      </w:pPr>
    </w:p>
    <w:p w14:paraId="29668AE7" w14:textId="5E36932E" w:rsidR="00E95EC5" w:rsidRPr="00D63ED1" w:rsidRDefault="00E95EC5" w:rsidP="006D14EE">
      <w:pPr>
        <w:spacing w:line="360" w:lineRule="exact"/>
        <w:rPr>
          <w:rFonts w:ascii="HG丸ｺﾞｼｯｸM-PRO" w:eastAsia="HG丸ｺﾞｼｯｸM-PRO" w:hAnsi="HG丸ｺﾞｼｯｸM-PRO" w:cs="Arial"/>
          <w:sz w:val="24"/>
        </w:rPr>
      </w:pPr>
    </w:p>
    <w:p w14:paraId="5DEB7BA2" w14:textId="5C686AFC" w:rsidR="007622CB" w:rsidRPr="00D63ED1" w:rsidRDefault="007622CB" w:rsidP="006D14EE">
      <w:pPr>
        <w:spacing w:line="360" w:lineRule="exact"/>
        <w:rPr>
          <w:rFonts w:ascii="HG丸ｺﾞｼｯｸM-PRO" w:eastAsia="HG丸ｺﾞｼｯｸM-PRO" w:hAnsi="HG丸ｺﾞｼｯｸM-PRO" w:cs="Arial"/>
          <w:szCs w:val="21"/>
        </w:rPr>
      </w:pPr>
    </w:p>
    <w:p w14:paraId="2DF2ED24" w14:textId="4D10F67B" w:rsidR="00F42A7F" w:rsidRPr="00D63ED1" w:rsidRDefault="00F42A7F" w:rsidP="006D14EE">
      <w:pPr>
        <w:spacing w:line="360" w:lineRule="exact"/>
        <w:rPr>
          <w:rFonts w:ascii="HG丸ｺﾞｼｯｸM-PRO" w:eastAsia="HG丸ｺﾞｼｯｸM-PRO" w:hAnsi="HG丸ｺﾞｼｯｸM-PRO" w:cs="Arial"/>
          <w:sz w:val="24"/>
        </w:rPr>
      </w:pPr>
    </w:p>
    <w:p w14:paraId="5B803825" w14:textId="77777777" w:rsidR="00F42A7F" w:rsidRPr="00D63ED1" w:rsidRDefault="00F42A7F" w:rsidP="006D14EE">
      <w:pPr>
        <w:spacing w:line="360" w:lineRule="exact"/>
        <w:rPr>
          <w:rFonts w:ascii="HG丸ｺﾞｼｯｸM-PRO" w:eastAsia="HG丸ｺﾞｼｯｸM-PRO" w:hAnsi="HG丸ｺﾞｼｯｸM-PRO" w:cs="Arial"/>
          <w:sz w:val="24"/>
        </w:rPr>
      </w:pPr>
    </w:p>
    <w:p w14:paraId="60F6DAE0"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7937B1BE"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68AAB537"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77F6EE19"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57191D3B"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79834CDA" w14:textId="20B5F4A7" w:rsidR="001B42FF" w:rsidRPr="00D63ED1" w:rsidRDefault="001B42FF" w:rsidP="006D14EE">
      <w:pPr>
        <w:spacing w:line="360" w:lineRule="exact"/>
        <w:rPr>
          <w:rFonts w:ascii="HG丸ｺﾞｼｯｸM-PRO" w:eastAsia="HG丸ｺﾞｼｯｸM-PRO" w:hAnsi="HG丸ｺﾞｼｯｸM-PRO" w:cs="Arial"/>
          <w:sz w:val="24"/>
        </w:rPr>
      </w:pPr>
    </w:p>
    <w:p w14:paraId="3D284107"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4C5390DE"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3CE980FF"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65068323"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45E1C103"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00B66E21"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71AB99E3" w14:textId="77777777" w:rsidR="001B42FF" w:rsidRPr="00D63ED1" w:rsidRDefault="001B42FF" w:rsidP="006D14EE">
      <w:pPr>
        <w:spacing w:line="360" w:lineRule="exact"/>
        <w:rPr>
          <w:rFonts w:ascii="HG丸ｺﾞｼｯｸM-PRO" w:eastAsia="HG丸ｺﾞｼｯｸM-PRO" w:hAnsi="HG丸ｺﾞｼｯｸM-PRO" w:cs="Arial"/>
          <w:sz w:val="24"/>
        </w:rPr>
      </w:pPr>
    </w:p>
    <w:p w14:paraId="0C5AD439" w14:textId="2212EAC3" w:rsidR="001B42FF" w:rsidRPr="00D63ED1" w:rsidRDefault="001B42FF" w:rsidP="006D14EE">
      <w:pPr>
        <w:spacing w:line="360" w:lineRule="exact"/>
        <w:rPr>
          <w:rFonts w:ascii="HG丸ｺﾞｼｯｸM-PRO" w:eastAsia="HG丸ｺﾞｼｯｸM-PRO" w:hAnsi="HG丸ｺﾞｼｯｸM-PRO" w:cs="Arial"/>
          <w:sz w:val="24"/>
        </w:rPr>
      </w:pPr>
    </w:p>
    <w:p w14:paraId="0177D23D" w14:textId="4BB4F65A" w:rsidR="00EA53B8" w:rsidRPr="00D63ED1" w:rsidRDefault="00EA53B8" w:rsidP="006D14EE">
      <w:pPr>
        <w:spacing w:line="360" w:lineRule="exact"/>
        <w:rPr>
          <w:rFonts w:ascii="HG丸ｺﾞｼｯｸM-PRO" w:eastAsia="HG丸ｺﾞｼｯｸM-PRO" w:hAnsi="HG丸ｺﾞｼｯｸM-PRO" w:cs="Arial"/>
          <w:sz w:val="24"/>
        </w:rPr>
      </w:pPr>
    </w:p>
    <w:p w14:paraId="7C8C2B55" w14:textId="0937CC4E" w:rsidR="00EA53B8" w:rsidRPr="00D63ED1" w:rsidRDefault="00EA53B8" w:rsidP="006D14EE">
      <w:pPr>
        <w:spacing w:line="360" w:lineRule="exact"/>
        <w:rPr>
          <w:rFonts w:ascii="HG丸ｺﾞｼｯｸM-PRO" w:eastAsia="HG丸ｺﾞｼｯｸM-PRO" w:hAnsi="HG丸ｺﾞｼｯｸM-PRO" w:cs="Arial"/>
          <w:sz w:val="24"/>
        </w:rPr>
      </w:pPr>
    </w:p>
    <w:p w14:paraId="4AC50744" w14:textId="3A05E5B1" w:rsidR="00EA53B8" w:rsidRPr="00D63ED1" w:rsidRDefault="00EA53B8" w:rsidP="006D14EE">
      <w:pPr>
        <w:spacing w:line="360" w:lineRule="exact"/>
        <w:rPr>
          <w:rFonts w:ascii="HG丸ｺﾞｼｯｸM-PRO" w:eastAsia="HG丸ｺﾞｼｯｸM-PRO" w:hAnsi="HG丸ｺﾞｼｯｸM-PRO" w:cs="Arial"/>
          <w:sz w:val="24"/>
        </w:rPr>
      </w:pPr>
    </w:p>
    <w:p w14:paraId="23B5B3B0" w14:textId="785BBCB3" w:rsidR="00EA53B8" w:rsidRPr="00D63ED1" w:rsidRDefault="00A7154E" w:rsidP="006D14EE">
      <w:pPr>
        <w:widowControl/>
        <w:spacing w:line="360" w:lineRule="exact"/>
        <w:jc w:val="left"/>
        <w:rPr>
          <w:rFonts w:ascii="HG丸ｺﾞｼｯｸM-PRO" w:eastAsia="HG丸ｺﾞｼｯｸM-PRO" w:hAnsi="HG丸ｺﾞｼｯｸM-PRO" w:cs="Arial"/>
          <w:b/>
          <w:bCs/>
          <w:color w:val="000000"/>
          <w:sz w:val="24"/>
        </w:rPr>
      </w:pPr>
      <w:r w:rsidRPr="00D63ED1">
        <w:rPr>
          <w:rFonts w:ascii="HG丸ｺﾞｼｯｸM-PRO" w:eastAsia="HG丸ｺﾞｼｯｸM-PRO" w:hAnsi="HG丸ｺﾞｼｯｸM-PRO" w:cs="Arial"/>
          <w:noProof/>
          <w:sz w:val="24"/>
        </w:rPr>
        <mc:AlternateContent>
          <mc:Choice Requires="wps">
            <w:drawing>
              <wp:anchor distT="0" distB="0" distL="114300" distR="114300" simplePos="0" relativeHeight="251657217" behindDoc="0" locked="0" layoutInCell="1" allowOverlap="1" wp14:anchorId="376BE7A3" wp14:editId="245E6323">
                <wp:simplePos x="0" y="0"/>
                <wp:positionH relativeFrom="column">
                  <wp:posOffset>1731010</wp:posOffset>
                </wp:positionH>
                <wp:positionV relativeFrom="paragraph">
                  <wp:posOffset>233680</wp:posOffset>
                </wp:positionV>
                <wp:extent cx="4215765" cy="271780"/>
                <wp:effectExtent l="0" t="0" r="13335" b="1397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71780"/>
                        </a:xfrm>
                        <a:prstGeom prst="rect">
                          <a:avLst/>
                        </a:prstGeom>
                        <a:solidFill>
                          <a:srgbClr val="FFFFFF"/>
                        </a:solidFill>
                        <a:ln w="9525">
                          <a:solidFill>
                            <a:srgbClr val="000000"/>
                          </a:solidFill>
                          <a:miter lim="800000"/>
                          <a:headEnd/>
                          <a:tailEnd/>
                        </a:ln>
                      </wps:spPr>
                      <wps:txbx>
                        <w:txbxContent>
                          <w:p w14:paraId="26F16587" w14:textId="326284AF" w:rsidR="00DB14E2" w:rsidRPr="00404775" w:rsidRDefault="00DB14E2" w:rsidP="00F42A7F">
                            <w:pPr>
                              <w:ind w:firstLineChars="100" w:firstLine="240"/>
                              <w:rPr>
                                <w:rFonts w:ascii="HG丸ｺﾞｼｯｸM-PRO" w:eastAsia="HG丸ｺﾞｼｯｸM-PRO" w:hAnsi="HG丸ｺﾞｼｯｸM-PRO" w:cs="Arial"/>
                                <w:color w:val="000000"/>
                                <w:sz w:val="24"/>
                              </w:rPr>
                            </w:pPr>
                            <w:r w:rsidRPr="00404775">
                              <w:rPr>
                                <w:rFonts w:ascii="HG丸ｺﾞｼｯｸM-PRO" w:eastAsia="HG丸ｺﾞｼｯｸM-PRO" w:hAnsi="HG丸ｺﾞｼｯｸM-PRO" w:cs="Arial"/>
                                <w:color w:val="000000"/>
                                <w:sz w:val="24"/>
                              </w:rPr>
                              <w:t>ICF</w:t>
                            </w:r>
                            <w:r w:rsidRPr="00404775">
                              <w:rPr>
                                <w:rFonts w:ascii="HG丸ｺﾞｼｯｸM-PRO" w:eastAsia="HG丸ｺﾞｼｯｸM-PRO" w:hAnsi="HG丸ｺﾞｼｯｸM-PRO" w:cs="Arial" w:hint="eastAsia"/>
                                <w:color w:val="000000"/>
                                <w:sz w:val="24"/>
                              </w:rPr>
                              <w:t>共通テンプレート</w:t>
                            </w:r>
                            <w:r w:rsidRPr="00404775">
                              <w:rPr>
                                <w:rFonts w:ascii="HG丸ｺﾞｼｯｸM-PRO" w:eastAsia="HG丸ｺﾞｼｯｸM-PRO" w:hAnsi="HG丸ｺﾞｼｯｸM-PRO" w:cs="Arial"/>
                                <w:color w:val="000000"/>
                                <w:sz w:val="24"/>
                              </w:rPr>
                              <w:t>（</w:t>
                            </w:r>
                            <w:r w:rsidR="0092782A" w:rsidRPr="00404775">
                              <w:rPr>
                                <w:rFonts w:ascii="HG丸ｺﾞｼｯｸM-PRO" w:eastAsia="HG丸ｺﾞｼｯｸM-PRO" w:hAnsi="HG丸ｺﾞｼｯｸM-PRO" w:cs="Arial" w:hint="eastAsia"/>
                                <w:color w:val="000000"/>
                                <w:sz w:val="24"/>
                              </w:rPr>
                              <w:t>第</w:t>
                            </w:r>
                            <w:r w:rsidR="0092782A">
                              <w:rPr>
                                <w:rFonts w:ascii="HG丸ｺﾞｼｯｸM-PRO" w:eastAsia="HG丸ｺﾞｼｯｸM-PRO" w:hAnsi="HG丸ｺﾞｼｯｸM-PRO" w:cs="Arial" w:hint="eastAsia"/>
                                <w:color w:val="000000"/>
                                <w:sz w:val="24"/>
                              </w:rPr>
                              <w:t>2</w:t>
                            </w:r>
                            <w:r w:rsidR="00E13990" w:rsidRPr="00404775">
                              <w:rPr>
                                <w:rFonts w:ascii="HG丸ｺﾞｼｯｸM-PRO" w:eastAsia="HG丸ｺﾞｼｯｸM-PRO" w:hAnsi="HG丸ｺﾞｼｯｸM-PRO" w:cs="Arial" w:hint="eastAsia"/>
                                <w:color w:val="000000"/>
                                <w:sz w:val="24"/>
                              </w:rPr>
                              <w:t>版</w:t>
                            </w:r>
                            <w:r w:rsidRPr="00404775">
                              <w:rPr>
                                <w:rFonts w:ascii="HG丸ｺﾞｼｯｸM-PRO" w:eastAsia="HG丸ｺﾞｼｯｸM-PRO" w:hAnsi="HG丸ｺﾞｼｯｸM-PRO" w:cs="Arial" w:hint="eastAsia"/>
                                <w:color w:val="000000"/>
                                <w:sz w:val="24"/>
                              </w:rPr>
                              <w:t xml:space="preserve">　</w:t>
                            </w:r>
                            <w:r w:rsidR="00334B68" w:rsidRPr="00404775">
                              <w:rPr>
                                <w:rFonts w:ascii="HG丸ｺﾞｼｯｸM-PRO" w:eastAsia="HG丸ｺﾞｼｯｸM-PRO" w:hAnsi="HG丸ｺﾞｼｯｸM-PRO" w:cs="Arial"/>
                                <w:color w:val="000000"/>
                                <w:sz w:val="24"/>
                              </w:rPr>
                              <w:t>2024</w:t>
                            </w:r>
                            <w:r w:rsidR="00334B68" w:rsidRPr="00404775">
                              <w:rPr>
                                <w:rFonts w:ascii="HG丸ｺﾞｼｯｸM-PRO" w:eastAsia="HG丸ｺﾞｼｯｸM-PRO" w:hAnsi="HG丸ｺﾞｼｯｸM-PRO" w:cs="Arial" w:hint="eastAsia"/>
                                <w:color w:val="000000"/>
                                <w:sz w:val="24"/>
                              </w:rPr>
                              <w:t>年</w:t>
                            </w:r>
                            <w:r w:rsidR="0092782A">
                              <w:rPr>
                                <w:rFonts w:ascii="HG丸ｺﾞｼｯｸM-PRO" w:eastAsia="HG丸ｺﾞｼｯｸM-PRO" w:hAnsi="HG丸ｺﾞｼｯｸM-PRO" w:cs="Arial" w:hint="eastAsia"/>
                                <w:color w:val="000000"/>
                                <w:sz w:val="24"/>
                              </w:rPr>
                              <w:t>8</w:t>
                            </w:r>
                            <w:r w:rsidR="00334B68" w:rsidRPr="00404775">
                              <w:rPr>
                                <w:rFonts w:ascii="HG丸ｺﾞｼｯｸM-PRO" w:eastAsia="HG丸ｺﾞｼｯｸM-PRO" w:hAnsi="HG丸ｺﾞｼｯｸM-PRO" w:cs="Arial" w:hint="eastAsia"/>
                                <w:color w:val="000000"/>
                                <w:sz w:val="24"/>
                              </w:rPr>
                              <w:t>月</w:t>
                            </w:r>
                            <w:r w:rsidR="0092782A">
                              <w:rPr>
                                <w:rFonts w:ascii="HG丸ｺﾞｼｯｸM-PRO" w:eastAsia="HG丸ｺﾞｼｯｸM-PRO" w:hAnsi="HG丸ｺﾞｼｯｸM-PRO" w:cs="Arial" w:hint="eastAsia"/>
                                <w:color w:val="000000"/>
                                <w:sz w:val="24"/>
                              </w:rPr>
                              <w:t>29</w:t>
                            </w:r>
                            <w:r w:rsidR="00334B68" w:rsidRPr="00404775">
                              <w:rPr>
                                <w:rFonts w:ascii="HG丸ｺﾞｼｯｸM-PRO" w:eastAsia="HG丸ｺﾞｼｯｸM-PRO" w:hAnsi="HG丸ｺﾞｼｯｸM-PRO" w:cs="Arial" w:hint="eastAsia"/>
                                <w:color w:val="000000"/>
                                <w:sz w:val="24"/>
                              </w:rPr>
                              <w:t>日</w:t>
                            </w:r>
                            <w:r w:rsidRPr="00404775">
                              <w:rPr>
                                <w:rFonts w:ascii="HG丸ｺﾞｼｯｸM-PRO" w:eastAsia="HG丸ｺﾞｼｯｸM-PRO" w:hAnsi="HG丸ｺﾞｼｯｸM-PRO" w:cs="Arial"/>
                                <w:color w:val="000000"/>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BE7A3" id="テキスト ボックス 31" o:spid="_x0000_s1029" type="#_x0000_t202" style="position:absolute;margin-left:136.3pt;margin-top:18.4pt;width:331.95pt;height:21.4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">
                <v:textbox inset="5.85pt,.7pt,5.85pt,.7pt">
                  <w:txbxContent>
                    <w:p w14:paraId="26F16587" w14:textId="326284AF" w:rsidR="00DB14E2" w:rsidRPr="00404775" w:rsidRDefault="00DB14E2" w:rsidP="00F42A7F">
                      <w:pPr>
                        <w:ind w:firstLineChars="100" w:firstLine="240"/>
                        <w:rPr>
                          <w:rFonts w:ascii="HG丸ｺﾞｼｯｸM-PRO" w:eastAsia="HG丸ｺﾞｼｯｸM-PRO" w:hAnsi="HG丸ｺﾞｼｯｸM-PRO" w:cs="Arial"/>
                          <w:color w:val="000000"/>
                          <w:sz w:val="24"/>
                        </w:rPr>
                      </w:pPr>
                      <w:r w:rsidRPr="00404775">
                        <w:rPr>
                          <w:rFonts w:ascii="HG丸ｺﾞｼｯｸM-PRO" w:eastAsia="HG丸ｺﾞｼｯｸM-PRO" w:hAnsi="HG丸ｺﾞｼｯｸM-PRO" w:cs="Arial"/>
                          <w:color w:val="000000"/>
                          <w:sz w:val="24"/>
                        </w:rPr>
                        <w:t>ICF</w:t>
                      </w:r>
                      <w:r w:rsidRPr="00404775">
                        <w:rPr>
                          <w:rFonts w:ascii="HG丸ｺﾞｼｯｸM-PRO" w:eastAsia="HG丸ｺﾞｼｯｸM-PRO" w:hAnsi="HG丸ｺﾞｼｯｸM-PRO" w:cs="Arial" w:hint="eastAsia"/>
                          <w:color w:val="000000"/>
                          <w:sz w:val="24"/>
                        </w:rPr>
                        <w:t>共通テンプレート</w:t>
                      </w:r>
                      <w:r w:rsidRPr="00404775">
                        <w:rPr>
                          <w:rFonts w:ascii="HG丸ｺﾞｼｯｸM-PRO" w:eastAsia="HG丸ｺﾞｼｯｸM-PRO" w:hAnsi="HG丸ｺﾞｼｯｸM-PRO" w:cs="Arial"/>
                          <w:color w:val="000000"/>
                          <w:sz w:val="24"/>
                        </w:rPr>
                        <w:t>（</w:t>
                      </w:r>
                      <w:r w:rsidR="0092782A" w:rsidRPr="00404775">
                        <w:rPr>
                          <w:rFonts w:ascii="HG丸ｺﾞｼｯｸM-PRO" w:eastAsia="HG丸ｺﾞｼｯｸM-PRO" w:hAnsi="HG丸ｺﾞｼｯｸM-PRO" w:cs="Arial" w:hint="eastAsia"/>
                          <w:color w:val="000000"/>
                          <w:sz w:val="24"/>
                        </w:rPr>
                        <w:t>第</w:t>
                      </w:r>
                      <w:r w:rsidR="0092782A">
                        <w:rPr>
                          <w:rFonts w:ascii="HG丸ｺﾞｼｯｸM-PRO" w:eastAsia="HG丸ｺﾞｼｯｸM-PRO" w:hAnsi="HG丸ｺﾞｼｯｸM-PRO" w:cs="Arial" w:hint="eastAsia"/>
                          <w:color w:val="000000"/>
                          <w:sz w:val="24"/>
                        </w:rPr>
                        <w:t>2</w:t>
                      </w:r>
                      <w:r w:rsidR="00E13990" w:rsidRPr="00404775">
                        <w:rPr>
                          <w:rFonts w:ascii="HG丸ｺﾞｼｯｸM-PRO" w:eastAsia="HG丸ｺﾞｼｯｸM-PRO" w:hAnsi="HG丸ｺﾞｼｯｸM-PRO" w:cs="Arial" w:hint="eastAsia"/>
                          <w:color w:val="000000"/>
                          <w:sz w:val="24"/>
                        </w:rPr>
                        <w:t>版</w:t>
                      </w:r>
                      <w:r w:rsidRPr="00404775">
                        <w:rPr>
                          <w:rFonts w:ascii="HG丸ｺﾞｼｯｸM-PRO" w:eastAsia="HG丸ｺﾞｼｯｸM-PRO" w:hAnsi="HG丸ｺﾞｼｯｸM-PRO" w:cs="Arial" w:hint="eastAsia"/>
                          <w:color w:val="000000"/>
                          <w:sz w:val="24"/>
                        </w:rPr>
                        <w:t xml:space="preserve">　</w:t>
                      </w:r>
                      <w:r w:rsidR="00334B68" w:rsidRPr="00404775">
                        <w:rPr>
                          <w:rFonts w:ascii="HG丸ｺﾞｼｯｸM-PRO" w:eastAsia="HG丸ｺﾞｼｯｸM-PRO" w:hAnsi="HG丸ｺﾞｼｯｸM-PRO" w:cs="Arial"/>
                          <w:color w:val="000000"/>
                          <w:sz w:val="24"/>
                        </w:rPr>
                        <w:t>2024</w:t>
                      </w:r>
                      <w:r w:rsidR="00334B68" w:rsidRPr="00404775">
                        <w:rPr>
                          <w:rFonts w:ascii="HG丸ｺﾞｼｯｸM-PRO" w:eastAsia="HG丸ｺﾞｼｯｸM-PRO" w:hAnsi="HG丸ｺﾞｼｯｸM-PRO" w:cs="Arial" w:hint="eastAsia"/>
                          <w:color w:val="000000"/>
                          <w:sz w:val="24"/>
                        </w:rPr>
                        <w:t>年</w:t>
                      </w:r>
                      <w:r w:rsidR="0092782A">
                        <w:rPr>
                          <w:rFonts w:ascii="HG丸ｺﾞｼｯｸM-PRO" w:eastAsia="HG丸ｺﾞｼｯｸM-PRO" w:hAnsi="HG丸ｺﾞｼｯｸM-PRO" w:cs="Arial" w:hint="eastAsia"/>
                          <w:color w:val="000000"/>
                          <w:sz w:val="24"/>
                        </w:rPr>
                        <w:t>8</w:t>
                      </w:r>
                      <w:r w:rsidR="00334B68" w:rsidRPr="00404775">
                        <w:rPr>
                          <w:rFonts w:ascii="HG丸ｺﾞｼｯｸM-PRO" w:eastAsia="HG丸ｺﾞｼｯｸM-PRO" w:hAnsi="HG丸ｺﾞｼｯｸM-PRO" w:cs="Arial" w:hint="eastAsia"/>
                          <w:color w:val="000000"/>
                          <w:sz w:val="24"/>
                        </w:rPr>
                        <w:t>月</w:t>
                      </w:r>
                      <w:r w:rsidR="0092782A">
                        <w:rPr>
                          <w:rFonts w:ascii="HG丸ｺﾞｼｯｸM-PRO" w:eastAsia="HG丸ｺﾞｼｯｸM-PRO" w:hAnsi="HG丸ｺﾞｼｯｸM-PRO" w:cs="Arial" w:hint="eastAsia"/>
                          <w:color w:val="000000"/>
                          <w:sz w:val="24"/>
                        </w:rPr>
                        <w:t>29</w:t>
                      </w:r>
                      <w:r w:rsidR="00334B68" w:rsidRPr="00404775">
                        <w:rPr>
                          <w:rFonts w:ascii="HG丸ｺﾞｼｯｸM-PRO" w:eastAsia="HG丸ｺﾞｼｯｸM-PRO" w:hAnsi="HG丸ｺﾞｼｯｸM-PRO" w:cs="Arial" w:hint="eastAsia"/>
                          <w:color w:val="000000"/>
                          <w:sz w:val="24"/>
                        </w:rPr>
                        <w:t>日</w:t>
                      </w:r>
                      <w:r w:rsidRPr="00404775">
                        <w:rPr>
                          <w:rFonts w:ascii="HG丸ｺﾞｼｯｸM-PRO" w:eastAsia="HG丸ｺﾞｼｯｸM-PRO" w:hAnsi="HG丸ｺﾞｼｯｸM-PRO" w:cs="Arial"/>
                          <w:color w:val="000000"/>
                          <w:sz w:val="24"/>
                        </w:rPr>
                        <w:t>）</w:t>
                      </w:r>
                    </w:p>
                  </w:txbxContent>
                </v:textbox>
              </v:shape>
            </w:pict>
          </mc:Fallback>
        </mc:AlternateContent>
      </w:r>
      <w:r w:rsidR="00EA53B8" w:rsidRPr="00D63ED1">
        <w:rPr>
          <w:rFonts w:ascii="HG丸ｺﾞｼｯｸM-PRO" w:eastAsia="HG丸ｺﾞｼｯｸM-PRO" w:hAnsi="HG丸ｺﾞｼｯｸM-PRO" w:cs="Arial"/>
          <w:b/>
          <w:bCs/>
          <w:color w:val="000000"/>
          <w:sz w:val="24"/>
        </w:rPr>
        <w:br w:type="page"/>
      </w:r>
    </w:p>
    <w:p w14:paraId="04CB8E28" w14:textId="16EBF6ED" w:rsidR="00A83D31" w:rsidRPr="00D63ED1" w:rsidRDefault="0D14B9C7" w:rsidP="006D14EE">
      <w:pPr>
        <w:spacing w:line="360" w:lineRule="exact"/>
        <w:jc w:val="center"/>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b/>
          <w:bCs/>
          <w:color w:val="000000"/>
          <w:sz w:val="24"/>
        </w:rPr>
        <w:lastRenderedPageBreak/>
        <w:t>《</w:t>
      </w:r>
      <w:r w:rsidR="68CA54A3" w:rsidRPr="00D63ED1">
        <w:rPr>
          <w:rFonts w:ascii="HG丸ｺﾞｼｯｸM-PRO" w:eastAsia="HG丸ｺﾞｼｯｸM-PRO" w:hAnsi="HG丸ｺﾞｼｯｸM-PRO" w:cs="Arial"/>
          <w:b/>
          <w:bCs/>
          <w:color w:val="000000"/>
          <w:sz w:val="24"/>
        </w:rPr>
        <w:t>説明文書</w:t>
      </w:r>
      <w:r w:rsidR="003041D4" w:rsidRPr="00D63ED1">
        <w:rPr>
          <w:rFonts w:ascii="HG丸ｺﾞｼｯｸM-PRO" w:eastAsia="HG丸ｺﾞｼｯｸM-PRO" w:hAnsi="HG丸ｺﾞｼｯｸM-PRO" w:cs="Arial" w:hint="eastAsia"/>
          <w:b/>
          <w:bCs/>
          <w:color w:val="000000"/>
          <w:sz w:val="24"/>
        </w:rPr>
        <w:t>および</w:t>
      </w:r>
      <w:r w:rsidR="00673C41" w:rsidRPr="00D63ED1">
        <w:rPr>
          <w:rFonts w:ascii="HG丸ｺﾞｼｯｸM-PRO" w:eastAsia="HG丸ｺﾞｼｯｸM-PRO" w:hAnsi="HG丸ｺﾞｼｯｸM-PRO" w:cs="Arial"/>
          <w:b/>
          <w:bCs/>
          <w:color w:val="000000"/>
          <w:sz w:val="24"/>
        </w:rPr>
        <w:t>同意文書</w:t>
      </w:r>
      <w:r w:rsidRPr="00D63ED1">
        <w:rPr>
          <w:rFonts w:ascii="HG丸ｺﾞｼｯｸM-PRO" w:eastAsia="HG丸ｺﾞｼｯｸM-PRO" w:hAnsi="HG丸ｺﾞｼｯｸM-PRO" w:cs="Arial"/>
          <w:b/>
          <w:bCs/>
          <w:color w:val="000000"/>
          <w:sz w:val="24"/>
        </w:rPr>
        <w:t>の</w:t>
      </w:r>
      <w:r w:rsidR="68CA54A3" w:rsidRPr="00D63ED1">
        <w:rPr>
          <w:rFonts w:ascii="HG丸ｺﾞｼｯｸM-PRO" w:eastAsia="HG丸ｺﾞｼｯｸM-PRO" w:hAnsi="HG丸ｺﾞｼｯｸM-PRO" w:cs="Arial"/>
          <w:b/>
          <w:bCs/>
          <w:color w:val="000000"/>
          <w:sz w:val="24"/>
        </w:rPr>
        <w:t>作成にあたって》</w:t>
      </w:r>
    </w:p>
    <w:p w14:paraId="0F818E08" w14:textId="77777777" w:rsidR="002A2489" w:rsidRPr="00D63ED1" w:rsidRDefault="002A2489" w:rsidP="006D14EE">
      <w:pPr>
        <w:spacing w:line="360" w:lineRule="exact"/>
        <w:rPr>
          <w:rFonts w:ascii="HG丸ｺﾞｼｯｸM-PRO" w:eastAsia="HG丸ｺﾞｼｯｸM-PRO" w:hAnsi="HG丸ｺﾞｼｯｸM-PRO" w:cs="Arial"/>
          <w:color w:val="000000"/>
          <w:sz w:val="24"/>
        </w:rPr>
      </w:pPr>
    </w:p>
    <w:p w14:paraId="10195892" w14:textId="2C5722C7" w:rsidR="00A83D31" w:rsidRPr="00D63ED1" w:rsidRDefault="00A83D31" w:rsidP="006D14EE">
      <w:pPr>
        <w:spacing w:line="360" w:lineRule="exac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w:t>
      </w:r>
      <w:r w:rsidR="00D44745" w:rsidRPr="00D63ED1">
        <w:rPr>
          <w:rFonts w:ascii="HG丸ｺﾞｼｯｸM-PRO" w:eastAsia="HG丸ｺﾞｼｯｸM-PRO" w:hAnsi="HG丸ｺﾞｼｯｸM-PRO" w:cs="Arial"/>
          <w:color w:val="000000"/>
          <w:sz w:val="24"/>
        </w:rPr>
        <w:t>説明文書</w:t>
      </w:r>
      <w:r w:rsidR="00035E0B" w:rsidRPr="00D63ED1">
        <w:rPr>
          <w:rFonts w:ascii="HG丸ｺﾞｼｯｸM-PRO" w:eastAsia="HG丸ｺﾞｼｯｸM-PRO" w:hAnsi="HG丸ｺﾞｼｯｸM-PRO" w:cs="Arial" w:hint="eastAsia"/>
          <w:color w:val="000000"/>
          <w:sz w:val="24"/>
        </w:rPr>
        <w:t>および</w:t>
      </w:r>
      <w:r w:rsidR="00673C41" w:rsidRPr="00D63ED1">
        <w:rPr>
          <w:rFonts w:ascii="HG丸ｺﾞｼｯｸM-PRO" w:eastAsia="HG丸ｺﾞｼｯｸM-PRO" w:hAnsi="HG丸ｺﾞｼｯｸM-PRO" w:cs="Arial"/>
          <w:color w:val="000000"/>
          <w:sz w:val="24"/>
        </w:rPr>
        <w:t>同意文書</w:t>
      </w:r>
      <w:r w:rsidRPr="00D63ED1">
        <w:rPr>
          <w:rFonts w:ascii="HG丸ｺﾞｼｯｸM-PRO" w:eastAsia="HG丸ｺﾞｼｯｸM-PRO" w:hAnsi="HG丸ｺﾞｼｯｸM-PRO" w:cs="Arial"/>
          <w:color w:val="000000"/>
          <w:sz w:val="24"/>
        </w:rPr>
        <w:t>」</w:t>
      </w:r>
      <w:r w:rsidR="00D44745" w:rsidRPr="00D63ED1">
        <w:rPr>
          <w:rFonts w:ascii="HG丸ｺﾞｼｯｸM-PRO" w:eastAsia="HG丸ｺﾞｼｯｸM-PRO" w:hAnsi="HG丸ｺﾞｼｯｸM-PRO" w:cs="Arial"/>
          <w:color w:val="000000"/>
          <w:sz w:val="24"/>
        </w:rPr>
        <w:t>の作成</w:t>
      </w:r>
      <w:r w:rsidRPr="00D63ED1">
        <w:rPr>
          <w:rFonts w:ascii="HG丸ｺﾞｼｯｸM-PRO" w:eastAsia="HG丸ｺﾞｼｯｸM-PRO" w:hAnsi="HG丸ｺﾞｼｯｸM-PRO" w:cs="Arial"/>
          <w:color w:val="000000"/>
          <w:sz w:val="24"/>
        </w:rPr>
        <w:t>は以下を参考と</w:t>
      </w:r>
      <w:r w:rsidR="00F70DE7" w:rsidRPr="00D63ED1">
        <w:rPr>
          <w:rFonts w:ascii="HG丸ｺﾞｼｯｸM-PRO" w:eastAsia="HG丸ｺﾞｼｯｸM-PRO" w:hAnsi="HG丸ｺﾞｼｯｸM-PRO" w:cs="Arial" w:hint="eastAsia"/>
          <w:color w:val="000000"/>
          <w:sz w:val="24"/>
        </w:rPr>
        <w:t>すること</w:t>
      </w:r>
      <w:r w:rsidRPr="00D63ED1">
        <w:rPr>
          <w:rFonts w:ascii="HG丸ｺﾞｼｯｸM-PRO" w:eastAsia="HG丸ｺﾞｼｯｸM-PRO" w:hAnsi="HG丸ｺﾞｼｯｸM-PRO" w:cs="Arial"/>
          <w:color w:val="000000"/>
          <w:sz w:val="24"/>
        </w:rPr>
        <w:t>。</w:t>
      </w:r>
    </w:p>
    <w:p w14:paraId="6DE6EA79" w14:textId="4C7F52FF" w:rsidR="007259EF" w:rsidRPr="00D63ED1" w:rsidRDefault="007259EF" w:rsidP="006D14EE">
      <w:pPr>
        <w:spacing w:line="360" w:lineRule="exac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0000"/>
          <w:sz w:val="24"/>
        </w:rPr>
        <w:t>なお、</w:t>
      </w:r>
      <w:r w:rsidR="00E95CE0" w:rsidRPr="00D63ED1">
        <w:rPr>
          <w:rFonts w:ascii="HG丸ｺﾞｼｯｸM-PRO" w:eastAsia="HG丸ｺﾞｼｯｸM-PRO" w:hAnsi="HG丸ｺﾞｼｯｸM-PRO" w:cs="Arial" w:hint="eastAsia"/>
          <w:color w:val="000000"/>
          <w:sz w:val="24"/>
        </w:rPr>
        <w:t>「説明文書・同意文書（ICF）共通テンプレート」（</w:t>
      </w:r>
      <w:r w:rsidR="00A42B15" w:rsidRPr="00D63ED1">
        <w:rPr>
          <w:rFonts w:ascii="HG丸ｺﾞｼｯｸM-PRO" w:eastAsia="HG丸ｺﾞｼｯｸM-PRO" w:hAnsi="HG丸ｺﾞｼｯｸM-PRO" w:cs="Arial" w:hint="eastAsia"/>
          <w:color w:val="000000"/>
          <w:sz w:val="24"/>
        </w:rPr>
        <w:t>共通</w:t>
      </w:r>
      <w:r w:rsidR="00E95CE0" w:rsidRPr="00D63ED1">
        <w:rPr>
          <w:rFonts w:ascii="HG丸ｺﾞｼｯｸM-PRO" w:eastAsia="HG丸ｺﾞｼｯｸM-PRO" w:hAnsi="HG丸ｺﾞｼｯｸM-PRO" w:cs="Arial" w:hint="eastAsia"/>
          <w:color w:val="000000"/>
          <w:sz w:val="24"/>
        </w:rPr>
        <w:t>テンプレート自体の表紙）、</w:t>
      </w:r>
      <w:r w:rsidRPr="00D63ED1">
        <w:rPr>
          <w:rFonts w:ascii="HG丸ｺﾞｼｯｸM-PRO" w:eastAsia="HG丸ｺﾞｼｯｸM-PRO" w:hAnsi="HG丸ｺﾞｼｯｸM-PRO" w:cs="Arial" w:hint="eastAsia"/>
          <w:color w:val="000000"/>
          <w:sz w:val="24"/>
        </w:rPr>
        <w:t>「《説明文書</w:t>
      </w:r>
      <w:r w:rsidR="003041D4" w:rsidRPr="00D63ED1">
        <w:rPr>
          <w:rFonts w:ascii="HG丸ｺﾞｼｯｸM-PRO" w:eastAsia="HG丸ｺﾞｼｯｸM-PRO" w:hAnsi="HG丸ｺﾞｼｯｸM-PRO" w:cs="Arial" w:hint="eastAsia"/>
          <w:color w:val="000000"/>
          <w:sz w:val="24"/>
        </w:rPr>
        <w:t>および</w:t>
      </w:r>
      <w:r w:rsidRPr="00D63ED1">
        <w:rPr>
          <w:rFonts w:ascii="HG丸ｺﾞｼｯｸM-PRO" w:eastAsia="HG丸ｺﾞｼｯｸM-PRO" w:hAnsi="HG丸ｺﾞｼｯｸM-PRO" w:cs="Arial" w:hint="eastAsia"/>
          <w:color w:val="000000"/>
          <w:sz w:val="24"/>
        </w:rPr>
        <w:t>同意文書の作成にあたって》」</w:t>
      </w:r>
      <w:r w:rsidR="003041D4" w:rsidRPr="00D63ED1">
        <w:rPr>
          <w:rFonts w:ascii="HG丸ｺﾞｼｯｸM-PRO" w:eastAsia="HG丸ｺﾞｼｯｸM-PRO" w:hAnsi="HG丸ｺﾞｼｯｸM-PRO" w:cs="Arial" w:hint="eastAsia"/>
          <w:color w:val="000000"/>
          <w:sz w:val="24"/>
        </w:rPr>
        <w:t>および</w:t>
      </w:r>
      <w:r w:rsidRPr="00D63ED1">
        <w:rPr>
          <w:rFonts w:ascii="HG丸ｺﾞｼｯｸM-PRO" w:eastAsia="HG丸ｺﾞｼｯｸM-PRO" w:hAnsi="HG丸ｺﾞｼｯｸM-PRO" w:cs="Arial" w:hint="eastAsia"/>
          <w:color w:val="000000"/>
          <w:sz w:val="24"/>
        </w:rPr>
        <w:t>「参考資料：GCP記載該当箇所」については、作成時に削除すること。</w:t>
      </w:r>
    </w:p>
    <w:p w14:paraId="16FB0DC8" w14:textId="77777777" w:rsidR="00E541E5" w:rsidRPr="00D63ED1" w:rsidRDefault="00E541E5" w:rsidP="006D14EE">
      <w:pPr>
        <w:spacing w:line="360" w:lineRule="exact"/>
        <w:rPr>
          <w:rFonts w:ascii="HG丸ｺﾞｼｯｸM-PRO" w:eastAsia="HG丸ｺﾞｼｯｸM-PRO" w:hAnsi="HG丸ｺﾞｼｯｸM-PRO" w:cs="Arial"/>
          <w:color w:val="000000"/>
          <w:sz w:val="24"/>
        </w:rPr>
      </w:pPr>
    </w:p>
    <w:p w14:paraId="18C3FB94" w14:textId="133297ED" w:rsidR="003E53CF" w:rsidRPr="00D63ED1" w:rsidRDefault="003E53CF" w:rsidP="000B6C79">
      <w:pPr>
        <w:spacing w:line="360" w:lineRule="exac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全般的事項</w:t>
      </w:r>
    </w:p>
    <w:p w14:paraId="2E712F6F" w14:textId="2CE686E1" w:rsidR="009330EC" w:rsidRPr="00D63ED1" w:rsidRDefault="00AB0C56"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治験参加者にとって</w:t>
      </w:r>
      <w:r w:rsidR="009330EC" w:rsidRPr="00D63ED1">
        <w:rPr>
          <w:rFonts w:ascii="HG丸ｺﾞｼｯｸM-PRO" w:eastAsia="HG丸ｺﾞｼｯｸM-PRO" w:hAnsi="HG丸ｺﾞｼｯｸM-PRO" w:hint="eastAsia"/>
        </w:rPr>
        <w:t>分かりやすい表現で記載する。</w:t>
      </w:r>
    </w:p>
    <w:p w14:paraId="22D122E2" w14:textId="30340C0B" w:rsidR="007259EF" w:rsidRPr="00D63ED1" w:rsidRDefault="007259EF"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治験参加者が治験の参加を検討する上で必要な内容のみを記載する（</w:t>
      </w:r>
      <w:r w:rsidR="00733BE1" w:rsidRPr="00D63ED1">
        <w:rPr>
          <w:rFonts w:ascii="HG丸ｺﾞｼｯｸM-PRO" w:eastAsia="HG丸ｺﾞｼｯｸM-PRO" w:hAnsi="HG丸ｺﾞｼｯｸM-PRO" w:hint="eastAsia"/>
        </w:rPr>
        <w:t>文書中で重複する内容や</w:t>
      </w:r>
      <w:r w:rsidRPr="00D63ED1">
        <w:rPr>
          <w:rFonts w:ascii="HG丸ｺﾞｼｯｸM-PRO" w:eastAsia="HG丸ｺﾞｼｯｸM-PRO" w:hAnsi="HG丸ｺﾞｼｯｸM-PRO" w:hint="eastAsia"/>
        </w:rPr>
        <w:t>冗長な</w:t>
      </w:r>
      <w:r w:rsidR="00733BE1" w:rsidRPr="00D63ED1">
        <w:rPr>
          <w:rFonts w:ascii="HG丸ｺﾞｼｯｸM-PRO" w:eastAsia="HG丸ｺﾞｼｯｸM-PRO" w:hAnsi="HG丸ｺﾞｼｯｸM-PRO" w:hint="eastAsia"/>
        </w:rPr>
        <w:t>表現を</w:t>
      </w:r>
      <w:r w:rsidRPr="00D63ED1">
        <w:rPr>
          <w:rFonts w:ascii="HG丸ｺﾞｼｯｸM-PRO" w:eastAsia="HG丸ｺﾞｼｯｸM-PRO" w:hAnsi="HG丸ｺﾞｼｯｸM-PRO" w:hint="eastAsia"/>
        </w:rPr>
        <w:t>記載</w:t>
      </w:r>
      <w:r w:rsidR="00733BE1" w:rsidRPr="00D63ED1">
        <w:rPr>
          <w:rFonts w:ascii="HG丸ｺﾞｼｯｸM-PRO" w:eastAsia="HG丸ｺﾞｼｯｸM-PRO" w:hAnsi="HG丸ｺﾞｼｯｸM-PRO" w:hint="eastAsia"/>
        </w:rPr>
        <w:t>し</w:t>
      </w:r>
      <w:r w:rsidRPr="00D63ED1">
        <w:rPr>
          <w:rFonts w:ascii="HG丸ｺﾞｼｯｸM-PRO" w:eastAsia="HG丸ｺﾞｼｯｸM-PRO" w:hAnsi="HG丸ｺﾞｼｯｸM-PRO" w:hint="eastAsia"/>
        </w:rPr>
        <w:t>ないよう考慮する）。</w:t>
      </w:r>
    </w:p>
    <w:p w14:paraId="31971F01" w14:textId="3CEA2AB7" w:rsidR="003E53CF" w:rsidRPr="00D63ED1" w:rsidRDefault="003E53CF"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専門用語</w:t>
      </w:r>
      <w:r w:rsidR="00FD581E" w:rsidRPr="00D63ED1">
        <w:rPr>
          <w:rFonts w:ascii="HG丸ｺﾞｼｯｸM-PRO" w:eastAsia="HG丸ｺﾞｼｯｸM-PRO" w:hAnsi="HG丸ｺﾞｼｯｸM-PRO" w:hint="eastAsia"/>
        </w:rPr>
        <w:t>に</w:t>
      </w:r>
      <w:r w:rsidRPr="00D63ED1">
        <w:rPr>
          <w:rFonts w:ascii="HG丸ｺﾞｼｯｸM-PRO" w:eastAsia="HG丸ｺﾞｼｯｸM-PRO" w:hAnsi="HG丸ｺﾞｼｯｸM-PRO"/>
        </w:rPr>
        <w:t>は</w:t>
      </w:r>
      <w:r w:rsidR="00F0439C" w:rsidRPr="00D63ED1">
        <w:rPr>
          <w:rFonts w:ascii="HG丸ｺﾞｼｯｸM-PRO" w:eastAsia="HG丸ｺﾞｼｯｸM-PRO" w:hAnsi="HG丸ｺﾞｼｯｸM-PRO"/>
        </w:rPr>
        <w:t>注釈を</w:t>
      </w:r>
      <w:r w:rsidR="004367F4" w:rsidRPr="00D63ED1">
        <w:rPr>
          <w:rFonts w:ascii="HG丸ｺﾞｼｯｸM-PRO" w:eastAsia="HG丸ｺﾞｼｯｸM-PRO" w:hAnsi="HG丸ｺﾞｼｯｸM-PRO" w:hint="eastAsia"/>
        </w:rPr>
        <w:t>付け</w:t>
      </w:r>
      <w:r w:rsidR="006B12CF" w:rsidRPr="00D63ED1">
        <w:rPr>
          <w:rFonts w:ascii="HG丸ｺﾞｼｯｸM-PRO" w:eastAsia="HG丸ｺﾞｼｯｸM-PRO" w:hAnsi="HG丸ｺﾞｼｯｸM-PRO"/>
        </w:rPr>
        <w:t>る</w:t>
      </w:r>
      <w:r w:rsidR="00F0439C" w:rsidRPr="00D63ED1">
        <w:rPr>
          <w:rFonts w:ascii="HG丸ｺﾞｼｯｸM-PRO" w:eastAsia="HG丸ｺﾞｼｯｸM-PRO" w:hAnsi="HG丸ｺﾞｼｯｸM-PRO"/>
        </w:rPr>
        <w:t>。</w:t>
      </w:r>
      <w:r w:rsidR="009F6407" w:rsidRPr="00D63ED1">
        <w:rPr>
          <w:rFonts w:ascii="HG丸ｺﾞｼｯｸM-PRO" w:eastAsia="HG丸ｺﾞｼｯｸM-PRO" w:hAnsi="HG丸ｺﾞｼｯｸM-PRO" w:hint="eastAsia"/>
        </w:rPr>
        <w:t>読み方が</w:t>
      </w:r>
      <w:r w:rsidRPr="00D63ED1">
        <w:rPr>
          <w:rFonts w:ascii="HG丸ｺﾞｼｯｸM-PRO" w:eastAsia="HG丸ｺﾞｼｯｸM-PRO" w:hAnsi="HG丸ｺﾞｼｯｸM-PRO"/>
        </w:rPr>
        <w:t>難しい漢字</w:t>
      </w:r>
      <w:r w:rsidR="007B092E" w:rsidRPr="00D63ED1">
        <w:rPr>
          <w:rFonts w:ascii="HG丸ｺﾞｼｯｸM-PRO" w:eastAsia="HG丸ｺﾞｼｯｸM-PRO" w:hAnsi="HG丸ｺﾞｼｯｸM-PRO"/>
        </w:rPr>
        <w:t>・英語</w:t>
      </w:r>
      <w:r w:rsidRPr="00D63ED1">
        <w:rPr>
          <w:rFonts w:ascii="HG丸ｺﾞｼｯｸM-PRO" w:eastAsia="HG丸ｺﾞｼｯｸM-PRO" w:hAnsi="HG丸ｺﾞｼｯｸM-PRO"/>
        </w:rPr>
        <w:t>は</w:t>
      </w:r>
      <w:r w:rsidR="00096ED3" w:rsidRPr="00D63ED1">
        <w:rPr>
          <w:rFonts w:ascii="HG丸ｺﾞｼｯｸM-PRO" w:eastAsia="HG丸ｺﾞｼｯｸM-PRO" w:hAnsi="HG丸ｺﾞｼｯｸM-PRO" w:hint="eastAsia"/>
        </w:rPr>
        <w:t>初出時</w:t>
      </w:r>
      <w:r w:rsidR="00473985" w:rsidRPr="00D63ED1">
        <w:rPr>
          <w:rFonts w:ascii="HG丸ｺﾞｼｯｸM-PRO" w:eastAsia="HG丸ｺﾞｼｯｸM-PRO" w:hAnsi="HG丸ｺﾞｼｯｸM-PRO" w:hint="eastAsia"/>
        </w:rPr>
        <w:t>など</w:t>
      </w:r>
      <w:r w:rsidR="00714734" w:rsidRPr="00D63ED1">
        <w:rPr>
          <w:rFonts w:ascii="HG丸ｺﾞｼｯｸM-PRO" w:eastAsia="HG丸ｺﾞｼｯｸM-PRO" w:hAnsi="HG丸ｺﾞｼｯｸM-PRO" w:hint="eastAsia"/>
        </w:rPr>
        <w:t>に</w:t>
      </w:r>
      <w:r w:rsidRPr="00D63ED1">
        <w:rPr>
          <w:rFonts w:ascii="HG丸ｺﾞｼｯｸM-PRO" w:eastAsia="HG丸ｺﾞｼｯｸM-PRO" w:hAnsi="HG丸ｺﾞｼｯｸM-PRO"/>
        </w:rPr>
        <w:t>ルビを</w:t>
      </w:r>
      <w:r w:rsidR="006B12CF" w:rsidRPr="00D63ED1">
        <w:rPr>
          <w:rFonts w:ascii="HG丸ｺﾞｼｯｸM-PRO" w:eastAsia="HG丸ｺﾞｼｯｸM-PRO" w:hAnsi="HG丸ｺﾞｼｯｸM-PRO"/>
        </w:rPr>
        <w:t>付ける</w:t>
      </w:r>
      <w:r w:rsidR="00714734" w:rsidRPr="00D63ED1">
        <w:rPr>
          <w:rFonts w:ascii="HG丸ｺﾞｼｯｸM-PRO" w:eastAsia="HG丸ｺﾞｼｯｸM-PRO" w:hAnsi="HG丸ｺﾞｼｯｸM-PRO" w:hint="eastAsia"/>
        </w:rPr>
        <w:t>か、</w:t>
      </w:r>
      <w:r w:rsidR="00EB36B3" w:rsidRPr="00D63ED1">
        <w:rPr>
          <w:rFonts w:ascii="HG丸ｺﾞｼｯｸM-PRO" w:eastAsia="HG丸ｺﾞｼｯｸM-PRO" w:hAnsi="HG丸ｺﾞｼｯｸM-PRO" w:hint="eastAsia"/>
        </w:rPr>
        <w:t>ひらがな</w:t>
      </w:r>
      <w:r w:rsidR="00BD758D" w:rsidRPr="00D63ED1">
        <w:rPr>
          <w:rFonts w:ascii="HG丸ｺﾞｼｯｸM-PRO" w:eastAsia="HG丸ｺﾞｼｯｸM-PRO" w:hAnsi="HG丸ｺﾞｼｯｸM-PRO" w:hint="eastAsia"/>
        </w:rPr>
        <w:t>やカタカナ</w:t>
      </w:r>
      <w:r w:rsidR="00714734" w:rsidRPr="00D63ED1">
        <w:rPr>
          <w:rFonts w:ascii="HG丸ｺﾞｼｯｸM-PRO" w:eastAsia="HG丸ｺﾞｼｯｸM-PRO" w:hAnsi="HG丸ｺﾞｼｯｸM-PRO" w:hint="eastAsia"/>
        </w:rPr>
        <w:t>で記載する</w:t>
      </w:r>
      <w:r w:rsidR="00EB36B3" w:rsidRPr="00D63ED1">
        <w:rPr>
          <w:rFonts w:ascii="HG丸ｺﾞｼｯｸM-PRO" w:eastAsia="HG丸ｺﾞｼｯｸM-PRO" w:hAnsi="HG丸ｺﾞｼｯｸM-PRO" w:hint="eastAsia"/>
        </w:rPr>
        <w:t>。</w:t>
      </w:r>
    </w:p>
    <w:p w14:paraId="0D8D32B9" w14:textId="3C52C6BC" w:rsidR="001231BA" w:rsidRPr="00D63ED1" w:rsidRDefault="003E53CF"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読みやすくするための</w:t>
      </w:r>
      <w:r w:rsidR="00C64271" w:rsidRPr="00D63ED1">
        <w:rPr>
          <w:rFonts w:ascii="HG丸ｺﾞｼｯｸM-PRO" w:eastAsia="HG丸ｺﾞｼｯｸM-PRO" w:hAnsi="HG丸ｺﾞｼｯｸM-PRO" w:hint="eastAsia"/>
        </w:rPr>
        <w:t>工夫</w:t>
      </w:r>
      <w:r w:rsidR="00D81E8F" w:rsidRPr="00D63ED1">
        <w:rPr>
          <w:rFonts w:ascii="HG丸ｺﾞｼｯｸM-PRO" w:eastAsia="HG丸ｺﾞｼｯｸM-PRO" w:hAnsi="HG丸ｺﾞｼｯｸM-PRO" w:hint="eastAsia"/>
        </w:rPr>
        <w:t>を</w:t>
      </w:r>
      <w:r w:rsidR="0023143B" w:rsidRPr="00D63ED1">
        <w:rPr>
          <w:rFonts w:ascii="HG丸ｺﾞｼｯｸM-PRO" w:eastAsia="HG丸ｺﾞｼｯｸM-PRO" w:hAnsi="HG丸ｺﾞｼｯｸM-PRO" w:hint="eastAsia"/>
        </w:rPr>
        <w:t>施す</w:t>
      </w:r>
      <w:r w:rsidRPr="00D63ED1">
        <w:rPr>
          <w:rFonts w:ascii="HG丸ｺﾞｼｯｸM-PRO" w:eastAsia="HG丸ｺﾞｼｯｸM-PRO" w:hAnsi="HG丸ｺﾞｼｯｸM-PRO"/>
        </w:rPr>
        <w:t>（</w:t>
      </w:r>
      <w:r w:rsidR="00B64092" w:rsidRPr="00D63ED1">
        <w:rPr>
          <w:rFonts w:ascii="HG丸ｺﾞｼｯｸM-PRO" w:eastAsia="HG丸ｺﾞｼｯｸM-PRO" w:hAnsi="HG丸ｺﾞｼｯｸM-PRO"/>
        </w:rPr>
        <w:t>色文字、</w:t>
      </w:r>
      <w:r w:rsidRPr="00D63ED1">
        <w:rPr>
          <w:rFonts w:ascii="HG丸ｺﾞｼｯｸM-PRO" w:eastAsia="HG丸ｺﾞｼｯｸM-PRO" w:hAnsi="HG丸ｺﾞｼｯｸM-PRO"/>
        </w:rPr>
        <w:t>強調、下線、行間拡大</w:t>
      </w:r>
      <w:r w:rsidR="00C64271"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strike/>
        </w:rPr>
        <w:t>イラスト挿入</w:t>
      </w:r>
      <w:r w:rsidR="00D81E8F" w:rsidRPr="00D63ED1">
        <w:rPr>
          <w:rFonts w:ascii="HG丸ｺﾞｼｯｸM-PRO" w:eastAsia="HG丸ｺﾞｼｯｸM-PRO" w:hAnsi="HG丸ｺﾞｼｯｸM-PRO" w:hint="eastAsia"/>
        </w:rPr>
        <w:t>など</w:t>
      </w:r>
      <w:r w:rsidR="00C64271"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w:t>
      </w:r>
    </w:p>
    <w:p w14:paraId="5D9EF728" w14:textId="3D695EBD" w:rsidR="00357016" w:rsidRPr="00D63ED1" w:rsidRDefault="00494FEB" w:rsidP="00494FEB">
      <w:pPr>
        <w:pStyle w:val="a"/>
        <w:numPr>
          <w:ilvl w:val="0"/>
          <w:numId w:val="0"/>
        </w:numPr>
        <w:ind w:left="659"/>
        <w:rPr>
          <w:rFonts w:ascii="HG丸ｺﾞｼｯｸM-PRO" w:eastAsia="HG丸ｺﾞｼｯｸM-PRO" w:hAnsi="HG丸ｺﾞｼｯｸM-PRO"/>
          <w:bdr w:val="single" w:sz="4" w:space="0" w:color="auto"/>
        </w:rPr>
      </w:pPr>
      <w:r w:rsidRPr="00D63ED1">
        <w:rPr>
          <w:rFonts w:ascii="HG丸ｺﾞｼｯｸM-PRO" w:eastAsia="HG丸ｺﾞｼｯｸM-PRO" w:hAnsi="HG丸ｺﾞｼｯｸM-PRO" w:hint="eastAsia"/>
          <w:highlight w:val="cyan"/>
          <w:bdr w:val="single" w:sz="4" w:space="0" w:color="auto"/>
        </w:rPr>
        <w:t>九州がんセンターでは、過剰なイラストをお断りしています。内容によっては削除させていただきます。</w:t>
      </w:r>
    </w:p>
    <w:p w14:paraId="2EDDB7BB" w14:textId="7DEEB1B9" w:rsidR="002E76C6" w:rsidRPr="00E56E57" w:rsidRDefault="00C23802" w:rsidP="000B6C79">
      <w:pPr>
        <w:pStyle w:val="a"/>
        <w:spacing w:line="360" w:lineRule="exact"/>
        <w:rPr>
          <w:rFonts w:ascii="HG丸ｺﾞｼｯｸM-PRO" w:eastAsia="HG丸ｺﾞｼｯｸM-PRO" w:hAnsi="HG丸ｺﾞｼｯｸM-PRO"/>
        </w:rPr>
      </w:pPr>
      <w:r w:rsidRPr="00E56E57">
        <w:rPr>
          <w:rFonts w:ascii="HG丸ｺﾞｼｯｸM-PRO" w:eastAsia="HG丸ｺﾞｼｯｸM-PRO" w:hAnsi="HG丸ｺﾞｼｯｸM-PRO" w:hint="eastAsia"/>
        </w:rPr>
        <w:t>共通</w:t>
      </w:r>
      <w:r w:rsidR="00532E85" w:rsidRPr="00E56E57">
        <w:rPr>
          <w:rFonts w:ascii="HG丸ｺﾞｼｯｸM-PRO" w:eastAsia="HG丸ｺﾞｼｯｸM-PRO" w:hAnsi="HG丸ｺﾞｼｯｸM-PRO" w:hint="eastAsia"/>
        </w:rPr>
        <w:t>テンプレートは</w:t>
      </w:r>
      <w:r w:rsidR="002E76C6" w:rsidRPr="00E56E57">
        <w:rPr>
          <w:rFonts w:ascii="HG丸ｺﾞｼｯｸM-PRO" w:eastAsia="HG丸ｺﾞｼｯｸM-PRO" w:hAnsi="HG丸ｺﾞｼｯｸM-PRO" w:hint="eastAsia"/>
        </w:rPr>
        <w:t>以下の仕様を採用している</w:t>
      </w:r>
      <w:r w:rsidR="00416C68" w:rsidRPr="00E56E57">
        <w:rPr>
          <w:rFonts w:ascii="HG丸ｺﾞｼｯｸM-PRO" w:eastAsia="HG丸ｺﾞｼｯｸM-PRO" w:hAnsi="HG丸ｺﾞｼｯｸM-PRO" w:hint="eastAsia"/>
        </w:rPr>
        <w:t>が、対象疾患や治験参加者の年齢に応じて変更</w:t>
      </w:r>
      <w:r w:rsidR="003C560C" w:rsidRPr="00E56E57">
        <w:rPr>
          <w:rFonts w:ascii="HG丸ｺﾞｼｯｸM-PRO" w:eastAsia="HG丸ｺﾞｼｯｸM-PRO" w:hAnsi="HG丸ｺﾞｼｯｸM-PRO" w:hint="eastAsia"/>
        </w:rPr>
        <w:t>可能である</w:t>
      </w:r>
      <w:r w:rsidR="002E76C6" w:rsidRPr="00E56E57">
        <w:rPr>
          <w:rFonts w:ascii="HG丸ｺﾞｼｯｸM-PRO" w:eastAsia="HG丸ｺﾞｼｯｸM-PRO" w:hAnsi="HG丸ｺﾞｼｯｸM-PRO" w:hint="eastAsia"/>
        </w:rPr>
        <w:t>。</w:t>
      </w:r>
    </w:p>
    <w:p w14:paraId="3C3AF14B" w14:textId="63A5F561" w:rsidR="002E76C6" w:rsidRDefault="002E76C6" w:rsidP="000B6C79">
      <w:pPr>
        <w:pStyle w:val="2"/>
        <w:spacing w:line="360" w:lineRule="exact"/>
        <w:rPr>
          <w:rFonts w:ascii="HG丸ｺﾞｼｯｸM-PRO" w:eastAsia="HG丸ｺﾞｼｯｸM-PRO" w:hAnsi="HG丸ｺﾞｼｯｸM-PRO"/>
          <w:strike/>
          <w:sz w:val="22"/>
          <w:szCs w:val="22"/>
        </w:rPr>
      </w:pPr>
      <w:r w:rsidRPr="00E56E57">
        <w:rPr>
          <w:rFonts w:ascii="HG丸ｺﾞｼｯｸM-PRO" w:eastAsia="HG丸ｺﾞｼｯｸM-PRO" w:hAnsi="HG丸ｺﾞｼｯｸM-PRO" w:hint="eastAsia"/>
          <w:sz w:val="22"/>
          <w:szCs w:val="22"/>
        </w:rPr>
        <w:t>フォント：</w:t>
      </w:r>
      <w:r w:rsidRPr="00E56E57">
        <w:rPr>
          <w:rFonts w:ascii="HG丸ｺﾞｼｯｸM-PRO" w:eastAsia="HG丸ｺﾞｼｯｸM-PRO" w:hAnsi="HG丸ｺﾞｼｯｸM-PRO" w:hint="eastAsia"/>
          <w:strike/>
          <w:sz w:val="22"/>
          <w:szCs w:val="22"/>
        </w:rPr>
        <w:t>MS Pゴシック（邦字）、Arial（英数字）</w:t>
      </w:r>
    </w:p>
    <w:p w14:paraId="03F6E061" w14:textId="779EFBD2" w:rsidR="00031756" w:rsidRPr="00031756" w:rsidRDefault="00031756" w:rsidP="00031756">
      <w:pPr>
        <w:pStyle w:val="a"/>
        <w:numPr>
          <w:ilvl w:val="0"/>
          <w:numId w:val="0"/>
        </w:numPr>
        <w:ind w:leftChars="100" w:left="210" w:firstLineChars="800" w:firstLine="1920"/>
        <w:rPr>
          <w:bdr w:val="single" w:sz="4" w:space="0" w:color="auto"/>
        </w:rPr>
      </w:pPr>
      <w:r w:rsidRPr="00D63ED1">
        <w:rPr>
          <w:rFonts w:hint="eastAsia"/>
          <w:highlight w:val="cyan"/>
          <w:bdr w:val="single" w:sz="4" w:space="0" w:color="auto"/>
        </w:rPr>
        <w:t>九がん：フォントは</w:t>
      </w:r>
      <w:r w:rsidRPr="00D63ED1">
        <w:rPr>
          <w:rFonts w:hint="eastAsia"/>
          <w:highlight w:val="cyan"/>
          <w:bdr w:val="single" w:sz="4" w:space="0" w:color="auto"/>
        </w:rPr>
        <w:t>HG</w:t>
      </w:r>
      <w:r w:rsidRPr="00D63ED1">
        <w:rPr>
          <w:rFonts w:hint="eastAsia"/>
          <w:highlight w:val="cyan"/>
          <w:bdr w:val="single" w:sz="4" w:space="0" w:color="auto"/>
        </w:rPr>
        <w:t>丸ゴシックでお願いします</w:t>
      </w:r>
    </w:p>
    <w:p w14:paraId="3C47A522" w14:textId="280EE367" w:rsidR="002E76C6" w:rsidRPr="00E56E57" w:rsidRDefault="002E76C6"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フォントサイズ：原則12</w:t>
      </w:r>
      <w:r w:rsidR="009B6A98" w:rsidRPr="00E56E57">
        <w:rPr>
          <w:rFonts w:ascii="HG丸ｺﾞｼｯｸM-PRO" w:eastAsia="HG丸ｺﾞｼｯｸM-PRO" w:hAnsi="HG丸ｺﾞｼｯｸM-PRO"/>
          <w:sz w:val="22"/>
          <w:szCs w:val="22"/>
        </w:rPr>
        <w:t xml:space="preserve"> </w:t>
      </w:r>
      <w:r w:rsidRPr="00E56E57">
        <w:rPr>
          <w:rFonts w:ascii="HG丸ｺﾞｼｯｸM-PRO" w:eastAsia="HG丸ｺﾞｼｯｸM-PRO" w:hAnsi="HG丸ｺﾞｼｯｸM-PRO" w:hint="eastAsia"/>
          <w:sz w:val="22"/>
          <w:szCs w:val="22"/>
        </w:rPr>
        <w:t>pt</w:t>
      </w:r>
    </w:p>
    <w:p w14:paraId="2396EFDB" w14:textId="6B8AB73E" w:rsidR="002E76C6" w:rsidRPr="00031756" w:rsidRDefault="002E76C6"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行間隔：固定値、</w:t>
      </w:r>
      <w:r w:rsidRPr="00031756">
        <w:rPr>
          <w:rFonts w:ascii="HG丸ｺﾞｼｯｸM-PRO" w:eastAsia="HG丸ｺﾞｼｯｸM-PRO" w:hAnsi="HG丸ｺﾞｼｯｸM-PRO" w:hint="eastAsia"/>
          <w:strike/>
          <w:sz w:val="22"/>
          <w:szCs w:val="22"/>
        </w:rPr>
        <w:t>18</w:t>
      </w:r>
      <w:r w:rsidR="009B6A98" w:rsidRPr="00031756">
        <w:rPr>
          <w:rFonts w:ascii="HG丸ｺﾞｼｯｸM-PRO" w:eastAsia="HG丸ｺﾞｼｯｸM-PRO" w:hAnsi="HG丸ｺﾞｼｯｸM-PRO"/>
          <w:strike/>
          <w:sz w:val="22"/>
          <w:szCs w:val="22"/>
        </w:rPr>
        <w:t xml:space="preserve"> </w:t>
      </w:r>
      <w:r w:rsidRPr="00031756">
        <w:rPr>
          <w:rFonts w:ascii="HG丸ｺﾞｼｯｸM-PRO" w:eastAsia="HG丸ｺﾞｼｯｸM-PRO" w:hAnsi="HG丸ｺﾞｼｯｸM-PRO" w:hint="eastAsia"/>
          <w:strike/>
          <w:sz w:val="22"/>
          <w:szCs w:val="22"/>
        </w:rPr>
        <w:t>pt</w:t>
      </w:r>
    </w:p>
    <w:p w14:paraId="3FF01AB7" w14:textId="1C81FC6F" w:rsidR="00031756" w:rsidRPr="00031756" w:rsidRDefault="00031756" w:rsidP="00031756">
      <w:pPr>
        <w:pStyle w:val="a"/>
        <w:numPr>
          <w:ilvl w:val="0"/>
          <w:numId w:val="0"/>
        </w:numPr>
        <w:ind w:leftChars="100" w:left="210" w:firstLineChars="800" w:firstLine="1920"/>
        <w:rPr>
          <w:bdr w:val="single" w:sz="4" w:space="0" w:color="auto"/>
        </w:rPr>
      </w:pPr>
      <w:r w:rsidRPr="00D63ED1">
        <w:rPr>
          <w:rFonts w:hint="eastAsia"/>
          <w:highlight w:val="cyan"/>
          <w:bdr w:val="single" w:sz="4" w:space="0" w:color="auto"/>
        </w:rPr>
        <w:t>九がん：</w:t>
      </w:r>
      <w:r>
        <w:rPr>
          <w:rFonts w:hint="eastAsia"/>
          <w:highlight w:val="cyan"/>
          <w:bdr w:val="single" w:sz="4" w:space="0" w:color="auto"/>
        </w:rPr>
        <w:t>行間幅</w:t>
      </w:r>
      <w:r w:rsidRPr="00D63ED1">
        <w:rPr>
          <w:rFonts w:hint="eastAsia"/>
          <w:highlight w:val="cyan"/>
          <w:bdr w:val="single" w:sz="4" w:space="0" w:color="auto"/>
        </w:rPr>
        <w:t>は</w:t>
      </w:r>
      <w:r>
        <w:rPr>
          <w:rFonts w:hint="eastAsia"/>
          <w:highlight w:val="cyan"/>
          <w:bdr w:val="single" w:sz="4" w:space="0" w:color="auto"/>
        </w:rPr>
        <w:t>固定値、２</w:t>
      </w:r>
      <w:r w:rsidRPr="00031756">
        <w:rPr>
          <w:rFonts w:hint="eastAsia"/>
          <w:highlight w:val="cyan"/>
          <w:bdr w:val="single" w:sz="4" w:space="0" w:color="auto"/>
        </w:rPr>
        <w:t>０</w:t>
      </w:r>
      <w:r w:rsidRPr="00031756">
        <w:rPr>
          <w:rFonts w:ascii="HG丸ｺﾞｼｯｸM-PRO" w:eastAsia="HG丸ｺﾞｼｯｸM-PRO" w:hAnsi="HG丸ｺﾞｼｯｸM-PRO" w:hint="eastAsia"/>
          <w:sz w:val="22"/>
          <w:szCs w:val="22"/>
          <w:highlight w:val="cyan"/>
          <w:bdr w:val="single" w:sz="4" w:space="0" w:color="auto"/>
        </w:rPr>
        <w:t>pt</w:t>
      </w:r>
      <w:r w:rsidRPr="00D63ED1">
        <w:rPr>
          <w:rFonts w:hint="eastAsia"/>
          <w:highlight w:val="cyan"/>
          <w:bdr w:val="single" w:sz="4" w:space="0" w:color="auto"/>
        </w:rPr>
        <w:t>でお願いします</w:t>
      </w:r>
    </w:p>
    <w:p w14:paraId="707C6A9D" w14:textId="30391A00" w:rsidR="002E76C6" w:rsidRPr="00E56E57" w:rsidRDefault="002E76C6"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インデント：字下げ（最初の行）、幅1字</w:t>
      </w:r>
    </w:p>
    <w:p w14:paraId="2A85B0E6" w14:textId="4E1F9846" w:rsidR="00AF3DE7" w:rsidRPr="00E56E57" w:rsidRDefault="002E76C6"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余白：上17.5</w:t>
      </w:r>
      <w:r w:rsidR="009B6A98" w:rsidRPr="00E56E57">
        <w:rPr>
          <w:rFonts w:ascii="HG丸ｺﾞｼｯｸM-PRO" w:eastAsia="HG丸ｺﾞｼｯｸM-PRO" w:hAnsi="HG丸ｺﾞｼｯｸM-PRO"/>
          <w:sz w:val="22"/>
          <w:szCs w:val="22"/>
        </w:rPr>
        <w:t xml:space="preserve"> </w:t>
      </w:r>
      <w:r w:rsidRPr="00E56E57">
        <w:rPr>
          <w:rFonts w:ascii="HG丸ｺﾞｼｯｸM-PRO" w:eastAsia="HG丸ｺﾞｼｯｸM-PRO" w:hAnsi="HG丸ｺﾞｼｯｸM-PRO" w:hint="eastAsia"/>
          <w:sz w:val="22"/>
          <w:szCs w:val="22"/>
        </w:rPr>
        <w:t>mm、下15</w:t>
      </w:r>
      <w:r w:rsidR="009B6A98" w:rsidRPr="00E56E57">
        <w:rPr>
          <w:rFonts w:ascii="HG丸ｺﾞｼｯｸM-PRO" w:eastAsia="HG丸ｺﾞｼｯｸM-PRO" w:hAnsi="HG丸ｺﾞｼｯｸM-PRO"/>
          <w:sz w:val="22"/>
          <w:szCs w:val="22"/>
        </w:rPr>
        <w:t xml:space="preserve"> </w:t>
      </w:r>
      <w:r w:rsidRPr="00E56E57">
        <w:rPr>
          <w:rFonts w:ascii="HG丸ｺﾞｼｯｸM-PRO" w:eastAsia="HG丸ｺﾞｼｯｸM-PRO" w:hAnsi="HG丸ｺﾞｼｯｸM-PRO" w:hint="eastAsia"/>
          <w:sz w:val="22"/>
          <w:szCs w:val="22"/>
        </w:rPr>
        <w:t>mm、左20</w:t>
      </w:r>
      <w:r w:rsidR="009B6A98" w:rsidRPr="00E56E57">
        <w:rPr>
          <w:rFonts w:ascii="HG丸ｺﾞｼｯｸM-PRO" w:eastAsia="HG丸ｺﾞｼｯｸM-PRO" w:hAnsi="HG丸ｺﾞｼｯｸM-PRO"/>
          <w:sz w:val="22"/>
          <w:szCs w:val="22"/>
        </w:rPr>
        <w:t xml:space="preserve"> </w:t>
      </w:r>
      <w:r w:rsidRPr="00E56E57">
        <w:rPr>
          <w:rFonts w:ascii="HG丸ｺﾞｼｯｸM-PRO" w:eastAsia="HG丸ｺﾞｼｯｸM-PRO" w:hAnsi="HG丸ｺﾞｼｯｸM-PRO" w:hint="eastAsia"/>
          <w:sz w:val="22"/>
          <w:szCs w:val="22"/>
        </w:rPr>
        <w:t>mm、右20</w:t>
      </w:r>
      <w:r w:rsidR="009B6A98" w:rsidRPr="00E56E57">
        <w:rPr>
          <w:rFonts w:ascii="HG丸ｺﾞｼｯｸM-PRO" w:eastAsia="HG丸ｺﾞｼｯｸM-PRO" w:hAnsi="HG丸ｺﾞｼｯｸM-PRO"/>
          <w:sz w:val="22"/>
          <w:szCs w:val="22"/>
        </w:rPr>
        <w:t xml:space="preserve"> </w:t>
      </w:r>
      <w:r w:rsidRPr="00E56E57">
        <w:rPr>
          <w:rFonts w:ascii="HG丸ｺﾞｼｯｸM-PRO" w:eastAsia="HG丸ｺﾞｼｯｸM-PRO" w:hAnsi="HG丸ｺﾞｼｯｸM-PRO" w:hint="eastAsia"/>
          <w:sz w:val="22"/>
          <w:szCs w:val="22"/>
        </w:rPr>
        <w:t>mm</w:t>
      </w:r>
    </w:p>
    <w:p w14:paraId="04A6311B" w14:textId="5F1D86C3" w:rsidR="00E95CE0" w:rsidRPr="00E56E57" w:rsidRDefault="00E95CE0"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用紙サイズ：A4</w:t>
      </w:r>
    </w:p>
    <w:p w14:paraId="0AC7E061" w14:textId="6572040D" w:rsidR="00E95CE0" w:rsidRPr="00E56E57" w:rsidRDefault="00E95CE0" w:rsidP="000B6C79">
      <w:pPr>
        <w:pStyle w:val="2"/>
        <w:spacing w:line="360" w:lineRule="exact"/>
        <w:rPr>
          <w:rFonts w:ascii="HG丸ｺﾞｼｯｸM-PRO" w:eastAsia="HG丸ｺﾞｼｯｸM-PRO" w:hAnsi="HG丸ｺﾞｼｯｸM-PRO"/>
          <w:sz w:val="22"/>
          <w:szCs w:val="22"/>
        </w:rPr>
      </w:pPr>
      <w:r w:rsidRPr="00E56E57">
        <w:rPr>
          <w:rFonts w:ascii="HG丸ｺﾞｼｯｸM-PRO" w:eastAsia="HG丸ｺﾞｼｯｸM-PRO" w:hAnsi="HG丸ｺﾞｼｯｸM-PRO" w:hint="eastAsia"/>
          <w:sz w:val="22"/>
          <w:szCs w:val="22"/>
        </w:rPr>
        <w:t>句読点：「、」「。」</w:t>
      </w:r>
    </w:p>
    <w:p w14:paraId="358A4E85" w14:textId="11B1910A" w:rsidR="00014413" w:rsidRPr="00D63ED1" w:rsidRDefault="00014413"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同一</w:t>
      </w:r>
      <w:r w:rsidR="00555634" w:rsidRPr="00D63ED1">
        <w:rPr>
          <w:rFonts w:ascii="HG丸ｺﾞｼｯｸM-PRO" w:eastAsia="HG丸ｺﾞｼｯｸM-PRO" w:hAnsi="HG丸ｺﾞｼｯｸM-PRO" w:hint="eastAsia"/>
        </w:rPr>
        <w:t>治験</w:t>
      </w:r>
      <w:r w:rsidRPr="00D63ED1">
        <w:rPr>
          <w:rFonts w:ascii="HG丸ｺﾞｼｯｸM-PRO" w:eastAsia="HG丸ｺﾞｼｯｸM-PRO" w:hAnsi="HG丸ｺﾞｼｯｸM-PRO" w:hint="eastAsia"/>
        </w:rPr>
        <w:t>内</w:t>
      </w:r>
      <w:r w:rsidR="00286708" w:rsidRPr="00D63ED1">
        <w:rPr>
          <w:rFonts w:ascii="HG丸ｺﾞｼｯｸM-PRO" w:eastAsia="HG丸ｺﾞｼｯｸM-PRO" w:hAnsi="HG丸ｺﾞｼｯｸM-PRO" w:hint="eastAsia"/>
        </w:rPr>
        <w:t>に</w:t>
      </w:r>
      <w:r w:rsidRPr="00D63ED1">
        <w:rPr>
          <w:rFonts w:ascii="HG丸ｺﾞｼｯｸM-PRO" w:eastAsia="HG丸ｺﾞｼｯｸM-PRO" w:hAnsi="HG丸ｺﾞｼｯｸM-PRO" w:hint="eastAsia"/>
        </w:rPr>
        <w:t>複数のパートやコホートがある場合</w:t>
      </w:r>
      <w:r w:rsidR="001E34F6" w:rsidRPr="00D63ED1">
        <w:rPr>
          <w:rFonts w:ascii="HG丸ｺﾞｼｯｸM-PRO" w:eastAsia="HG丸ｺﾞｼｯｸM-PRO" w:hAnsi="HG丸ｺﾞｼｯｸM-PRO" w:hint="eastAsia"/>
        </w:rPr>
        <w:t>は、</w:t>
      </w:r>
      <w:r w:rsidRPr="00D63ED1">
        <w:rPr>
          <w:rFonts w:ascii="HG丸ｺﾞｼｯｸM-PRO" w:eastAsia="HG丸ｺﾞｼｯｸM-PRO" w:hAnsi="HG丸ｺﾞｼｯｸM-PRO" w:hint="eastAsia"/>
        </w:rPr>
        <w:t>文書中で区別しやすいよう</w:t>
      </w:r>
      <w:r w:rsidR="00AB3559" w:rsidRPr="00D63ED1">
        <w:rPr>
          <w:rFonts w:ascii="HG丸ｺﾞｼｯｸM-PRO" w:eastAsia="HG丸ｺﾞｼｯｸM-PRO" w:hAnsi="HG丸ｺﾞｼｯｸM-PRO" w:hint="eastAsia"/>
        </w:rPr>
        <w:t>、パート</w:t>
      </w:r>
      <w:r w:rsidR="004367F4" w:rsidRPr="00D63ED1">
        <w:rPr>
          <w:rFonts w:ascii="HG丸ｺﾞｼｯｸM-PRO" w:eastAsia="HG丸ｺﾞｼｯｸM-PRO" w:hAnsi="HG丸ｺﾞｼｯｸM-PRO"/>
        </w:rPr>
        <w:t>/</w:t>
      </w:r>
      <w:r w:rsidR="00AB3559" w:rsidRPr="00D63ED1">
        <w:rPr>
          <w:rFonts w:ascii="HG丸ｺﾞｼｯｸM-PRO" w:eastAsia="HG丸ｺﾞｼｯｸM-PRO" w:hAnsi="HG丸ｺﾞｼｯｸM-PRO" w:hint="eastAsia"/>
        </w:rPr>
        <w:t>コホート</w:t>
      </w:r>
      <w:r w:rsidR="004367F4" w:rsidRPr="00D63ED1">
        <w:rPr>
          <w:rFonts w:ascii="HG丸ｺﾞｼｯｸM-PRO" w:eastAsia="HG丸ｺﾞｼｯｸM-PRO" w:hAnsi="HG丸ｺﾞｼｯｸM-PRO" w:hint="eastAsia"/>
        </w:rPr>
        <w:t>ごと</w:t>
      </w:r>
      <w:r w:rsidR="00AB3559" w:rsidRPr="00D63ED1">
        <w:rPr>
          <w:rFonts w:ascii="HG丸ｺﾞｼｯｸM-PRO" w:eastAsia="HG丸ｺﾞｼｯｸM-PRO" w:hAnsi="HG丸ｺﾞｼｯｸM-PRO" w:hint="eastAsia"/>
        </w:rPr>
        <w:t>に分けて</w:t>
      </w:r>
      <w:r w:rsidR="001E34F6" w:rsidRPr="00D63ED1">
        <w:rPr>
          <w:rFonts w:ascii="HG丸ｺﾞｼｯｸM-PRO" w:eastAsia="HG丸ｺﾞｼｯｸM-PRO" w:hAnsi="HG丸ｺﾞｼｯｸM-PRO" w:hint="eastAsia"/>
        </w:rPr>
        <w:t>記載</w:t>
      </w:r>
      <w:r w:rsidR="00AB3559" w:rsidRPr="00D63ED1">
        <w:rPr>
          <w:rFonts w:ascii="HG丸ｺﾞｼｯｸM-PRO" w:eastAsia="HG丸ｺﾞｼｯｸM-PRO" w:hAnsi="HG丸ｺﾞｼｯｸM-PRO" w:hint="eastAsia"/>
        </w:rPr>
        <w:t>することも検討する</w:t>
      </w:r>
      <w:r w:rsidR="00692659" w:rsidRPr="00D63ED1">
        <w:rPr>
          <w:rFonts w:ascii="HG丸ｺﾞｼｯｸM-PRO" w:eastAsia="HG丸ｺﾞｼｯｸM-PRO" w:hAnsi="HG丸ｺﾞｼｯｸM-PRO" w:hint="eastAsia"/>
        </w:rPr>
        <w:t>（例：</w:t>
      </w:r>
      <w:r w:rsidR="0092414E" w:rsidRPr="00D63ED1">
        <w:rPr>
          <w:rFonts w:ascii="HG丸ｺﾞｼｯｸM-PRO" w:eastAsia="HG丸ｺﾞｼｯｸM-PRO" w:hAnsi="HG丸ｺﾞｼｯｸM-PRO" w:hint="eastAsia"/>
        </w:rPr>
        <w:t>「</w:t>
      </w:r>
      <w:r w:rsidR="004776D9" w:rsidRPr="00D63ED1">
        <w:rPr>
          <w:rFonts w:ascii="HG丸ｺﾞｼｯｸM-PRO" w:eastAsia="HG丸ｺﾞｼｯｸM-PRO" w:hAnsi="HG丸ｺﾞｼｯｸM-PRO"/>
        </w:rPr>
        <w:t>C-4-2</w:t>
      </w:r>
      <w:r w:rsidR="0092414E" w:rsidRPr="00D63ED1">
        <w:rPr>
          <w:rFonts w:ascii="HG丸ｺﾞｼｯｸM-PRO" w:eastAsia="HG丸ｺﾞｼｯｸM-PRO" w:hAnsi="HG丸ｺﾞｼｯｸM-PRO"/>
        </w:rPr>
        <w:t xml:space="preserve">. </w:t>
      </w:r>
      <w:r w:rsidR="0092414E" w:rsidRPr="00D63ED1">
        <w:rPr>
          <w:rFonts w:ascii="HG丸ｺﾞｼｯｸM-PRO" w:eastAsia="HG丸ｺﾞｼｯｸM-PRO" w:hAnsi="HG丸ｺﾞｼｯｸM-PRO" w:hint="eastAsia"/>
        </w:rPr>
        <w:t>治験の</w:t>
      </w:r>
      <w:r w:rsidR="004776D9" w:rsidRPr="00D63ED1">
        <w:rPr>
          <w:rFonts w:ascii="HG丸ｺﾞｼｯｸM-PRO" w:eastAsia="HG丸ｺﾞｼｯｸM-PRO" w:hAnsi="HG丸ｺﾞｼｯｸM-PRO" w:hint="eastAsia"/>
        </w:rPr>
        <w:t>手順</w:t>
      </w:r>
      <w:r w:rsidR="0092414E" w:rsidRPr="00D63ED1">
        <w:rPr>
          <w:rFonts w:ascii="HG丸ｺﾞｼｯｸM-PRO" w:eastAsia="HG丸ｺﾞｼｯｸM-PRO" w:hAnsi="HG丸ｺﾞｼｯｸM-PRO" w:hint="eastAsia"/>
        </w:rPr>
        <w:t>」</w:t>
      </w:r>
      <w:r w:rsidR="00692659" w:rsidRPr="00D63ED1">
        <w:rPr>
          <w:rFonts w:ascii="HG丸ｺﾞｼｯｸM-PRO" w:eastAsia="HG丸ｺﾞｼｯｸM-PRO" w:hAnsi="HG丸ｺﾞｼｯｸM-PRO" w:hint="eastAsia"/>
        </w:rPr>
        <w:t>）</w:t>
      </w:r>
      <w:r w:rsidR="00582C33" w:rsidRPr="00D63ED1">
        <w:rPr>
          <w:rFonts w:ascii="HG丸ｺﾞｼｯｸM-PRO" w:eastAsia="HG丸ｺﾞｼｯｸM-PRO" w:hAnsi="HG丸ｺﾞｼｯｸM-PRO" w:hint="eastAsia"/>
        </w:rPr>
        <w:t>。</w:t>
      </w:r>
    </w:p>
    <w:p w14:paraId="6AED2066" w14:textId="11A16D28" w:rsidR="003A6A28" w:rsidRPr="00D63ED1" w:rsidRDefault="00F52C5C"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U</w:t>
      </w:r>
      <w:r w:rsidRPr="00D63ED1">
        <w:rPr>
          <w:rFonts w:ascii="HG丸ｺﾞｼｯｸM-PRO" w:eastAsia="HG丸ｺﾞｼｯｸM-PRO" w:hAnsi="HG丸ｺﾞｼｯｸM-PRO"/>
        </w:rPr>
        <w:t>RL</w:t>
      </w:r>
      <w:r w:rsidR="00E23E5B" w:rsidRPr="00D63ED1">
        <w:rPr>
          <w:rFonts w:ascii="HG丸ｺﾞｼｯｸM-PRO" w:eastAsia="HG丸ｺﾞｼｯｸM-PRO" w:hAnsi="HG丸ｺﾞｼｯｸM-PRO" w:hint="eastAsia"/>
        </w:rPr>
        <w:t>を</w:t>
      </w:r>
      <w:r w:rsidR="00692659" w:rsidRPr="00D63ED1">
        <w:rPr>
          <w:rFonts w:ascii="HG丸ｺﾞｼｯｸM-PRO" w:eastAsia="HG丸ｺﾞｼｯｸM-PRO" w:hAnsi="HG丸ｺﾞｼｯｸM-PRO" w:hint="eastAsia"/>
        </w:rPr>
        <w:t>記載</w:t>
      </w:r>
      <w:r w:rsidR="00E23E5B" w:rsidRPr="00D63ED1">
        <w:rPr>
          <w:rFonts w:ascii="HG丸ｺﾞｼｯｸM-PRO" w:eastAsia="HG丸ｺﾞｼｯｸM-PRO" w:hAnsi="HG丸ｺﾞｼｯｸM-PRO" w:hint="eastAsia"/>
        </w:rPr>
        <w:t>する</w:t>
      </w:r>
      <w:r w:rsidR="00692659" w:rsidRPr="00D63ED1">
        <w:rPr>
          <w:rFonts w:ascii="HG丸ｺﾞｼｯｸM-PRO" w:eastAsia="HG丸ｺﾞｼｯｸM-PRO" w:hAnsi="HG丸ｺﾞｼｯｸM-PRO" w:hint="eastAsia"/>
        </w:rPr>
        <w:t>場合</w:t>
      </w:r>
      <w:r w:rsidR="003A6A28" w:rsidRPr="00D63ED1">
        <w:rPr>
          <w:rFonts w:ascii="HG丸ｺﾞｼｯｸM-PRO" w:eastAsia="HG丸ｺﾞｼｯｸM-PRO" w:hAnsi="HG丸ｺﾞｼｯｸM-PRO" w:hint="eastAsia"/>
        </w:rPr>
        <w:t>は</w:t>
      </w:r>
      <w:r w:rsidR="00692659" w:rsidRPr="00D63ED1">
        <w:rPr>
          <w:rFonts w:ascii="HG丸ｺﾞｼｯｸM-PRO" w:eastAsia="HG丸ｺﾞｼｯｸM-PRO" w:hAnsi="HG丸ｺﾞｼｯｸM-PRO" w:hint="eastAsia"/>
        </w:rPr>
        <w:t>、</w:t>
      </w:r>
      <w:r w:rsidR="001A578A" w:rsidRPr="00D63ED1">
        <w:rPr>
          <w:rFonts w:ascii="HG丸ｺﾞｼｯｸM-PRO" w:eastAsia="HG丸ｺﾞｼｯｸM-PRO" w:hAnsi="HG丸ｺﾞｼｯｸM-PRO" w:hint="eastAsia"/>
        </w:rPr>
        <w:t>二次元バー</w:t>
      </w:r>
      <w:r w:rsidR="003A6A28" w:rsidRPr="00D63ED1">
        <w:rPr>
          <w:rFonts w:ascii="HG丸ｺﾞｼｯｸM-PRO" w:eastAsia="HG丸ｺﾞｼｯｸM-PRO" w:hAnsi="HG丸ｺﾞｼｯｸM-PRO" w:hint="eastAsia"/>
        </w:rPr>
        <w:t>コード</w:t>
      </w:r>
      <w:r w:rsidR="008648AC" w:rsidRPr="00D63ED1">
        <w:rPr>
          <w:rFonts w:ascii="HG丸ｺﾞｼｯｸM-PRO" w:eastAsia="HG丸ｺﾞｼｯｸM-PRO" w:hAnsi="HG丸ｺﾞｼｯｸM-PRO" w:hint="eastAsia"/>
        </w:rPr>
        <w:t>の使用も考慮する</w:t>
      </w:r>
      <w:r w:rsidR="007B47FA" w:rsidRPr="00D63ED1">
        <w:rPr>
          <w:rFonts w:ascii="HG丸ｺﾞｼｯｸM-PRO" w:eastAsia="HG丸ｺﾞｼｯｸM-PRO" w:hAnsi="HG丸ｺﾞｼｯｸM-PRO" w:hint="eastAsia"/>
        </w:rPr>
        <w:t>。</w:t>
      </w:r>
    </w:p>
    <w:p w14:paraId="6C685754" w14:textId="3090E448" w:rsidR="00133B01" w:rsidRPr="00D63ED1" w:rsidRDefault="00133B01"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目次における各セクションの</w:t>
      </w:r>
      <w:r w:rsidR="004A5E8C" w:rsidRPr="00D63ED1">
        <w:rPr>
          <w:rFonts w:ascii="HG丸ｺﾞｼｯｸM-PRO" w:eastAsia="HG丸ｺﾞｼｯｸM-PRO" w:hAnsi="HG丸ｺﾞｼｯｸM-PRO" w:hint="eastAsia"/>
        </w:rPr>
        <w:t>ページ数</w:t>
      </w:r>
      <w:r w:rsidRPr="00D63ED1">
        <w:rPr>
          <w:rFonts w:ascii="HG丸ｺﾞｼｯｸM-PRO" w:eastAsia="HG丸ｺﾞｼｯｸM-PRO" w:hAnsi="HG丸ｺﾞｼｯｸM-PRO" w:hint="eastAsia"/>
        </w:rPr>
        <w:t>は「</w:t>
      </w:r>
      <w:r w:rsidR="00E73140" w:rsidRPr="00D63ED1">
        <w:rPr>
          <w:rFonts w:ascii="HG丸ｺﾞｼｯｸM-PRO" w:eastAsia="HG丸ｺﾞｼｯｸM-PRO" w:hAnsi="HG丸ｺﾞｼｯｸM-PRO" w:hint="eastAsia"/>
        </w:rPr>
        <w:t>目次を</w:t>
      </w:r>
      <w:r w:rsidRPr="00D63ED1">
        <w:rPr>
          <w:rFonts w:ascii="HG丸ｺﾞｼｯｸM-PRO" w:eastAsia="HG丸ｺﾞｼｯｸM-PRO" w:hAnsi="HG丸ｺﾞｼｯｸM-PRO" w:hint="eastAsia"/>
        </w:rPr>
        <w:t>更新」によって自動的に更新可能である。</w:t>
      </w:r>
    </w:p>
    <w:p w14:paraId="52842300" w14:textId="28E76EA4" w:rsidR="00E541E5" w:rsidRPr="00D63ED1" w:rsidRDefault="002B4EF2" w:rsidP="000B6C79">
      <w:pPr>
        <w:pStyle w:val="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共通</w:t>
      </w:r>
      <w:r w:rsidR="004F6D95" w:rsidRPr="00D63ED1">
        <w:rPr>
          <w:rFonts w:ascii="HG丸ｺﾞｼｯｸM-PRO" w:eastAsia="HG丸ｺﾞｼｯｸM-PRO" w:hAnsi="HG丸ｺﾞｼｯｸM-PRO" w:hint="eastAsia"/>
        </w:rPr>
        <w:t>テンプレート</w:t>
      </w:r>
      <w:r w:rsidR="00F338EA" w:rsidRPr="00D63ED1">
        <w:rPr>
          <w:rFonts w:ascii="HG丸ｺﾞｼｯｸM-PRO" w:eastAsia="HG丸ｺﾞｼｯｸM-PRO" w:hAnsi="HG丸ｺﾞｼｯｸM-PRO" w:hint="eastAsia"/>
        </w:rPr>
        <w:t>中</w:t>
      </w:r>
      <w:r w:rsidRPr="00D63ED1">
        <w:rPr>
          <w:rFonts w:ascii="HG丸ｺﾞｼｯｸM-PRO" w:eastAsia="HG丸ｺﾞｼｯｸM-PRO" w:hAnsi="HG丸ｺﾞｼｯｸM-PRO" w:hint="eastAsia"/>
        </w:rPr>
        <w:t>では</w:t>
      </w:r>
      <w:r w:rsidR="00E230AC" w:rsidRPr="00D63ED1">
        <w:rPr>
          <w:rFonts w:ascii="HG丸ｺﾞｼｯｸM-PRO" w:eastAsia="HG丸ｺﾞｼｯｸM-PRO" w:hAnsi="HG丸ｺﾞｼｯｸM-PRO" w:hint="eastAsia"/>
        </w:rPr>
        <w:t>「</w:t>
      </w:r>
      <w:r w:rsidR="00F338EA" w:rsidRPr="00D63ED1">
        <w:rPr>
          <w:rFonts w:ascii="HG丸ｺﾞｼｯｸM-PRO" w:eastAsia="HG丸ｺﾞｼｯｸM-PRO" w:hAnsi="HG丸ｺﾞｼｯｸM-PRO" w:hint="eastAsia"/>
        </w:rPr>
        <w:t>臨床研究コーディネーター</w:t>
      </w:r>
      <w:r w:rsidR="00E230AC" w:rsidRPr="00D63ED1">
        <w:rPr>
          <w:rFonts w:ascii="HG丸ｺﾞｼｯｸM-PRO" w:eastAsia="HG丸ｺﾞｼｯｸM-PRO" w:hAnsi="HG丸ｺﾞｼｯｸM-PRO" w:hint="eastAsia"/>
        </w:rPr>
        <w:t>」</w:t>
      </w:r>
      <w:r w:rsidR="00A31CB5" w:rsidRPr="00D63ED1">
        <w:rPr>
          <w:rFonts w:ascii="HG丸ｺﾞｼｯｸM-PRO" w:eastAsia="HG丸ｺﾞｼｯｸM-PRO" w:hAnsi="HG丸ｺﾞｼｯｸM-PRO" w:hint="eastAsia"/>
        </w:rPr>
        <w:t>を用い</w:t>
      </w:r>
      <w:r w:rsidRPr="00D63ED1">
        <w:rPr>
          <w:rFonts w:ascii="HG丸ｺﾞｼｯｸM-PRO" w:eastAsia="HG丸ｺﾞｼｯｸM-PRO" w:hAnsi="HG丸ｺﾞｼｯｸM-PRO" w:hint="eastAsia"/>
        </w:rPr>
        <w:t>ているが</w:t>
      </w:r>
      <w:r w:rsidR="00FB31EB" w:rsidRPr="00D63ED1">
        <w:rPr>
          <w:rFonts w:ascii="HG丸ｺﾞｼｯｸM-PRO" w:eastAsia="HG丸ｺﾞｼｯｸM-PRO" w:hAnsi="HG丸ｺﾞｼｯｸM-PRO" w:hint="eastAsia"/>
        </w:rPr>
        <w:t>、</w:t>
      </w:r>
      <w:r w:rsidR="00F338EA" w:rsidRPr="00D63ED1">
        <w:rPr>
          <w:rFonts w:ascii="HG丸ｺﾞｼｯｸM-PRO" w:eastAsia="HG丸ｺﾞｼｯｸM-PRO" w:hAnsi="HG丸ｺﾞｼｯｸM-PRO" w:hint="eastAsia"/>
        </w:rPr>
        <w:t>各</w:t>
      </w:r>
      <w:r w:rsidR="001E34F6" w:rsidRPr="00D63ED1">
        <w:rPr>
          <w:rFonts w:ascii="HG丸ｺﾞｼｯｸM-PRO" w:eastAsia="HG丸ｺﾞｼｯｸM-PRO" w:hAnsi="HG丸ｺﾞｼｯｸM-PRO" w:hint="eastAsia"/>
        </w:rPr>
        <w:t>実施</w:t>
      </w:r>
      <w:r w:rsidR="00F338EA" w:rsidRPr="00D63ED1">
        <w:rPr>
          <w:rFonts w:ascii="HG丸ｺﾞｼｯｸM-PRO" w:eastAsia="HG丸ｺﾞｼｯｸM-PRO" w:hAnsi="HG丸ｺﾞｼｯｸM-PRO" w:hint="eastAsia"/>
        </w:rPr>
        <w:t>医療機関における名称</w:t>
      </w:r>
      <w:r w:rsidR="00B62B58" w:rsidRPr="00D63ED1">
        <w:rPr>
          <w:rFonts w:ascii="HG丸ｺﾞｼｯｸM-PRO" w:eastAsia="HG丸ｺﾞｼｯｸM-PRO" w:hAnsi="HG丸ｺﾞｼｯｸM-PRO" w:hint="eastAsia"/>
        </w:rPr>
        <w:t>（略語の追加含む）</w:t>
      </w:r>
      <w:r w:rsidR="00F338EA" w:rsidRPr="00D63ED1">
        <w:rPr>
          <w:rFonts w:ascii="HG丸ｺﾞｼｯｸM-PRO" w:eastAsia="HG丸ｺﾞｼｯｸM-PRO" w:hAnsi="HG丸ｺﾞｼｯｸM-PRO" w:hint="eastAsia"/>
        </w:rPr>
        <w:t>に変更</w:t>
      </w:r>
      <w:r w:rsidR="0023281D" w:rsidRPr="00D63ED1">
        <w:rPr>
          <w:rFonts w:ascii="HG丸ｺﾞｼｯｸM-PRO" w:eastAsia="HG丸ｺﾞｼｯｸM-PRO" w:hAnsi="HG丸ｺﾞｼｯｸM-PRO" w:hint="eastAsia"/>
        </w:rPr>
        <w:t>可能である</w:t>
      </w:r>
      <w:r w:rsidR="00E230AC" w:rsidRPr="00D63ED1">
        <w:rPr>
          <w:rFonts w:ascii="HG丸ｺﾞｼｯｸM-PRO" w:eastAsia="HG丸ｺﾞｼｯｸM-PRO" w:hAnsi="HG丸ｺﾞｼｯｸM-PRO" w:hint="eastAsia"/>
        </w:rPr>
        <w:t>。</w:t>
      </w:r>
    </w:p>
    <w:p w14:paraId="24497E31" w14:textId="74C6082C" w:rsidR="001A578A" w:rsidRPr="00031756" w:rsidRDefault="004C4CAE" w:rsidP="000B6C79">
      <w:pPr>
        <w:pStyle w:val="a"/>
        <w:spacing w:line="360" w:lineRule="exact"/>
        <w:rPr>
          <w:rFonts w:ascii="HG丸ｺﾞｼｯｸM-PRO" w:eastAsia="HG丸ｺﾞｼｯｸM-PRO" w:hAnsi="HG丸ｺﾞｼｯｸM-PRO"/>
          <w:strike/>
        </w:rPr>
      </w:pPr>
      <w:r w:rsidRPr="00031756">
        <w:rPr>
          <w:rFonts w:ascii="HG丸ｺﾞｼｯｸM-PRO" w:eastAsia="HG丸ｺﾞｼｯｸM-PRO" w:hAnsi="HG丸ｺﾞｼｯｸM-PRO" w:hint="eastAsia"/>
          <w:strike/>
        </w:rPr>
        <w:t>文脈で治験参加者を含む患者全体を指す場合などでは、「患者さん」や「患者さま」も使用可能だが、可能な限り「治験参加者」を使用する。</w:t>
      </w:r>
    </w:p>
    <w:p w14:paraId="250ED492" w14:textId="5AF7F6CD" w:rsidR="00936FAF" w:rsidRPr="00031756" w:rsidRDefault="006726E8" w:rsidP="000B6C79">
      <w:pPr>
        <w:pStyle w:val="a"/>
        <w:spacing w:line="360" w:lineRule="exact"/>
        <w:rPr>
          <w:rFonts w:ascii="HG丸ｺﾞｼｯｸM-PRO" w:eastAsia="HG丸ｺﾞｼｯｸM-PRO" w:hAnsi="HG丸ｺﾞｼｯｸM-PRO"/>
          <w:strike/>
        </w:rPr>
      </w:pPr>
      <w:r w:rsidRPr="00031756">
        <w:rPr>
          <w:rFonts w:ascii="HG丸ｺﾞｼｯｸM-PRO" w:eastAsia="HG丸ｺﾞｼｯｸM-PRO" w:hAnsi="HG丸ｺﾞｼｯｸM-PRO" w:hint="eastAsia"/>
          <w:strike/>
        </w:rPr>
        <w:t>実施医療機関版の初版は</w:t>
      </w:r>
      <w:r w:rsidRPr="00031756">
        <w:rPr>
          <w:rFonts w:ascii="HG丸ｺﾞｼｯｸM-PRO" w:eastAsia="HG丸ｺﾞｼｯｸM-PRO" w:hAnsi="HG丸ｺﾞｼｯｸM-PRO"/>
          <w:strike/>
        </w:rPr>
        <w:t>1.0</w:t>
      </w:r>
      <w:r w:rsidRPr="00031756">
        <w:rPr>
          <w:rFonts w:ascii="HG丸ｺﾞｼｯｸM-PRO" w:eastAsia="HG丸ｺﾞｼｯｸM-PRO" w:hAnsi="HG丸ｺﾞｼｯｸM-PRO" w:hint="eastAsia"/>
          <w:strike/>
        </w:rPr>
        <w:t>版とし、以降は2.0版</w:t>
      </w:r>
      <w:r w:rsidR="00C9012A" w:rsidRPr="00031756">
        <w:rPr>
          <w:rFonts w:ascii="HG丸ｺﾞｼｯｸM-PRO" w:eastAsia="HG丸ｺﾞｼｯｸM-PRO" w:hAnsi="HG丸ｺﾞｼｯｸM-PRO" w:hint="eastAsia"/>
          <w:strike/>
        </w:rPr>
        <w:t>、</w:t>
      </w:r>
      <w:r w:rsidRPr="00031756">
        <w:rPr>
          <w:rFonts w:ascii="HG丸ｺﾞｼｯｸM-PRO" w:eastAsia="HG丸ｺﾞｼｯｸM-PRO" w:hAnsi="HG丸ｺﾞｼｯｸM-PRO" w:hint="eastAsia"/>
          <w:strike/>
        </w:rPr>
        <w:t>3.0版と版番号を上げていく。治験審査委員会の指示により修正した場合にのみ枝番（0</w:t>
      </w:r>
      <w:r w:rsidRPr="00031756">
        <w:rPr>
          <w:rFonts w:ascii="HG丸ｺﾞｼｯｸM-PRO" w:eastAsia="HG丸ｺﾞｼｯｸM-PRO" w:hAnsi="HG丸ｺﾞｼｯｸM-PRO"/>
          <w:strike/>
        </w:rPr>
        <w:t>.</w:t>
      </w:r>
      <w:r w:rsidR="00E73140" w:rsidRPr="00031756">
        <w:rPr>
          <w:rFonts w:ascii="HG丸ｺﾞｼｯｸM-PRO" w:eastAsia="HG丸ｺﾞｼｯｸM-PRO" w:hAnsi="HG丸ｺﾞｼｯｸM-PRO"/>
          <w:strike/>
        </w:rPr>
        <w:t>●</w:t>
      </w:r>
      <w:r w:rsidRPr="00031756">
        <w:rPr>
          <w:rFonts w:ascii="HG丸ｺﾞｼｯｸM-PRO" w:eastAsia="HG丸ｺﾞｼｯｸM-PRO" w:hAnsi="HG丸ｺﾞｼｯｸM-PRO" w:hint="eastAsia"/>
          <w:strike/>
        </w:rPr>
        <w:t>版）を使用する（例：治験審査委員会による初回審査の審議資料1.0版が、審査の結果、修正の上</w:t>
      </w:r>
      <w:r w:rsidR="007259EF" w:rsidRPr="00031756">
        <w:rPr>
          <w:rFonts w:ascii="HG丸ｺﾞｼｯｸM-PRO" w:eastAsia="HG丸ｺﾞｼｯｸM-PRO" w:hAnsi="HG丸ｺﾞｼｯｸM-PRO" w:hint="eastAsia"/>
          <w:strike/>
        </w:rPr>
        <w:t>で</w:t>
      </w:r>
      <w:r w:rsidRPr="00031756">
        <w:rPr>
          <w:rFonts w:ascii="HG丸ｺﾞｼｯｸM-PRO" w:eastAsia="HG丸ｺﾞｼｯｸM-PRO" w:hAnsi="HG丸ｺﾞｼｯｸM-PRO" w:hint="eastAsia"/>
          <w:strike/>
        </w:rPr>
        <w:t>承認となった場合、修正後は1.1版とする）</w:t>
      </w:r>
      <w:r w:rsidR="00136CCC" w:rsidRPr="00031756">
        <w:rPr>
          <w:rFonts w:ascii="HG丸ｺﾞｼｯｸM-PRO" w:eastAsia="HG丸ｺﾞｼｯｸM-PRO" w:hAnsi="HG丸ｺﾞｼｯｸM-PRO" w:hint="eastAsia"/>
          <w:strike/>
        </w:rPr>
        <w:t>。</w:t>
      </w:r>
    </w:p>
    <w:p w14:paraId="73615FBB" w14:textId="77777777" w:rsidR="006726E8" w:rsidRPr="00D63ED1" w:rsidRDefault="006726E8" w:rsidP="000B6C79">
      <w:pPr>
        <w:spacing w:line="360" w:lineRule="exact"/>
        <w:ind w:left="1" w:firstLine="2"/>
        <w:rPr>
          <w:rFonts w:ascii="HG丸ｺﾞｼｯｸM-PRO" w:eastAsia="HG丸ｺﾞｼｯｸM-PRO" w:hAnsi="HG丸ｺﾞｼｯｸM-PRO" w:cs="Arial"/>
          <w:color w:val="000000"/>
          <w:sz w:val="24"/>
        </w:rPr>
      </w:pPr>
    </w:p>
    <w:p w14:paraId="47215C4E" w14:textId="4CF9F575" w:rsidR="006C78EA" w:rsidRPr="00D63ED1" w:rsidRDefault="00C23802" w:rsidP="00031756">
      <w:pPr>
        <w:widowControl/>
        <w:jc w:val="lef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0000"/>
          <w:sz w:val="24"/>
        </w:rPr>
        <w:lastRenderedPageBreak/>
        <w:t>共通</w:t>
      </w:r>
      <w:r w:rsidR="004F6D95" w:rsidRPr="00D63ED1">
        <w:rPr>
          <w:rFonts w:ascii="HG丸ｺﾞｼｯｸM-PRO" w:eastAsia="HG丸ｺﾞｼｯｸM-PRO" w:hAnsi="HG丸ｺﾞｼｯｸM-PRO" w:cs="Arial" w:hint="eastAsia"/>
          <w:color w:val="000000"/>
          <w:sz w:val="24"/>
        </w:rPr>
        <w:t>テンプレート</w:t>
      </w:r>
      <w:r w:rsidR="00C20592" w:rsidRPr="00D63ED1">
        <w:rPr>
          <w:rFonts w:ascii="HG丸ｺﾞｼｯｸM-PRO" w:eastAsia="HG丸ｺﾞｼｯｸM-PRO" w:hAnsi="HG丸ｺﾞｼｯｸM-PRO" w:cs="Arial"/>
          <w:color w:val="000000"/>
          <w:sz w:val="24"/>
        </w:rPr>
        <w:t>は</w:t>
      </w:r>
      <w:r w:rsidR="000B729A" w:rsidRPr="00D63ED1">
        <w:rPr>
          <w:rFonts w:ascii="HG丸ｺﾞｼｯｸM-PRO" w:eastAsia="HG丸ｺﾞｼｯｸM-PRO" w:hAnsi="HG丸ｺﾞｼｯｸM-PRO" w:cs="Arial" w:hint="eastAsia"/>
          <w:color w:val="000000"/>
          <w:sz w:val="24"/>
        </w:rPr>
        <w:t>以下の</w:t>
      </w:r>
      <w:r w:rsidR="006A1AAE" w:rsidRPr="00D63ED1">
        <w:rPr>
          <w:rFonts w:ascii="HG丸ｺﾞｼｯｸM-PRO" w:eastAsia="HG丸ｺﾞｼｯｸM-PRO" w:hAnsi="HG丸ｺﾞｼｯｸM-PRO" w:cs="Arial"/>
          <w:color w:val="000000"/>
          <w:sz w:val="24"/>
        </w:rPr>
        <w:t>構成</w:t>
      </w:r>
      <w:r w:rsidR="000B729A" w:rsidRPr="00D63ED1">
        <w:rPr>
          <w:rFonts w:ascii="HG丸ｺﾞｼｯｸM-PRO" w:eastAsia="HG丸ｺﾞｼｯｸM-PRO" w:hAnsi="HG丸ｺﾞｼｯｸM-PRO" w:cs="Arial" w:hint="eastAsia"/>
          <w:color w:val="000000"/>
          <w:sz w:val="24"/>
        </w:rPr>
        <w:t>と</w:t>
      </w:r>
      <w:r w:rsidR="00C20592" w:rsidRPr="00D63ED1">
        <w:rPr>
          <w:rFonts w:ascii="HG丸ｺﾞｼｯｸM-PRO" w:eastAsia="HG丸ｺﾞｼｯｸM-PRO" w:hAnsi="HG丸ｺﾞｼｯｸM-PRO" w:cs="Arial"/>
          <w:color w:val="000000"/>
          <w:sz w:val="24"/>
        </w:rPr>
        <w:t>なってい</w:t>
      </w:r>
      <w:r w:rsidR="00DE0A58" w:rsidRPr="00D63ED1">
        <w:rPr>
          <w:rFonts w:ascii="HG丸ｺﾞｼｯｸM-PRO" w:eastAsia="HG丸ｺﾞｼｯｸM-PRO" w:hAnsi="HG丸ｺﾞｼｯｸM-PRO" w:cs="Arial" w:hint="eastAsia"/>
          <w:color w:val="000000"/>
          <w:sz w:val="24"/>
        </w:rPr>
        <w:t>る</w:t>
      </w:r>
      <w:r w:rsidR="00C20592" w:rsidRPr="00D63ED1">
        <w:rPr>
          <w:rFonts w:ascii="HG丸ｺﾞｼｯｸM-PRO" w:eastAsia="HG丸ｺﾞｼｯｸM-PRO" w:hAnsi="HG丸ｺﾞｼｯｸM-PRO" w:cs="Arial"/>
          <w:color w:val="000000"/>
          <w:sz w:val="24"/>
        </w:rPr>
        <w:t>。</w:t>
      </w:r>
    </w:p>
    <w:p w14:paraId="7CDF9003" w14:textId="342E73CD" w:rsidR="00A83D31" w:rsidRPr="00D63ED1" w:rsidRDefault="003B42D3" w:rsidP="000B6C79">
      <w:pPr>
        <w:spacing w:line="360" w:lineRule="exact"/>
        <w:ind w:left="1" w:firstLine="2"/>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構成の変更や</w:t>
      </w:r>
      <w:r w:rsidR="005D40BA" w:rsidRPr="00D63ED1">
        <w:rPr>
          <w:rFonts w:ascii="HG丸ｺﾞｼｯｸM-PRO" w:eastAsia="HG丸ｺﾞｼｯｸM-PRO" w:hAnsi="HG丸ｺﾞｼｯｸM-PRO" w:cs="Arial" w:hint="eastAsia"/>
          <w:color w:val="000000"/>
          <w:sz w:val="24"/>
        </w:rPr>
        <w:t>セクション</w:t>
      </w:r>
      <w:r w:rsidR="000E304C" w:rsidRPr="00D63ED1">
        <w:rPr>
          <w:rFonts w:ascii="HG丸ｺﾞｼｯｸM-PRO" w:eastAsia="HG丸ｺﾞｼｯｸM-PRO" w:hAnsi="HG丸ｺﾞｼｯｸM-PRO" w:cs="Arial" w:hint="eastAsia"/>
          <w:color w:val="000000"/>
          <w:sz w:val="24"/>
        </w:rPr>
        <w:t>内の</w:t>
      </w:r>
      <w:r w:rsidR="006C78EA" w:rsidRPr="00D63ED1">
        <w:rPr>
          <w:rFonts w:ascii="HG丸ｺﾞｼｯｸM-PRO" w:eastAsia="HG丸ｺﾞｼｯｸM-PRO" w:hAnsi="HG丸ｺﾞｼｯｸM-PRO" w:cs="Arial"/>
          <w:color w:val="000000"/>
          <w:sz w:val="24"/>
        </w:rPr>
        <w:t>順番</w:t>
      </w:r>
      <w:r w:rsidR="00A02320" w:rsidRPr="00D63ED1">
        <w:rPr>
          <w:rFonts w:ascii="HG丸ｺﾞｼｯｸM-PRO" w:eastAsia="HG丸ｺﾞｼｯｸM-PRO" w:hAnsi="HG丸ｺﾞｼｯｸM-PRO" w:cs="Arial" w:hint="eastAsia"/>
          <w:color w:val="000000"/>
          <w:sz w:val="24"/>
        </w:rPr>
        <w:t>の</w:t>
      </w:r>
      <w:r w:rsidR="006C78EA" w:rsidRPr="00D63ED1">
        <w:rPr>
          <w:rFonts w:ascii="HG丸ｺﾞｼｯｸM-PRO" w:eastAsia="HG丸ｺﾞｼｯｸM-PRO" w:hAnsi="HG丸ｺﾞｼｯｸM-PRO" w:cs="Arial"/>
          <w:color w:val="000000"/>
          <w:sz w:val="24"/>
        </w:rPr>
        <w:t>入れ替え</w:t>
      </w:r>
      <w:r w:rsidR="00A02320" w:rsidRPr="00D63ED1">
        <w:rPr>
          <w:rFonts w:ascii="HG丸ｺﾞｼｯｸM-PRO" w:eastAsia="HG丸ｺﾞｼｯｸM-PRO" w:hAnsi="HG丸ｺﾞｼｯｸM-PRO" w:cs="Arial" w:hint="eastAsia"/>
          <w:color w:val="000000"/>
          <w:sz w:val="24"/>
        </w:rPr>
        <w:t>は</w:t>
      </w:r>
      <w:r w:rsidR="00F834DD" w:rsidRPr="00D63ED1">
        <w:rPr>
          <w:rFonts w:ascii="HG丸ｺﾞｼｯｸM-PRO" w:eastAsia="HG丸ｺﾞｼｯｸM-PRO" w:hAnsi="HG丸ｺﾞｼｯｸM-PRO" w:cs="Arial" w:hint="eastAsia"/>
          <w:color w:val="000000"/>
          <w:sz w:val="24"/>
        </w:rPr>
        <w:t>行わ</w:t>
      </w:r>
      <w:r w:rsidR="006C78EA" w:rsidRPr="00D63ED1">
        <w:rPr>
          <w:rFonts w:ascii="HG丸ｺﾞｼｯｸM-PRO" w:eastAsia="HG丸ｺﾞｼｯｸM-PRO" w:hAnsi="HG丸ｺﾞｼｯｸM-PRO" w:cs="Arial"/>
          <w:color w:val="000000"/>
          <w:sz w:val="24"/>
        </w:rPr>
        <w:t>ず、項目</w:t>
      </w:r>
      <w:r w:rsidR="00F834DD" w:rsidRPr="00D63ED1">
        <w:rPr>
          <w:rFonts w:ascii="HG丸ｺﾞｼｯｸM-PRO" w:eastAsia="HG丸ｺﾞｼｯｸM-PRO" w:hAnsi="HG丸ｺﾞｼｯｸM-PRO" w:cs="Arial" w:hint="eastAsia"/>
          <w:color w:val="000000"/>
          <w:sz w:val="24"/>
        </w:rPr>
        <w:t>を追加する場合</w:t>
      </w:r>
      <w:r w:rsidR="006C78EA" w:rsidRPr="00D63ED1">
        <w:rPr>
          <w:rFonts w:ascii="HG丸ｺﾞｼｯｸM-PRO" w:eastAsia="HG丸ｺﾞｼｯｸM-PRO" w:hAnsi="HG丸ｺﾞｼｯｸM-PRO" w:cs="Arial"/>
          <w:color w:val="000000"/>
          <w:sz w:val="24"/>
        </w:rPr>
        <w:t>は</w:t>
      </w:r>
      <w:r w:rsidR="00715938" w:rsidRPr="00D63ED1">
        <w:rPr>
          <w:rFonts w:ascii="HG丸ｺﾞｼｯｸM-PRO" w:eastAsia="HG丸ｺﾞｼｯｸM-PRO" w:hAnsi="HG丸ｺﾞｼｯｸM-PRO" w:cs="Arial" w:hint="eastAsia"/>
          <w:color w:val="000000"/>
          <w:sz w:val="24"/>
        </w:rPr>
        <w:t>「</w:t>
      </w:r>
      <w:r w:rsidR="00081E14" w:rsidRPr="00D63ED1">
        <w:rPr>
          <w:rFonts w:ascii="HG丸ｺﾞｼｯｸM-PRO" w:eastAsia="HG丸ｺﾞｼｯｸM-PRO" w:hAnsi="HG丸ｺﾞｼｯｸM-PRO" w:cs="Arial" w:hint="eastAsia"/>
          <w:color w:val="000000"/>
          <w:sz w:val="24"/>
        </w:rPr>
        <w:t>C</w:t>
      </w:r>
      <w:r w:rsidR="00715938" w:rsidRPr="00D63ED1">
        <w:rPr>
          <w:rFonts w:ascii="HG丸ｺﾞｼｯｸM-PRO" w:eastAsia="HG丸ｺﾞｼｯｸM-PRO" w:hAnsi="HG丸ｺﾞｼｯｸM-PRO" w:cs="Arial"/>
          <w:color w:val="000000"/>
          <w:sz w:val="24"/>
        </w:rPr>
        <w:t xml:space="preserve">. </w:t>
      </w:r>
      <w:r w:rsidR="00715938" w:rsidRPr="00D63ED1">
        <w:rPr>
          <w:rFonts w:ascii="HG丸ｺﾞｼｯｸM-PRO" w:eastAsia="HG丸ｺﾞｼｯｸM-PRO" w:hAnsi="HG丸ｺﾞｼｯｸM-PRO" w:cs="Arial" w:hint="eastAsia"/>
          <w:color w:val="000000"/>
          <w:sz w:val="24"/>
        </w:rPr>
        <w:t>この治験に関する説明」</w:t>
      </w:r>
      <w:r w:rsidR="00463266" w:rsidRPr="00D63ED1">
        <w:rPr>
          <w:rFonts w:ascii="HG丸ｺﾞｼｯｸM-PRO" w:eastAsia="HG丸ｺﾞｼｯｸM-PRO" w:hAnsi="HG丸ｺﾞｼｯｸM-PRO" w:cs="Arial" w:hint="eastAsia"/>
          <w:color w:val="000000"/>
          <w:sz w:val="24"/>
        </w:rPr>
        <w:t>または</w:t>
      </w:r>
      <w:r w:rsidR="00715938" w:rsidRPr="00D63ED1">
        <w:rPr>
          <w:rFonts w:ascii="HG丸ｺﾞｼｯｸM-PRO" w:eastAsia="HG丸ｺﾞｼｯｸM-PRO" w:hAnsi="HG丸ｺﾞｼｯｸM-PRO" w:cs="Arial" w:hint="eastAsia"/>
          <w:color w:val="000000"/>
          <w:sz w:val="24"/>
        </w:rPr>
        <w:t>「</w:t>
      </w:r>
      <w:r w:rsidR="00331C31" w:rsidRPr="00D63ED1">
        <w:rPr>
          <w:rFonts w:ascii="HG丸ｺﾞｼｯｸM-PRO" w:eastAsia="HG丸ｺﾞｼｯｸM-PRO" w:hAnsi="HG丸ｺﾞｼｯｸM-PRO" w:cs="Arial"/>
          <w:color w:val="000000"/>
          <w:sz w:val="24"/>
        </w:rPr>
        <w:t>E</w:t>
      </w:r>
      <w:r w:rsidR="00715938" w:rsidRPr="00D63ED1">
        <w:rPr>
          <w:rFonts w:ascii="HG丸ｺﾞｼｯｸM-PRO" w:eastAsia="HG丸ｺﾞｼｯｸM-PRO" w:hAnsi="HG丸ｺﾞｼｯｸM-PRO" w:cs="Arial"/>
          <w:color w:val="000000"/>
          <w:sz w:val="24"/>
        </w:rPr>
        <w:t xml:space="preserve">. </w:t>
      </w:r>
      <w:r w:rsidR="00715938" w:rsidRPr="00D63ED1">
        <w:rPr>
          <w:rFonts w:ascii="HG丸ｺﾞｼｯｸM-PRO" w:eastAsia="HG丸ｺﾞｼｯｸM-PRO" w:hAnsi="HG丸ｺﾞｼｯｸM-PRO" w:cs="Arial" w:hint="eastAsia"/>
          <w:color w:val="000000"/>
          <w:sz w:val="24"/>
        </w:rPr>
        <w:t>追加および詳細情報」</w:t>
      </w:r>
      <w:r w:rsidR="0067449E" w:rsidRPr="00D63ED1">
        <w:rPr>
          <w:rFonts w:ascii="HG丸ｺﾞｼｯｸM-PRO" w:eastAsia="HG丸ｺﾞｼｯｸM-PRO" w:hAnsi="HG丸ｺﾞｼｯｸM-PRO" w:cs="Arial"/>
          <w:color w:val="000000"/>
          <w:sz w:val="24"/>
        </w:rPr>
        <w:t>に</w:t>
      </w:r>
      <w:r w:rsidR="002E76C6" w:rsidRPr="00D63ED1">
        <w:rPr>
          <w:rFonts w:ascii="HG丸ｺﾞｼｯｸM-PRO" w:eastAsia="HG丸ｺﾞｼｯｸM-PRO" w:hAnsi="HG丸ｺﾞｼｯｸM-PRO" w:cs="Arial" w:hint="eastAsia"/>
          <w:color w:val="000000"/>
          <w:sz w:val="24"/>
        </w:rPr>
        <w:t>追加</w:t>
      </w:r>
      <w:r w:rsidR="00DE0A58" w:rsidRPr="00D63ED1">
        <w:rPr>
          <w:rFonts w:ascii="HG丸ｺﾞｼｯｸM-PRO" w:eastAsia="HG丸ｺﾞｼｯｸM-PRO" w:hAnsi="HG丸ｺﾞｼｯｸM-PRO" w:cs="Arial" w:hint="eastAsia"/>
          <w:color w:val="000000"/>
          <w:sz w:val="24"/>
        </w:rPr>
        <w:t>する</w:t>
      </w:r>
      <w:r w:rsidR="0067449E" w:rsidRPr="00D63ED1">
        <w:rPr>
          <w:rFonts w:ascii="HG丸ｺﾞｼｯｸM-PRO" w:eastAsia="HG丸ｺﾞｼｯｸM-PRO" w:hAnsi="HG丸ｺﾞｼｯｸM-PRO" w:cs="Arial"/>
          <w:color w:val="000000"/>
          <w:sz w:val="24"/>
        </w:rPr>
        <w:t>。</w:t>
      </w:r>
    </w:p>
    <w:p w14:paraId="0226AF96" w14:textId="21221029" w:rsidR="00173AF9" w:rsidRPr="00D63ED1" w:rsidRDefault="00173AF9" w:rsidP="000B6C79">
      <w:pPr>
        <w:spacing w:line="360" w:lineRule="exact"/>
        <w:ind w:leftChars="171" w:left="359"/>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A</w:t>
      </w:r>
      <w:r w:rsidR="009150A9" w:rsidRPr="00D63ED1">
        <w:rPr>
          <w:rFonts w:ascii="HG丸ｺﾞｼｯｸM-PRO" w:eastAsia="HG丸ｺﾞｼｯｸM-PRO" w:hAnsi="HG丸ｺﾞｼｯｸM-PRO" w:cs="Arial" w:hint="eastAsia"/>
          <w:sz w:val="24"/>
        </w:rPr>
        <w:t>.</w:t>
      </w:r>
      <w:r w:rsidRPr="00D63ED1">
        <w:rPr>
          <w:rFonts w:ascii="HG丸ｺﾞｼｯｸM-PRO" w:eastAsia="HG丸ｺﾞｼｯｸM-PRO" w:hAnsi="HG丸ｺﾞｼｯｸM-PRO" w:cs="Arial"/>
          <w:color w:val="000000"/>
          <w:sz w:val="24"/>
        </w:rPr>
        <w:t xml:space="preserve"> </w:t>
      </w:r>
      <w:r w:rsidRPr="00D63ED1">
        <w:rPr>
          <w:rFonts w:ascii="HG丸ｺﾞｼｯｸM-PRO" w:eastAsia="HG丸ｺﾞｼｯｸM-PRO" w:hAnsi="HG丸ｺﾞｼｯｸM-PRO" w:cs="Arial" w:hint="eastAsia"/>
          <w:color w:val="000000"/>
          <w:sz w:val="24"/>
        </w:rPr>
        <w:t>治験の要約</w:t>
      </w:r>
    </w:p>
    <w:p w14:paraId="162631CB" w14:textId="433E651F" w:rsidR="00532E85" w:rsidRPr="00D63ED1" w:rsidRDefault="009F4002"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w:t>
      </w:r>
      <w:r w:rsidR="00213465" w:rsidRPr="00D63ED1">
        <w:rPr>
          <w:rFonts w:ascii="HG丸ｺﾞｼｯｸM-PRO" w:eastAsia="HG丸ｺﾞｼｯｸM-PRO" w:hAnsi="HG丸ｺﾞｼｯｸM-PRO" w:hint="eastAsia"/>
        </w:rPr>
        <w:t>が治験の</w:t>
      </w:r>
      <w:r w:rsidR="00C11A19" w:rsidRPr="00D63ED1">
        <w:rPr>
          <w:rFonts w:ascii="HG丸ｺﾞｼｯｸM-PRO" w:eastAsia="HG丸ｺﾞｼｯｸM-PRO" w:hAnsi="HG丸ｺﾞｼｯｸM-PRO" w:hint="eastAsia"/>
        </w:rPr>
        <w:t>概要を把握</w:t>
      </w:r>
      <w:r w:rsidR="00213465" w:rsidRPr="00D63ED1">
        <w:rPr>
          <w:rFonts w:ascii="HG丸ｺﾞｼｯｸM-PRO" w:eastAsia="HG丸ｺﾞｼｯｸM-PRO" w:hAnsi="HG丸ｺﾞｼｯｸM-PRO" w:hint="eastAsia"/>
        </w:rPr>
        <w:t>するため</w:t>
      </w:r>
      <w:r w:rsidR="00E63B2B" w:rsidRPr="00D63ED1">
        <w:rPr>
          <w:rFonts w:ascii="HG丸ｺﾞｼｯｸM-PRO" w:eastAsia="HG丸ｺﾞｼｯｸM-PRO" w:hAnsi="HG丸ｺﾞｼｯｸM-PRO" w:hint="eastAsia"/>
        </w:rPr>
        <w:t>のセクションであるため、</w:t>
      </w:r>
      <w:r w:rsidR="00C11A19" w:rsidRPr="00D63ED1">
        <w:rPr>
          <w:rFonts w:ascii="HG丸ｺﾞｼｯｸM-PRO" w:eastAsia="HG丸ｺﾞｼｯｸM-PRO" w:hAnsi="HG丸ｺﾞｼｯｸM-PRO" w:hint="eastAsia"/>
        </w:rPr>
        <w:t>削除不可とする。</w:t>
      </w:r>
    </w:p>
    <w:p w14:paraId="412D4B5D" w14:textId="4D4BC653" w:rsidR="009F4002" w:rsidRPr="00D63ED1" w:rsidRDefault="008534F1"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「B</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治験</w:t>
      </w:r>
      <w:r w:rsidR="00370002" w:rsidRPr="00D63ED1">
        <w:rPr>
          <w:rFonts w:ascii="HG丸ｺﾞｼｯｸM-PRO" w:eastAsia="HG丸ｺﾞｼｯｸM-PRO" w:hAnsi="HG丸ｺﾞｼｯｸM-PRO" w:hint="eastAsia"/>
        </w:rPr>
        <w:t>の参加について</w:t>
      </w:r>
      <w:r w:rsidRPr="00D63ED1">
        <w:rPr>
          <w:rFonts w:ascii="HG丸ｺﾞｼｯｸM-PRO" w:eastAsia="HG丸ｺﾞｼｯｸM-PRO" w:hAnsi="HG丸ｺﾞｼｯｸM-PRO" w:hint="eastAsia"/>
        </w:rPr>
        <w:t>」、</w:t>
      </w:r>
      <w:r w:rsidR="00715938" w:rsidRPr="00D63ED1">
        <w:rPr>
          <w:rFonts w:ascii="HG丸ｺﾞｼｯｸM-PRO" w:eastAsia="HG丸ｺﾞｼｯｸM-PRO" w:hAnsi="HG丸ｺﾞｼｯｸM-PRO" w:hint="eastAsia"/>
        </w:rPr>
        <w:t>「</w:t>
      </w:r>
      <w:r w:rsidR="001E34F6" w:rsidRPr="00D63ED1">
        <w:rPr>
          <w:rFonts w:ascii="HG丸ｺﾞｼｯｸM-PRO" w:eastAsia="HG丸ｺﾞｼｯｸM-PRO" w:hAnsi="HG丸ｺﾞｼｯｸM-PRO" w:hint="eastAsia"/>
        </w:rPr>
        <w:t>C</w:t>
      </w:r>
      <w:r w:rsidR="00715938" w:rsidRPr="00D63ED1">
        <w:rPr>
          <w:rFonts w:ascii="HG丸ｺﾞｼｯｸM-PRO" w:eastAsia="HG丸ｺﾞｼｯｸM-PRO" w:hAnsi="HG丸ｺﾞｼｯｸM-PRO"/>
        </w:rPr>
        <w:t xml:space="preserve">. </w:t>
      </w:r>
      <w:r w:rsidR="00715938" w:rsidRPr="00D63ED1">
        <w:rPr>
          <w:rFonts w:ascii="HG丸ｺﾞｼｯｸM-PRO" w:eastAsia="HG丸ｺﾞｼｯｸM-PRO" w:hAnsi="HG丸ｺﾞｼｯｸM-PRO" w:hint="eastAsia"/>
        </w:rPr>
        <w:t>この治験に関する説明」</w:t>
      </w:r>
      <w:r w:rsidR="00331C31" w:rsidRPr="00D63ED1">
        <w:rPr>
          <w:rFonts w:ascii="HG丸ｺﾞｼｯｸM-PRO" w:eastAsia="HG丸ｺﾞｼｯｸM-PRO" w:hAnsi="HG丸ｺﾞｼｯｸM-PRO" w:hint="eastAsia"/>
        </w:rPr>
        <w:t>、「</w:t>
      </w:r>
      <w:r w:rsidR="00331C31" w:rsidRPr="00D63ED1">
        <w:rPr>
          <w:rFonts w:ascii="HG丸ｺﾞｼｯｸM-PRO" w:eastAsia="HG丸ｺﾞｼｯｸM-PRO" w:hAnsi="HG丸ｺﾞｼｯｸM-PRO"/>
        </w:rPr>
        <w:t xml:space="preserve">D. </w:t>
      </w:r>
      <w:r w:rsidR="00331C31" w:rsidRPr="00D63ED1">
        <w:rPr>
          <w:rFonts w:ascii="HG丸ｺﾞｼｯｸM-PRO" w:eastAsia="HG丸ｺﾞｼｯｸM-PRO" w:hAnsi="HG丸ｺﾞｼｯｸM-PRO" w:hint="eastAsia"/>
        </w:rPr>
        <w:t>治験に関する一般的な説明」</w:t>
      </w:r>
      <w:r w:rsidR="001E34F6" w:rsidRPr="00D63ED1">
        <w:rPr>
          <w:rFonts w:ascii="HG丸ｺﾞｼｯｸM-PRO" w:eastAsia="HG丸ｺﾞｼｯｸM-PRO" w:hAnsi="HG丸ｺﾞｼｯｸM-PRO" w:hint="eastAsia"/>
        </w:rPr>
        <w:t>の記載を基に、</w:t>
      </w:r>
      <w:r w:rsidR="009F4002" w:rsidRPr="00D63ED1">
        <w:rPr>
          <w:rFonts w:ascii="HG丸ｺﾞｼｯｸM-PRO" w:eastAsia="HG丸ｺﾞｼｯｸM-PRO" w:hAnsi="HG丸ｺﾞｼｯｸM-PRO" w:hint="eastAsia"/>
        </w:rPr>
        <w:t>当該治験の</w:t>
      </w:r>
      <w:r w:rsidR="0083053B" w:rsidRPr="00D63ED1">
        <w:rPr>
          <w:rFonts w:ascii="HG丸ｺﾞｼｯｸM-PRO" w:eastAsia="HG丸ｺﾞｼｯｸM-PRO" w:hAnsi="HG丸ｺﾞｼｯｸM-PRO" w:hint="eastAsia"/>
        </w:rPr>
        <w:t>要約</w:t>
      </w:r>
      <w:r w:rsidR="009F4002" w:rsidRPr="00D63ED1">
        <w:rPr>
          <w:rFonts w:ascii="HG丸ｺﾞｼｯｸM-PRO" w:eastAsia="HG丸ｺﾞｼｯｸM-PRO" w:hAnsi="HG丸ｺﾞｼｯｸM-PRO"/>
        </w:rPr>
        <w:t>を1～</w:t>
      </w:r>
      <w:r w:rsidR="009F4002" w:rsidRPr="00D63ED1">
        <w:rPr>
          <w:rFonts w:ascii="HG丸ｺﾞｼｯｸM-PRO" w:eastAsia="HG丸ｺﾞｼｯｸM-PRO" w:hAnsi="HG丸ｺﾞｼｯｸM-PRO" w:hint="eastAsia"/>
        </w:rPr>
        <w:t>2</w:t>
      </w:r>
      <w:r w:rsidR="009F4002" w:rsidRPr="00D63ED1">
        <w:rPr>
          <w:rFonts w:ascii="HG丸ｺﾞｼｯｸM-PRO" w:eastAsia="HG丸ｺﾞｼｯｸM-PRO" w:hAnsi="HG丸ｺﾞｼｯｸM-PRO"/>
        </w:rPr>
        <w:t>ページにまとめて記載</w:t>
      </w:r>
      <w:r w:rsidR="009F4002" w:rsidRPr="00D63ED1">
        <w:rPr>
          <w:rFonts w:ascii="HG丸ｺﾞｼｯｸM-PRO" w:eastAsia="HG丸ｺﾞｼｯｸM-PRO" w:hAnsi="HG丸ｺﾞｼｯｸM-PRO" w:hint="eastAsia"/>
        </w:rPr>
        <w:t>する</w:t>
      </w:r>
      <w:r w:rsidR="009F4002" w:rsidRPr="00D63ED1">
        <w:rPr>
          <w:rFonts w:ascii="HG丸ｺﾞｼｯｸM-PRO" w:eastAsia="HG丸ｺﾞｼｯｸM-PRO" w:hAnsi="HG丸ｺﾞｼｯｸM-PRO"/>
        </w:rPr>
        <w:t>。</w:t>
      </w:r>
    </w:p>
    <w:p w14:paraId="4189C43C" w14:textId="700E5E3C" w:rsidR="009F4002" w:rsidRPr="00D63ED1" w:rsidRDefault="009F4002" w:rsidP="000B6C79">
      <w:pPr>
        <w:numPr>
          <w:ilvl w:val="0"/>
          <w:numId w:val="3"/>
        </w:numPr>
        <w:spacing w:line="360" w:lineRule="exact"/>
        <w:rPr>
          <w:rFonts w:ascii="HG丸ｺﾞｼｯｸM-PRO" w:eastAsia="HG丸ｺﾞｼｯｸM-PRO" w:hAnsi="HG丸ｺﾞｼｯｸM-PRO" w:cs="Arial"/>
          <w:sz w:val="24"/>
        </w:rPr>
      </w:pPr>
      <w:r w:rsidRPr="00D63ED1">
        <w:rPr>
          <w:rFonts w:ascii="HG丸ｺﾞｼｯｸM-PRO" w:eastAsia="HG丸ｺﾞｼｯｸM-PRO" w:hAnsi="HG丸ｺﾞｼｯｸM-PRO" w:cs="Arial" w:hint="eastAsia"/>
          <w:sz w:val="24"/>
        </w:rPr>
        <w:t>治験</w:t>
      </w:r>
      <w:r w:rsidRPr="00D63ED1">
        <w:rPr>
          <w:rFonts w:ascii="HG丸ｺﾞｼｯｸM-PRO" w:eastAsia="HG丸ｺﾞｼｯｸM-PRO" w:hAnsi="HG丸ｺﾞｼｯｸM-PRO" w:cs="Arial"/>
          <w:sz w:val="24"/>
        </w:rPr>
        <w:t>固有の</w:t>
      </w:r>
      <w:r w:rsidR="00213465" w:rsidRPr="00D63ED1">
        <w:rPr>
          <w:rFonts w:ascii="HG丸ｺﾞｼｯｸM-PRO" w:eastAsia="HG丸ｺﾞｼｯｸM-PRO" w:hAnsi="HG丸ｺﾞｼｯｸM-PRO" w:cs="Arial" w:hint="eastAsia"/>
          <w:sz w:val="24"/>
        </w:rPr>
        <w:t>詳細な</w:t>
      </w:r>
      <w:r w:rsidRPr="00D63ED1">
        <w:rPr>
          <w:rFonts w:ascii="HG丸ｺﾞｼｯｸM-PRO" w:eastAsia="HG丸ｺﾞｼｯｸM-PRO" w:hAnsi="HG丸ｺﾞｼｯｸM-PRO" w:cs="Arial" w:hint="eastAsia"/>
          <w:sz w:val="24"/>
        </w:rPr>
        <w:t>説明は、</w:t>
      </w:r>
      <w:r w:rsidR="009150A9" w:rsidRPr="00D63ED1">
        <w:rPr>
          <w:rFonts w:ascii="HG丸ｺﾞｼｯｸM-PRO" w:eastAsia="HG丸ｺﾞｼｯｸM-PRO" w:hAnsi="HG丸ｺﾞｼｯｸM-PRO" w:cs="Arial" w:hint="eastAsia"/>
          <w:sz w:val="24"/>
        </w:rPr>
        <w:t>「C. この治験に関する説明」</w:t>
      </w:r>
      <w:r w:rsidRPr="00D63ED1">
        <w:rPr>
          <w:rFonts w:ascii="HG丸ｺﾞｼｯｸM-PRO" w:eastAsia="HG丸ｺﾞｼｯｸM-PRO" w:hAnsi="HG丸ｺﾞｼｯｸM-PRO" w:cs="Arial" w:hint="eastAsia"/>
          <w:sz w:val="24"/>
        </w:rPr>
        <w:t>で</w:t>
      </w:r>
      <w:r w:rsidRPr="00D63ED1">
        <w:rPr>
          <w:rFonts w:ascii="HG丸ｺﾞｼｯｸM-PRO" w:eastAsia="HG丸ｺﾞｼｯｸM-PRO" w:hAnsi="HG丸ｺﾞｼｯｸM-PRO" w:cs="Arial"/>
          <w:sz w:val="24"/>
        </w:rPr>
        <w:t>記載</w:t>
      </w:r>
      <w:r w:rsidR="00446341" w:rsidRPr="00D63ED1">
        <w:rPr>
          <w:rFonts w:ascii="HG丸ｺﾞｼｯｸM-PRO" w:eastAsia="HG丸ｺﾞｼｯｸM-PRO" w:hAnsi="HG丸ｺﾞｼｯｸM-PRO" w:cs="Arial" w:hint="eastAsia"/>
          <w:sz w:val="24"/>
        </w:rPr>
        <w:t>する</w:t>
      </w:r>
      <w:r w:rsidRPr="00D63ED1">
        <w:rPr>
          <w:rFonts w:ascii="HG丸ｺﾞｼｯｸM-PRO" w:eastAsia="HG丸ｺﾞｼｯｸM-PRO" w:hAnsi="HG丸ｺﾞｼｯｸM-PRO" w:cs="Arial"/>
          <w:sz w:val="24"/>
        </w:rPr>
        <w:t>。</w:t>
      </w:r>
    </w:p>
    <w:p w14:paraId="27A4B4C2" w14:textId="05233035" w:rsidR="00A83D31" w:rsidRPr="00D63ED1" w:rsidRDefault="00173AF9" w:rsidP="000B6C79">
      <w:pPr>
        <w:spacing w:line="360" w:lineRule="exact"/>
        <w:ind w:leftChars="171" w:left="359"/>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0000"/>
          <w:sz w:val="24"/>
        </w:rPr>
        <w:t>B</w:t>
      </w:r>
      <w:r w:rsidR="009150A9" w:rsidRPr="00D63ED1">
        <w:rPr>
          <w:rFonts w:ascii="HG丸ｺﾞｼｯｸM-PRO" w:eastAsia="HG丸ｺﾞｼｯｸM-PRO" w:hAnsi="HG丸ｺﾞｼｯｸM-PRO" w:cs="Arial" w:hint="eastAsia"/>
          <w:sz w:val="24"/>
        </w:rPr>
        <w:t>.</w:t>
      </w:r>
      <w:r w:rsidRPr="00D63ED1">
        <w:rPr>
          <w:rFonts w:ascii="HG丸ｺﾞｼｯｸM-PRO" w:eastAsia="HG丸ｺﾞｼｯｸM-PRO" w:hAnsi="HG丸ｺﾞｼｯｸM-PRO" w:cs="Arial"/>
          <w:color w:val="000000"/>
          <w:sz w:val="24"/>
        </w:rPr>
        <w:t xml:space="preserve"> </w:t>
      </w:r>
      <w:r w:rsidR="00B64092" w:rsidRPr="00D63ED1">
        <w:rPr>
          <w:rFonts w:ascii="HG丸ｺﾞｼｯｸM-PRO" w:eastAsia="HG丸ｺﾞｼｯｸM-PRO" w:hAnsi="HG丸ｺﾞｼｯｸM-PRO" w:cs="Arial"/>
          <w:color w:val="000000"/>
          <w:sz w:val="24"/>
        </w:rPr>
        <w:t>治験</w:t>
      </w:r>
      <w:r w:rsidR="00331C31" w:rsidRPr="00D63ED1">
        <w:rPr>
          <w:rFonts w:ascii="HG丸ｺﾞｼｯｸM-PRO" w:eastAsia="HG丸ｺﾞｼｯｸM-PRO" w:hAnsi="HG丸ｺﾞｼｯｸM-PRO" w:cs="Arial" w:hint="eastAsia"/>
          <w:color w:val="000000"/>
          <w:sz w:val="24"/>
        </w:rPr>
        <w:t>の参加について</w:t>
      </w:r>
    </w:p>
    <w:p w14:paraId="1112C6D2" w14:textId="4B9FC398" w:rsidR="006A1AAE" w:rsidRPr="00D63ED1" w:rsidRDefault="001E34F6"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実施</w:t>
      </w:r>
      <w:r w:rsidR="007B4309" w:rsidRPr="00D63ED1">
        <w:rPr>
          <w:rFonts w:ascii="HG丸ｺﾞｼｯｸM-PRO" w:eastAsia="HG丸ｺﾞｼｯｸM-PRO" w:hAnsi="HG丸ｺﾞｼｯｸM-PRO" w:hint="eastAsia"/>
        </w:rPr>
        <w:t>医療機関</w:t>
      </w:r>
      <w:r w:rsidR="007B4309" w:rsidRPr="00D63ED1">
        <w:rPr>
          <w:rFonts w:ascii="HG丸ｺﾞｼｯｸM-PRO" w:eastAsia="HG丸ｺﾞｼｯｸM-PRO" w:hAnsi="HG丸ｺﾞｼｯｸM-PRO"/>
        </w:rPr>
        <w:t>・</w:t>
      </w:r>
      <w:r w:rsidR="007B4309" w:rsidRPr="00D63ED1">
        <w:rPr>
          <w:rFonts w:ascii="HG丸ｺﾞｼｯｸM-PRO" w:eastAsia="HG丸ｺﾞｼｯｸM-PRO" w:hAnsi="HG丸ｺﾞｼｯｸM-PRO" w:hint="eastAsia"/>
        </w:rPr>
        <w:t>治験</w:t>
      </w:r>
      <w:r w:rsidR="007B4309" w:rsidRPr="00D63ED1">
        <w:rPr>
          <w:rFonts w:ascii="HG丸ｺﾞｼｯｸM-PRO" w:eastAsia="HG丸ｺﾞｼｯｸM-PRO" w:hAnsi="HG丸ｺﾞｼｯｸM-PRO"/>
        </w:rPr>
        <w:t>依頼者・試験</w:t>
      </w:r>
      <w:r w:rsidR="007B4309" w:rsidRPr="00D63ED1">
        <w:rPr>
          <w:rFonts w:ascii="HG丸ｺﾞｼｯｸM-PRO" w:eastAsia="HG丸ｺﾞｼｯｸM-PRO" w:hAnsi="HG丸ｺﾞｼｯｸM-PRO" w:hint="eastAsia"/>
        </w:rPr>
        <w:t>によらない、共通の説明</w:t>
      </w:r>
      <w:r w:rsidR="005D40BA" w:rsidRPr="00D63ED1">
        <w:rPr>
          <w:rFonts w:ascii="HG丸ｺﾞｼｯｸM-PRO" w:eastAsia="HG丸ｺﾞｼｯｸM-PRO" w:hAnsi="HG丸ｺﾞｼｯｸM-PRO" w:hint="eastAsia"/>
        </w:rPr>
        <w:t>セクション</w:t>
      </w:r>
      <w:r w:rsidR="007B4309" w:rsidRPr="00D63ED1">
        <w:rPr>
          <w:rFonts w:ascii="HG丸ｺﾞｼｯｸM-PRO" w:eastAsia="HG丸ｺﾞｼｯｸM-PRO" w:hAnsi="HG丸ｺﾞｼｯｸM-PRO" w:hint="eastAsia"/>
        </w:rPr>
        <w:t>のため、</w:t>
      </w:r>
      <w:r w:rsidR="00824F61" w:rsidRPr="00D63ED1">
        <w:rPr>
          <w:rFonts w:ascii="HG丸ｺﾞｼｯｸM-PRO" w:eastAsia="HG丸ｺﾞｼｯｸM-PRO" w:hAnsi="HG丸ｺﾞｼｯｸM-PRO" w:hint="eastAsia"/>
        </w:rPr>
        <w:t>本文</w:t>
      </w:r>
      <w:r w:rsidR="006067DF" w:rsidRPr="00D63ED1">
        <w:rPr>
          <w:rFonts w:ascii="HG丸ｺﾞｼｯｸM-PRO" w:eastAsia="HG丸ｺﾞｼｯｸM-PRO" w:hAnsi="HG丸ｺﾞｼｯｸM-PRO" w:hint="eastAsia"/>
        </w:rPr>
        <w:t>は変更しない</w:t>
      </w:r>
      <w:r w:rsidR="00582C33" w:rsidRPr="00D63ED1">
        <w:rPr>
          <w:rFonts w:ascii="HG丸ｺﾞｼｯｸM-PRO" w:eastAsia="HG丸ｺﾞｼｯｸM-PRO" w:hAnsi="HG丸ｺﾞｼｯｸM-PRO" w:hint="eastAsia"/>
        </w:rPr>
        <w:t>。</w:t>
      </w:r>
    </w:p>
    <w:p w14:paraId="79791E54" w14:textId="6405CF2F" w:rsidR="004334B2" w:rsidRPr="00D63ED1" w:rsidRDefault="004334B2"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個別に追加</w:t>
      </w:r>
      <w:r w:rsidRPr="00D63ED1">
        <w:rPr>
          <w:rFonts w:ascii="HG丸ｺﾞｼｯｸM-PRO" w:eastAsia="HG丸ｺﾞｼｯｸM-PRO" w:hAnsi="HG丸ｺﾞｼｯｸM-PRO"/>
        </w:rPr>
        <w:t>・補足が必要な場合は、「</w:t>
      </w:r>
      <w:r w:rsidR="00331C31" w:rsidRPr="00D63ED1">
        <w:rPr>
          <w:rFonts w:ascii="HG丸ｺﾞｼｯｸM-PRO" w:eastAsia="HG丸ｺﾞｼｯｸM-PRO" w:hAnsi="HG丸ｺﾞｼｯｸM-PRO"/>
        </w:rPr>
        <w:t>E</w:t>
      </w:r>
      <w:r w:rsidR="009150A9"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追加</w:t>
      </w:r>
      <w:r w:rsidR="00136CCC" w:rsidRPr="00D63ED1">
        <w:rPr>
          <w:rFonts w:ascii="HG丸ｺﾞｼｯｸM-PRO" w:eastAsia="HG丸ｺﾞｼｯｸM-PRO" w:hAnsi="HG丸ｺﾞｼｯｸM-PRO" w:hint="eastAsia"/>
        </w:rPr>
        <w:t>およ</w:t>
      </w:r>
      <w:r w:rsidRPr="00D63ED1">
        <w:rPr>
          <w:rFonts w:ascii="HG丸ｺﾞｼｯｸM-PRO" w:eastAsia="HG丸ｺﾞｼｯｸM-PRO" w:hAnsi="HG丸ｺﾞｼｯｸM-PRO" w:hint="eastAsia"/>
        </w:rPr>
        <w:t>び詳細情報」</w:t>
      </w:r>
      <w:r w:rsidRPr="00D63ED1">
        <w:rPr>
          <w:rFonts w:ascii="HG丸ｺﾞｼｯｸM-PRO" w:eastAsia="HG丸ｺﾞｼｯｸM-PRO" w:hAnsi="HG丸ｺﾞｼｯｸM-PRO"/>
        </w:rPr>
        <w:t>へ記載</w:t>
      </w:r>
      <w:r w:rsidR="004A6630" w:rsidRPr="00D63ED1">
        <w:rPr>
          <w:rFonts w:ascii="HG丸ｺﾞｼｯｸM-PRO" w:eastAsia="HG丸ｺﾞｼｯｸM-PRO" w:hAnsi="HG丸ｺﾞｼｯｸM-PRO" w:hint="eastAsia"/>
        </w:rPr>
        <w:t>する。</w:t>
      </w:r>
    </w:p>
    <w:p w14:paraId="74B73F14" w14:textId="31FF2F1D" w:rsidR="00A83D31" w:rsidRPr="00D63ED1" w:rsidRDefault="00173AF9" w:rsidP="000B6C79">
      <w:pPr>
        <w:spacing w:line="360" w:lineRule="exact"/>
        <w:ind w:leftChars="171" w:left="359"/>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0000"/>
          <w:sz w:val="24"/>
        </w:rPr>
        <w:t>C</w:t>
      </w:r>
      <w:r w:rsidR="009150A9" w:rsidRPr="00D63ED1">
        <w:rPr>
          <w:rFonts w:ascii="HG丸ｺﾞｼｯｸM-PRO" w:eastAsia="HG丸ｺﾞｼｯｸM-PRO" w:hAnsi="HG丸ｺﾞｼｯｸM-PRO" w:cs="Arial" w:hint="eastAsia"/>
          <w:sz w:val="24"/>
        </w:rPr>
        <w:t>.</w:t>
      </w:r>
      <w:r w:rsidRPr="00D63ED1">
        <w:rPr>
          <w:rFonts w:ascii="HG丸ｺﾞｼｯｸM-PRO" w:eastAsia="HG丸ｺﾞｼｯｸM-PRO" w:hAnsi="HG丸ｺﾞｼｯｸM-PRO" w:cs="Arial"/>
          <w:color w:val="000000"/>
          <w:sz w:val="24"/>
        </w:rPr>
        <w:t xml:space="preserve"> </w:t>
      </w:r>
      <w:r w:rsidR="00F825A6" w:rsidRPr="00D63ED1">
        <w:rPr>
          <w:rFonts w:ascii="HG丸ｺﾞｼｯｸM-PRO" w:eastAsia="HG丸ｺﾞｼｯｸM-PRO" w:hAnsi="HG丸ｺﾞｼｯｸM-PRO" w:cs="Arial" w:hint="eastAsia"/>
          <w:color w:val="000000"/>
          <w:sz w:val="24"/>
        </w:rPr>
        <w:t>この</w:t>
      </w:r>
      <w:r w:rsidR="00A83D31" w:rsidRPr="00D63ED1">
        <w:rPr>
          <w:rFonts w:ascii="HG丸ｺﾞｼｯｸM-PRO" w:eastAsia="HG丸ｺﾞｼｯｸM-PRO" w:hAnsi="HG丸ｺﾞｼｯｸM-PRO" w:cs="Arial"/>
          <w:color w:val="000000"/>
          <w:sz w:val="24"/>
        </w:rPr>
        <w:t>治験に関する説明</w:t>
      </w:r>
    </w:p>
    <w:p w14:paraId="34FBE2D8" w14:textId="545999D7" w:rsidR="00A83D31" w:rsidRPr="00D63ED1" w:rsidRDefault="00A83D31"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治験実施計画書</w:t>
      </w:r>
      <w:r w:rsidR="00473985"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rPr>
        <w:t>の内容</w:t>
      </w:r>
      <w:r w:rsidR="009D3DBB" w:rsidRPr="00D63ED1">
        <w:rPr>
          <w:rFonts w:ascii="HG丸ｺﾞｼｯｸM-PRO" w:eastAsia="HG丸ｺﾞｼｯｸM-PRO" w:hAnsi="HG丸ｺﾞｼｯｸM-PRO" w:hint="eastAsia"/>
        </w:rPr>
        <w:t>を</w:t>
      </w:r>
      <w:r w:rsidR="00C9012A" w:rsidRPr="00D63ED1">
        <w:rPr>
          <w:rFonts w:ascii="HG丸ｺﾞｼｯｸM-PRO" w:eastAsia="HG丸ｺﾞｼｯｸM-PRO" w:hAnsi="HG丸ｺﾞｼｯｸM-PRO" w:hint="eastAsia"/>
        </w:rPr>
        <w:t>基</w:t>
      </w:r>
      <w:r w:rsidR="009D3DBB" w:rsidRPr="00D63ED1">
        <w:rPr>
          <w:rFonts w:ascii="HG丸ｺﾞｼｯｸM-PRO" w:eastAsia="HG丸ｺﾞｼｯｸM-PRO" w:hAnsi="HG丸ｺﾞｼｯｸM-PRO" w:hint="eastAsia"/>
        </w:rPr>
        <w:t>に</w:t>
      </w:r>
      <w:r w:rsidRPr="00D63ED1">
        <w:rPr>
          <w:rFonts w:ascii="HG丸ｺﾞｼｯｸM-PRO" w:eastAsia="HG丸ｺﾞｼｯｸM-PRO" w:hAnsi="HG丸ｺﾞｼｯｸM-PRO"/>
        </w:rPr>
        <w:t>作成</w:t>
      </w:r>
      <w:r w:rsidR="006B12CF" w:rsidRPr="00D63ED1">
        <w:rPr>
          <w:rFonts w:ascii="HG丸ｺﾞｼｯｸM-PRO" w:eastAsia="HG丸ｺﾞｼｯｸM-PRO" w:hAnsi="HG丸ｺﾞｼｯｸM-PRO"/>
        </w:rPr>
        <w:t>する</w:t>
      </w:r>
      <w:r w:rsidRPr="00D63ED1">
        <w:rPr>
          <w:rFonts w:ascii="HG丸ｺﾞｼｯｸM-PRO" w:eastAsia="HG丸ｺﾞｼｯｸM-PRO" w:hAnsi="HG丸ｺﾞｼｯｸM-PRO"/>
        </w:rPr>
        <w:t>。</w:t>
      </w:r>
    </w:p>
    <w:p w14:paraId="093AF874" w14:textId="79227D87" w:rsidR="009330EC" w:rsidRPr="00D63ED1" w:rsidRDefault="009330EC"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作成ガイド</w:t>
      </w:r>
      <w:r w:rsidR="00473985"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を参考に、試験ごとに適宜記載する（原則、見出しは変更しない）。</w:t>
      </w:r>
    </w:p>
    <w:p w14:paraId="2C9FF5F1" w14:textId="5BE98506" w:rsidR="00331C31" w:rsidRPr="00D63ED1" w:rsidRDefault="00331C31" w:rsidP="000B6C79">
      <w:pPr>
        <w:spacing w:line="360" w:lineRule="exact"/>
        <w:ind w:leftChars="171" w:left="359"/>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0000"/>
          <w:sz w:val="24"/>
        </w:rPr>
        <w:t>D</w:t>
      </w:r>
      <w:r w:rsidRPr="00D63ED1">
        <w:rPr>
          <w:rFonts w:ascii="HG丸ｺﾞｼｯｸM-PRO" w:eastAsia="HG丸ｺﾞｼｯｸM-PRO" w:hAnsi="HG丸ｺﾞｼｯｸM-PRO" w:cs="Arial"/>
          <w:color w:val="000000"/>
          <w:sz w:val="24"/>
        </w:rPr>
        <w:t xml:space="preserve">. </w:t>
      </w:r>
      <w:r w:rsidRPr="00D63ED1">
        <w:rPr>
          <w:rFonts w:ascii="HG丸ｺﾞｼｯｸM-PRO" w:eastAsia="HG丸ｺﾞｼｯｸM-PRO" w:hAnsi="HG丸ｺﾞｼｯｸM-PRO" w:cs="Arial" w:hint="eastAsia"/>
          <w:color w:val="000000"/>
          <w:sz w:val="24"/>
        </w:rPr>
        <w:t>治験に関する一般的な説明</w:t>
      </w:r>
    </w:p>
    <w:p w14:paraId="4913CAC5" w14:textId="77777777" w:rsidR="00331C31" w:rsidRPr="00D63ED1" w:rsidRDefault="00331C31"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実施医療機関</w:t>
      </w:r>
      <w:r w:rsidRPr="00D63ED1">
        <w:rPr>
          <w:rFonts w:ascii="HG丸ｺﾞｼｯｸM-PRO" w:eastAsia="HG丸ｺﾞｼｯｸM-PRO" w:hAnsi="HG丸ｺﾞｼｯｸM-PRO"/>
        </w:rPr>
        <w:t>・</w:t>
      </w:r>
      <w:r w:rsidRPr="00D63ED1">
        <w:rPr>
          <w:rFonts w:ascii="HG丸ｺﾞｼｯｸM-PRO" w:eastAsia="HG丸ｺﾞｼｯｸM-PRO" w:hAnsi="HG丸ｺﾞｼｯｸM-PRO" w:hint="eastAsia"/>
        </w:rPr>
        <w:t>治験</w:t>
      </w:r>
      <w:r w:rsidRPr="00D63ED1">
        <w:rPr>
          <w:rFonts w:ascii="HG丸ｺﾞｼｯｸM-PRO" w:eastAsia="HG丸ｺﾞｼｯｸM-PRO" w:hAnsi="HG丸ｺﾞｼｯｸM-PRO"/>
        </w:rPr>
        <w:t>依頼者・試験</w:t>
      </w:r>
      <w:r w:rsidRPr="00D63ED1">
        <w:rPr>
          <w:rFonts w:ascii="HG丸ｺﾞｼｯｸM-PRO" w:eastAsia="HG丸ｺﾞｼｯｸM-PRO" w:hAnsi="HG丸ｺﾞｼｯｸM-PRO" w:hint="eastAsia"/>
        </w:rPr>
        <w:t>によらない、共通の説明セクションのため、本文は変更しない。</w:t>
      </w:r>
    </w:p>
    <w:p w14:paraId="1756C7ED" w14:textId="77777777" w:rsidR="00331C31" w:rsidRPr="00D63ED1" w:rsidRDefault="00331C31"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個別に追加</w:t>
      </w:r>
      <w:r w:rsidRPr="00D63ED1">
        <w:rPr>
          <w:rFonts w:ascii="HG丸ｺﾞｼｯｸM-PRO" w:eastAsia="HG丸ｺﾞｼｯｸM-PRO" w:hAnsi="HG丸ｺﾞｼｯｸM-PRO"/>
        </w:rPr>
        <w:t>・補足が必要な場合は、「E</w:t>
      </w:r>
      <w:r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追加および詳細情報」</w:t>
      </w:r>
      <w:r w:rsidRPr="00D63ED1">
        <w:rPr>
          <w:rFonts w:ascii="HG丸ｺﾞｼｯｸM-PRO" w:eastAsia="HG丸ｺﾞｼｯｸM-PRO" w:hAnsi="HG丸ｺﾞｼｯｸM-PRO"/>
        </w:rPr>
        <w:t>へ記載</w:t>
      </w:r>
      <w:r w:rsidRPr="00D63ED1">
        <w:rPr>
          <w:rFonts w:ascii="HG丸ｺﾞｼｯｸM-PRO" w:eastAsia="HG丸ｺﾞｼｯｸM-PRO" w:hAnsi="HG丸ｺﾞｼｯｸM-PRO" w:hint="eastAsia"/>
        </w:rPr>
        <w:t>する。</w:t>
      </w:r>
    </w:p>
    <w:p w14:paraId="55348BAB" w14:textId="0D4E4241" w:rsidR="00FE72F0" w:rsidRPr="00D63ED1" w:rsidRDefault="00331C31" w:rsidP="000B6C79">
      <w:pPr>
        <w:spacing w:line="360" w:lineRule="exact"/>
        <w:ind w:leftChars="171" w:left="359"/>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E</w:t>
      </w:r>
      <w:r w:rsidR="009150A9" w:rsidRPr="00D63ED1">
        <w:rPr>
          <w:rFonts w:ascii="HG丸ｺﾞｼｯｸM-PRO" w:eastAsia="HG丸ｺﾞｼｯｸM-PRO" w:hAnsi="HG丸ｺﾞｼｯｸM-PRO" w:cs="Arial" w:hint="eastAsia"/>
          <w:sz w:val="24"/>
        </w:rPr>
        <w:t>.</w:t>
      </w:r>
      <w:r w:rsidR="00173AF9" w:rsidRPr="00D63ED1">
        <w:rPr>
          <w:rFonts w:ascii="HG丸ｺﾞｼｯｸM-PRO" w:eastAsia="HG丸ｺﾞｼｯｸM-PRO" w:hAnsi="HG丸ｺﾞｼｯｸM-PRO" w:cs="Arial"/>
          <w:color w:val="000000"/>
          <w:sz w:val="24"/>
        </w:rPr>
        <w:t xml:space="preserve"> </w:t>
      </w:r>
      <w:r w:rsidR="00173AF9" w:rsidRPr="00D63ED1">
        <w:rPr>
          <w:rFonts w:ascii="HG丸ｺﾞｼｯｸM-PRO" w:eastAsia="HG丸ｺﾞｼｯｸM-PRO" w:hAnsi="HG丸ｺﾞｼｯｸM-PRO" w:cs="Arial" w:hint="eastAsia"/>
          <w:color w:val="000000"/>
          <w:sz w:val="24"/>
        </w:rPr>
        <w:t>追加</w:t>
      </w:r>
      <w:r w:rsidR="00035E0B" w:rsidRPr="00D63ED1">
        <w:rPr>
          <w:rFonts w:ascii="HG丸ｺﾞｼｯｸM-PRO" w:eastAsia="HG丸ｺﾞｼｯｸM-PRO" w:hAnsi="HG丸ｺﾞｼｯｸM-PRO" w:cs="Arial" w:hint="eastAsia"/>
          <w:color w:val="000000"/>
          <w:sz w:val="24"/>
        </w:rPr>
        <w:t>および</w:t>
      </w:r>
      <w:r w:rsidR="00173AF9" w:rsidRPr="00D63ED1">
        <w:rPr>
          <w:rFonts w:ascii="HG丸ｺﾞｼｯｸM-PRO" w:eastAsia="HG丸ｺﾞｼｯｸM-PRO" w:hAnsi="HG丸ｺﾞｼｯｸM-PRO" w:cs="Arial" w:hint="eastAsia"/>
          <w:color w:val="000000"/>
          <w:sz w:val="24"/>
        </w:rPr>
        <w:t>詳細情報</w:t>
      </w:r>
    </w:p>
    <w:p w14:paraId="0B61B6FA" w14:textId="0B2FAF02" w:rsidR="008E550C" w:rsidRPr="00D63ED1" w:rsidRDefault="007258FC"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w:t>
      </w:r>
      <w:r w:rsidR="00331C31" w:rsidRPr="00D63ED1">
        <w:rPr>
          <w:rFonts w:ascii="HG丸ｺﾞｼｯｸM-PRO" w:eastAsia="HG丸ｺﾞｼｯｸM-PRO" w:hAnsi="HG丸ｺﾞｼｯｸM-PRO"/>
        </w:rPr>
        <w:t>D</w:t>
      </w:r>
      <w:r w:rsidR="002B643A" w:rsidRPr="00D63ED1">
        <w:rPr>
          <w:rFonts w:ascii="HG丸ｺﾞｼｯｸM-PRO" w:eastAsia="HG丸ｺﾞｼｯｸM-PRO" w:hAnsi="HG丸ｺﾞｼｯｸM-PRO"/>
        </w:rPr>
        <w:t>.</w:t>
      </w:r>
      <w:r w:rsidRPr="00D63ED1">
        <w:rPr>
          <w:rFonts w:ascii="HG丸ｺﾞｼｯｸM-PRO" w:eastAsia="HG丸ｺﾞｼｯｸM-PRO" w:hAnsi="HG丸ｺﾞｼｯｸM-PRO"/>
        </w:rPr>
        <w:t xml:space="preserve"> 治験に関する一般的</w:t>
      </w:r>
      <w:r w:rsidR="007C6F73" w:rsidRPr="00D63ED1">
        <w:rPr>
          <w:rFonts w:ascii="HG丸ｺﾞｼｯｸM-PRO" w:eastAsia="HG丸ｺﾞｼｯｸM-PRO" w:hAnsi="HG丸ｺﾞｼｯｸM-PRO" w:hint="eastAsia"/>
        </w:rPr>
        <w:t>な</w:t>
      </w:r>
      <w:r w:rsidRPr="00D63ED1">
        <w:rPr>
          <w:rFonts w:ascii="HG丸ｺﾞｼｯｸM-PRO" w:eastAsia="HG丸ｺﾞｼｯｸM-PRO" w:hAnsi="HG丸ｺﾞｼｯｸM-PRO"/>
        </w:rPr>
        <w:t>説明</w:t>
      </w:r>
      <w:r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の項目に</w:t>
      </w:r>
      <w:r w:rsidRPr="00D63ED1">
        <w:rPr>
          <w:rFonts w:ascii="HG丸ｺﾞｼｯｸM-PRO" w:eastAsia="HG丸ｺﾞｼｯｸM-PRO" w:hAnsi="HG丸ｺﾞｼｯｸM-PRO" w:hint="eastAsia"/>
        </w:rPr>
        <w:t>対し</w:t>
      </w:r>
      <w:r w:rsidRPr="00D63ED1">
        <w:rPr>
          <w:rFonts w:ascii="HG丸ｺﾞｼｯｸM-PRO" w:eastAsia="HG丸ｺﾞｼｯｸM-PRO" w:hAnsi="HG丸ｺﾞｼｯｸM-PRO"/>
        </w:rPr>
        <w:t>、</w:t>
      </w:r>
      <w:r w:rsidR="001E34F6" w:rsidRPr="00D63ED1">
        <w:rPr>
          <w:rFonts w:ascii="HG丸ｺﾞｼｯｸM-PRO" w:eastAsia="HG丸ｺﾞｼｯｸM-PRO" w:hAnsi="HG丸ｺﾞｼｯｸM-PRO" w:hint="eastAsia"/>
        </w:rPr>
        <w:t>実施</w:t>
      </w:r>
      <w:r w:rsidR="008E550C" w:rsidRPr="00D63ED1">
        <w:rPr>
          <w:rFonts w:ascii="HG丸ｺﾞｼｯｸM-PRO" w:eastAsia="HG丸ｺﾞｼｯｸM-PRO" w:hAnsi="HG丸ｺﾞｼｯｸM-PRO" w:hint="eastAsia"/>
        </w:rPr>
        <w:t>医療機関</w:t>
      </w:r>
      <w:r w:rsidR="008E550C" w:rsidRPr="00D63ED1">
        <w:rPr>
          <w:rFonts w:ascii="HG丸ｺﾞｼｯｸM-PRO" w:eastAsia="HG丸ｺﾞｼｯｸM-PRO" w:hAnsi="HG丸ｺﾞｼｯｸM-PRO"/>
        </w:rPr>
        <w:t>・</w:t>
      </w:r>
      <w:r w:rsidR="002B643A" w:rsidRPr="00D63ED1">
        <w:rPr>
          <w:rFonts w:ascii="HG丸ｺﾞｼｯｸM-PRO" w:eastAsia="HG丸ｺﾞｼｯｸM-PRO" w:hAnsi="HG丸ｺﾞｼｯｸM-PRO" w:hint="eastAsia"/>
        </w:rPr>
        <w:t>治験</w:t>
      </w:r>
      <w:r w:rsidR="008E550C" w:rsidRPr="00D63ED1">
        <w:rPr>
          <w:rFonts w:ascii="HG丸ｺﾞｼｯｸM-PRO" w:eastAsia="HG丸ｺﾞｼｯｸM-PRO" w:hAnsi="HG丸ｺﾞｼｯｸM-PRO"/>
        </w:rPr>
        <w:t>依頼者・試験固有の情報</w:t>
      </w:r>
      <w:r w:rsidR="00FE72F0" w:rsidRPr="00D63ED1">
        <w:rPr>
          <w:rFonts w:ascii="HG丸ｺﾞｼｯｸM-PRO" w:eastAsia="HG丸ｺﾞｼｯｸM-PRO" w:hAnsi="HG丸ｺﾞｼｯｸM-PRO" w:hint="eastAsia"/>
        </w:rPr>
        <w:t>を記載</w:t>
      </w:r>
      <w:r w:rsidR="00582C33" w:rsidRPr="00D63ED1">
        <w:rPr>
          <w:rFonts w:ascii="HG丸ｺﾞｼｯｸM-PRO" w:eastAsia="HG丸ｺﾞｼｯｸM-PRO" w:hAnsi="HG丸ｺﾞｼｯｸM-PRO" w:hint="eastAsia"/>
        </w:rPr>
        <w:t>する</w:t>
      </w:r>
      <w:r w:rsidR="00BB669E" w:rsidRPr="00D63ED1">
        <w:rPr>
          <w:rFonts w:ascii="HG丸ｺﾞｼｯｸM-PRO" w:eastAsia="HG丸ｺﾞｼｯｸM-PRO" w:hAnsi="HG丸ｺﾞｼｯｸM-PRO" w:hint="eastAsia"/>
        </w:rPr>
        <w:t>（例</w:t>
      </w:r>
      <w:r w:rsidR="00A004BF" w:rsidRPr="00D63ED1">
        <w:rPr>
          <w:rFonts w:ascii="HG丸ｺﾞｼｯｸM-PRO" w:eastAsia="HG丸ｺﾞｼｯｸM-PRO" w:hAnsi="HG丸ｺﾞｼｯｸM-PRO" w:hint="eastAsia"/>
        </w:rPr>
        <w:t>：</w:t>
      </w:r>
      <w:r w:rsidR="00BB669E" w:rsidRPr="00D63ED1">
        <w:rPr>
          <w:rFonts w:ascii="HG丸ｺﾞｼｯｸM-PRO" w:eastAsia="HG丸ｺﾞｼｯｸM-PRO" w:hAnsi="HG丸ｺﾞｼｯｸM-PRO" w:hint="eastAsia"/>
        </w:rPr>
        <w:t>個人情報の取扱い</w:t>
      </w:r>
      <w:r w:rsidR="001E34F6" w:rsidRPr="00D63ED1">
        <w:rPr>
          <w:rFonts w:ascii="HG丸ｺﾞｼｯｸM-PRO" w:eastAsia="HG丸ｺﾞｼｯｸM-PRO" w:hAnsi="HG丸ｺﾞｼｯｸM-PRO" w:hint="eastAsia"/>
        </w:rPr>
        <w:t>、</w:t>
      </w:r>
      <w:r w:rsidR="008C59AA" w:rsidRPr="00D63ED1">
        <w:rPr>
          <w:rFonts w:ascii="HG丸ｺﾞｼｯｸM-PRO" w:eastAsia="HG丸ｺﾞｼｯｸM-PRO" w:hAnsi="HG丸ｺﾞｼｯｸM-PRO"/>
        </w:rPr>
        <w:t>補償</w:t>
      </w:r>
      <w:r w:rsidR="008C59AA" w:rsidRPr="00D63ED1">
        <w:rPr>
          <w:rFonts w:ascii="HG丸ｺﾞｼｯｸM-PRO" w:eastAsia="HG丸ｺﾞｼｯｸM-PRO" w:hAnsi="HG丸ｺﾞｼｯｸM-PRO" w:hint="eastAsia"/>
        </w:rPr>
        <w:t>制度の概要、</w:t>
      </w:r>
      <w:r w:rsidR="001E34F6" w:rsidRPr="00D63ED1">
        <w:rPr>
          <w:rFonts w:ascii="HG丸ｺﾞｼｯｸM-PRO" w:eastAsia="HG丸ｺﾞｼｯｸM-PRO" w:hAnsi="HG丸ｺﾞｼｯｸM-PRO" w:hint="eastAsia"/>
        </w:rPr>
        <w:t>ファーマコゲノミクス</w:t>
      </w:r>
      <w:r w:rsidR="00721BD7" w:rsidRPr="00D63ED1">
        <w:rPr>
          <w:rFonts w:ascii="HG丸ｺﾞｼｯｸM-PRO" w:eastAsia="HG丸ｺﾞｼｯｸM-PRO" w:hAnsi="HG丸ｺﾞｼｯｸM-PRO" w:hint="eastAsia"/>
        </w:rPr>
        <w:t>に関する</w:t>
      </w:r>
      <w:r w:rsidR="00315438" w:rsidRPr="00D63ED1">
        <w:rPr>
          <w:rFonts w:ascii="HG丸ｺﾞｼｯｸM-PRO" w:eastAsia="HG丸ｺﾞｼｯｸM-PRO" w:hAnsi="HG丸ｺﾞｼｯｸM-PRO" w:hint="eastAsia"/>
        </w:rPr>
        <w:t>事項</w:t>
      </w:r>
      <w:r w:rsidR="00473985" w:rsidRPr="00D63ED1">
        <w:rPr>
          <w:rFonts w:ascii="HG丸ｺﾞｼｯｸM-PRO" w:eastAsia="HG丸ｺﾞｼｯｸM-PRO" w:hAnsi="HG丸ｺﾞｼｯｸM-PRO" w:hint="eastAsia"/>
        </w:rPr>
        <w:t>など</w:t>
      </w:r>
      <w:r w:rsidR="00315438" w:rsidRPr="00D63ED1">
        <w:rPr>
          <w:rFonts w:ascii="HG丸ｺﾞｼｯｸM-PRO" w:eastAsia="HG丸ｺﾞｼｯｸM-PRO" w:hAnsi="HG丸ｺﾞｼｯｸM-PRO" w:hint="eastAsia"/>
        </w:rPr>
        <w:t>の</w:t>
      </w:r>
      <w:r w:rsidR="00721BD7" w:rsidRPr="00D63ED1">
        <w:rPr>
          <w:rFonts w:ascii="HG丸ｺﾞｼｯｸM-PRO" w:eastAsia="HG丸ｺﾞｼｯｸM-PRO" w:hAnsi="HG丸ｺﾞｼｯｸM-PRO" w:hint="eastAsia"/>
        </w:rPr>
        <w:t>追加</w:t>
      </w:r>
      <w:r w:rsidR="003041D4" w:rsidRPr="00D63ED1">
        <w:rPr>
          <w:rFonts w:ascii="HG丸ｺﾞｼｯｸM-PRO" w:eastAsia="HG丸ｺﾞｼｯｸM-PRO" w:hAnsi="HG丸ｺﾞｼｯｸM-PRO" w:hint="eastAsia"/>
        </w:rPr>
        <w:t>および</w:t>
      </w:r>
      <w:r w:rsidR="009E1390" w:rsidRPr="00D63ED1">
        <w:rPr>
          <w:rFonts w:ascii="HG丸ｺﾞｼｯｸM-PRO" w:eastAsia="HG丸ｺﾞｼｯｸM-PRO" w:hAnsi="HG丸ｺﾞｼｯｸM-PRO" w:hint="eastAsia"/>
        </w:rPr>
        <w:t>詳細</w:t>
      </w:r>
      <w:r w:rsidR="00721BD7" w:rsidRPr="00D63ED1">
        <w:rPr>
          <w:rFonts w:ascii="HG丸ｺﾞｼｯｸM-PRO" w:eastAsia="HG丸ｺﾞｼｯｸM-PRO" w:hAnsi="HG丸ｺﾞｼｯｸM-PRO" w:hint="eastAsia"/>
        </w:rPr>
        <w:t>情報</w:t>
      </w:r>
      <w:r w:rsidR="00473985" w:rsidRPr="00D63ED1">
        <w:rPr>
          <w:rFonts w:ascii="HG丸ｺﾞｼｯｸM-PRO" w:eastAsia="HG丸ｺﾞｼｯｸM-PRO" w:hAnsi="HG丸ｺﾞｼｯｸM-PRO" w:hint="eastAsia"/>
        </w:rPr>
        <w:t>など</w:t>
      </w:r>
      <w:r w:rsidR="00BB669E" w:rsidRPr="00D63ED1">
        <w:rPr>
          <w:rFonts w:ascii="HG丸ｺﾞｼｯｸM-PRO" w:eastAsia="HG丸ｺﾞｼｯｸM-PRO" w:hAnsi="HG丸ｺﾞｼｯｸM-PRO" w:hint="eastAsia"/>
        </w:rPr>
        <w:t>）</w:t>
      </w:r>
      <w:r w:rsidR="00582C33" w:rsidRPr="00D63ED1">
        <w:rPr>
          <w:rFonts w:ascii="HG丸ｺﾞｼｯｸM-PRO" w:eastAsia="HG丸ｺﾞｼｯｸM-PRO" w:hAnsi="HG丸ｺﾞｼｯｸM-PRO" w:hint="eastAsia"/>
        </w:rPr>
        <w:t>。</w:t>
      </w:r>
    </w:p>
    <w:p w14:paraId="0F85C55C" w14:textId="20E32E97" w:rsidR="00FE72F0" w:rsidRPr="00D63ED1" w:rsidRDefault="00FE72F0"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補償</w:t>
      </w:r>
      <w:r w:rsidR="00B82B95" w:rsidRPr="00D63ED1">
        <w:rPr>
          <w:rFonts w:ascii="HG丸ｺﾞｼｯｸM-PRO" w:eastAsia="HG丸ｺﾞｼｯｸM-PRO" w:hAnsi="HG丸ｺﾞｼｯｸM-PRO" w:hint="eastAsia"/>
        </w:rPr>
        <w:t>制度</w:t>
      </w:r>
      <w:r w:rsidRPr="00D63ED1">
        <w:rPr>
          <w:rFonts w:ascii="HG丸ｺﾞｼｯｸM-PRO" w:eastAsia="HG丸ｺﾞｼｯｸM-PRO" w:hAnsi="HG丸ｺﾞｼｯｸM-PRO"/>
        </w:rPr>
        <w:t>に関する説明</w:t>
      </w:r>
    </w:p>
    <w:p w14:paraId="1CA05733" w14:textId="77777777" w:rsidR="003727AF" w:rsidRPr="00D63ED1" w:rsidRDefault="00880C8A" w:rsidP="003727AF">
      <w:pPr>
        <w:pStyle w:val="40"/>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説明文書と一体型</w:t>
      </w:r>
      <w:r w:rsidR="00463266" w:rsidRPr="00D63ED1">
        <w:rPr>
          <w:rFonts w:ascii="HG丸ｺﾞｼｯｸM-PRO" w:eastAsia="HG丸ｺﾞｼｯｸM-PRO" w:hAnsi="HG丸ｺﾞｼｯｸM-PRO" w:hint="eastAsia"/>
        </w:rPr>
        <w:t>または</w:t>
      </w:r>
      <w:r w:rsidRPr="00D63ED1">
        <w:rPr>
          <w:rFonts w:ascii="HG丸ｺﾞｼｯｸM-PRO" w:eastAsia="HG丸ｺﾞｼｯｸM-PRO" w:hAnsi="HG丸ｺﾞｼｯｸM-PRO" w:hint="eastAsia"/>
        </w:rPr>
        <w:t>付属書類として補償制度の概要に関する資料を説明文書に添付する。</w:t>
      </w:r>
    </w:p>
    <w:p w14:paraId="6EDBB836" w14:textId="2BA9654F" w:rsidR="003727AF" w:rsidRPr="00D63ED1" w:rsidRDefault="003363CE" w:rsidP="003727AF">
      <w:pPr>
        <w:pStyle w:val="40"/>
        <w:numPr>
          <w:ilvl w:val="0"/>
          <w:numId w:val="0"/>
        </w:numPr>
        <w:spacing w:line="360" w:lineRule="exact"/>
        <w:ind w:left="1680"/>
        <w:rPr>
          <w:rFonts w:ascii="HG丸ｺﾞｼｯｸM-PRO" w:eastAsia="HG丸ｺﾞｼｯｸM-PRO" w:hAnsi="HG丸ｺﾞｼｯｸM-PRO"/>
        </w:rPr>
      </w:pPr>
      <w:r w:rsidRPr="00D63ED1">
        <w:rPr>
          <w:rFonts w:ascii="HG丸ｺﾞｼｯｸM-PRO" w:eastAsia="HG丸ｺﾞｼｯｸM-PRO" w:hAnsi="HG丸ｺﾞｼｯｸM-PRO" w:hint="eastAsia"/>
          <w:highlight w:val="cyan"/>
          <w:bdr w:val="single" w:sz="4" w:space="0" w:color="auto"/>
        </w:rPr>
        <w:t>九がん：すべて「一体型」でお願いしております（補償の記載を必須とする文書すべて</w:t>
      </w:r>
    </w:p>
    <w:p w14:paraId="49FE2229" w14:textId="35480692" w:rsidR="003727AF" w:rsidRPr="00D63ED1" w:rsidRDefault="00673C41" w:rsidP="003727AF">
      <w:pPr>
        <w:spacing w:line="360" w:lineRule="exact"/>
        <w:ind w:leftChars="170" w:left="357"/>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同意文書</w:t>
      </w:r>
    </w:p>
    <w:p w14:paraId="6B9DFFEB" w14:textId="5795A94D" w:rsidR="008A0887" w:rsidRPr="00D63ED1" w:rsidRDefault="00DE1DA9" w:rsidP="000B6C79">
      <w:pPr>
        <w:pStyle w:val="31"/>
        <w:spacing w:line="360" w:lineRule="exact"/>
        <w:rPr>
          <w:rFonts w:ascii="HG丸ｺﾞｼｯｸM-PRO" w:eastAsia="HG丸ｺﾞｼｯｸM-PRO" w:hAnsi="HG丸ｺﾞｼｯｸM-PRO"/>
          <w:u w:val="single"/>
        </w:rPr>
      </w:pPr>
      <w:r w:rsidRPr="00D63ED1">
        <w:rPr>
          <w:rFonts w:ascii="HG丸ｺﾞｼｯｸM-PRO" w:eastAsia="HG丸ｺﾞｼｯｸM-PRO" w:hAnsi="HG丸ｺﾞｼｯｸM-PRO"/>
        </w:rPr>
        <w:t>必要に応じて</w:t>
      </w:r>
      <w:r w:rsidR="00A83D31" w:rsidRPr="00D63ED1">
        <w:rPr>
          <w:rFonts w:ascii="HG丸ｺﾞｼｯｸM-PRO" w:eastAsia="HG丸ｺﾞｼｯｸM-PRO" w:hAnsi="HG丸ｺﾞｼｯｸM-PRO"/>
        </w:rPr>
        <w:t>複写</w:t>
      </w:r>
      <w:r w:rsidR="006164D8" w:rsidRPr="00D63ED1">
        <w:rPr>
          <w:rFonts w:ascii="HG丸ｺﾞｼｯｸM-PRO" w:eastAsia="HG丸ｺﾞｼｯｸM-PRO" w:hAnsi="HG丸ｺﾞｼｯｸM-PRO" w:hint="eastAsia"/>
        </w:rPr>
        <w:t>式</w:t>
      </w:r>
      <w:r w:rsidR="00A83D31" w:rsidRPr="00D63ED1">
        <w:rPr>
          <w:rFonts w:ascii="HG丸ｺﾞｼｯｸM-PRO" w:eastAsia="HG丸ｺﾞｼｯｸM-PRO" w:hAnsi="HG丸ｺﾞｼｯｸM-PRO"/>
        </w:rPr>
        <w:t>に</w:t>
      </w:r>
      <w:r w:rsidRPr="00D63ED1">
        <w:rPr>
          <w:rFonts w:ascii="HG丸ｺﾞｼｯｸM-PRO" w:eastAsia="HG丸ｺﾞｼｯｸM-PRO" w:hAnsi="HG丸ｺﾞｼｯｸM-PRO"/>
        </w:rPr>
        <w:t>する</w:t>
      </w:r>
      <w:r w:rsidRPr="00BB0C37">
        <w:rPr>
          <w:rFonts w:ascii="HG丸ｺﾞｼｯｸM-PRO" w:eastAsia="HG丸ｺﾞｼｯｸM-PRO" w:hAnsi="HG丸ｺﾞｼｯｸM-PRO"/>
          <w:strike/>
        </w:rPr>
        <w:t>（例：「診療録保管用」、「事務局保管用」、「</w:t>
      </w:r>
      <w:r w:rsidR="009F4002" w:rsidRPr="00BB0C37">
        <w:rPr>
          <w:rFonts w:ascii="HG丸ｺﾞｼｯｸM-PRO" w:eastAsia="HG丸ｺﾞｼｯｸM-PRO" w:hAnsi="HG丸ｺﾞｼｯｸM-PRO"/>
          <w:strike/>
        </w:rPr>
        <w:t>治験参加者</w:t>
      </w:r>
      <w:r w:rsidRPr="00BB0C37">
        <w:rPr>
          <w:rFonts w:ascii="HG丸ｺﾞｼｯｸM-PRO" w:eastAsia="HG丸ｺﾞｼｯｸM-PRO" w:hAnsi="HG丸ｺﾞｼｯｸM-PRO"/>
          <w:strike/>
        </w:rPr>
        <w:t>用」の順序で3枚）</w:t>
      </w:r>
      <w:r w:rsidR="00A83D31" w:rsidRPr="00D63ED1">
        <w:rPr>
          <w:rFonts w:ascii="HG丸ｺﾞｼｯｸM-PRO" w:eastAsia="HG丸ｺﾞｼｯｸM-PRO" w:hAnsi="HG丸ｺﾞｼｯｸM-PRO"/>
        </w:rPr>
        <w:t>。</w:t>
      </w:r>
    </w:p>
    <w:p w14:paraId="31316395" w14:textId="5A5150CC" w:rsidR="00B177CE" w:rsidRPr="00D63ED1" w:rsidRDefault="00B177CE" w:rsidP="00B177CE">
      <w:pPr>
        <w:pStyle w:val="31"/>
        <w:numPr>
          <w:ilvl w:val="0"/>
          <w:numId w:val="0"/>
        </w:numPr>
        <w:ind w:left="1260"/>
        <w:rPr>
          <w:rFonts w:ascii="HG丸ｺﾞｼｯｸM-PRO" w:eastAsia="HG丸ｺﾞｼｯｸM-PRO" w:hAnsi="HG丸ｺﾞｼｯｸM-PRO"/>
          <w:u w:val="single"/>
        </w:rPr>
      </w:pPr>
      <w:r w:rsidRPr="00D63ED1">
        <w:rPr>
          <w:rFonts w:ascii="HG丸ｺﾞｼｯｸM-PRO" w:eastAsia="HG丸ｺﾞｼｯｸM-PRO" w:hAnsi="HG丸ｺﾞｼｯｸM-PRO" w:hint="eastAsia"/>
          <w:highlight w:val="cyan"/>
          <w:bdr w:val="single" w:sz="4" w:space="0" w:color="auto"/>
        </w:rPr>
        <w:t>九がん：「診療録保管用」「患者さん用」の２枚作成です</w:t>
      </w:r>
    </w:p>
    <w:p w14:paraId="0D1BE356" w14:textId="58DFDAFF" w:rsidR="008A0887" w:rsidRPr="00D63ED1" w:rsidRDefault="00E44E3D"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各</w:t>
      </w:r>
      <w:r w:rsidR="001E34F6" w:rsidRPr="00D63ED1">
        <w:rPr>
          <w:rFonts w:ascii="HG丸ｺﾞｼｯｸM-PRO" w:eastAsia="HG丸ｺﾞｼｯｸM-PRO" w:hAnsi="HG丸ｺﾞｼｯｸM-PRO" w:hint="eastAsia"/>
        </w:rPr>
        <w:t>実施</w:t>
      </w:r>
      <w:r w:rsidRPr="00D63ED1">
        <w:rPr>
          <w:rFonts w:ascii="HG丸ｺﾞｼｯｸM-PRO" w:eastAsia="HG丸ｺﾞｼｯｸM-PRO" w:hAnsi="HG丸ｺﾞｼｯｸM-PRO" w:hint="eastAsia"/>
        </w:rPr>
        <w:t>医療機関における運用にあわせ、複写枚数や</w:t>
      </w:r>
      <w:r w:rsidR="00122185" w:rsidRPr="00D63ED1">
        <w:rPr>
          <w:rFonts w:ascii="HG丸ｺﾞｼｯｸM-PRO" w:eastAsia="HG丸ｺﾞｼｯｸM-PRO" w:hAnsi="HG丸ｺﾞｼｯｸM-PRO" w:hint="eastAsia"/>
        </w:rPr>
        <w:t>順序、</w:t>
      </w:r>
      <w:r w:rsidRPr="00D63ED1">
        <w:rPr>
          <w:rFonts w:ascii="HG丸ｺﾞｼｯｸM-PRO" w:eastAsia="HG丸ｺﾞｼｯｸM-PRO" w:hAnsi="HG丸ｺﾞｼｯｸM-PRO" w:hint="eastAsia"/>
        </w:rPr>
        <w:t>口座番号欄</w:t>
      </w:r>
      <w:r w:rsidR="00DA590F" w:rsidRPr="00D63ED1">
        <w:rPr>
          <w:rFonts w:ascii="HG丸ｺﾞｼｯｸM-PRO" w:eastAsia="HG丸ｺﾞｼｯｸM-PRO" w:hAnsi="HG丸ｺﾞｼｯｸM-PRO" w:hint="eastAsia"/>
        </w:rPr>
        <w:t>を</w:t>
      </w:r>
      <w:r w:rsidR="00742B11" w:rsidRPr="00D63ED1">
        <w:rPr>
          <w:rFonts w:ascii="HG丸ｺﾞｼｯｸM-PRO" w:eastAsia="HG丸ｺﾞｼｯｸM-PRO" w:hAnsi="HG丸ｺﾞｼｯｸM-PRO" w:hint="eastAsia"/>
        </w:rPr>
        <w:t>変更</w:t>
      </w:r>
      <w:r w:rsidR="00DA590F" w:rsidRPr="00D63ED1">
        <w:rPr>
          <w:rFonts w:ascii="HG丸ｺﾞｼｯｸM-PRO" w:eastAsia="HG丸ｺﾞｼｯｸM-PRO" w:hAnsi="HG丸ｺﾞｼｯｸM-PRO" w:hint="eastAsia"/>
        </w:rPr>
        <w:t>する</w:t>
      </w:r>
      <w:r w:rsidR="00D118A8" w:rsidRPr="00D63ED1">
        <w:rPr>
          <w:rFonts w:ascii="HG丸ｺﾞｼｯｸM-PRO" w:eastAsia="HG丸ｺﾞｼｯｸM-PRO" w:hAnsi="HG丸ｺﾞｼｯｸM-PRO" w:hint="eastAsia"/>
        </w:rPr>
        <w:t>。</w:t>
      </w:r>
      <w:r w:rsidR="006C68AC" w:rsidRPr="00D63ED1">
        <w:rPr>
          <w:rFonts w:ascii="HG丸ｺﾞｼｯｸM-PRO" w:eastAsia="HG丸ｺﾞｼｯｸM-PRO" w:hAnsi="HG丸ｺﾞｼｯｸM-PRO" w:hint="eastAsia"/>
        </w:rPr>
        <w:t>（</w:t>
      </w:r>
      <w:r w:rsidR="00A83D31" w:rsidRPr="00D63ED1">
        <w:rPr>
          <w:rFonts w:ascii="HG丸ｺﾞｼｯｸM-PRO" w:eastAsia="HG丸ｺﾞｼｯｸM-PRO" w:hAnsi="HG丸ｺﾞｼｯｸM-PRO"/>
        </w:rPr>
        <w:t>口座番号の欄</w:t>
      </w:r>
      <w:r w:rsidR="00DE1DA9" w:rsidRPr="00D63ED1">
        <w:rPr>
          <w:rFonts w:ascii="HG丸ｺﾞｼｯｸM-PRO" w:eastAsia="HG丸ｺﾞｼｯｸM-PRO" w:hAnsi="HG丸ｺﾞｼｯｸM-PRO"/>
        </w:rPr>
        <w:t>を設ける場合</w:t>
      </w:r>
      <w:r w:rsidR="00A83D31" w:rsidRPr="00D63ED1">
        <w:rPr>
          <w:rFonts w:ascii="HG丸ｺﾞｼｯｸM-PRO" w:eastAsia="HG丸ｺﾞｼｯｸM-PRO" w:hAnsi="HG丸ｺﾞｼｯｸM-PRO"/>
        </w:rPr>
        <w:t>は</w:t>
      </w:r>
      <w:r w:rsidR="00C82343" w:rsidRPr="00D63ED1">
        <w:rPr>
          <w:rFonts w:ascii="HG丸ｺﾞｼｯｸM-PRO" w:eastAsia="HG丸ｺﾞｼｯｸM-PRO" w:hAnsi="HG丸ｺﾞｼｯｸM-PRO"/>
        </w:rPr>
        <w:t>「</w:t>
      </w:r>
      <w:r w:rsidR="00A83D31" w:rsidRPr="00D63ED1">
        <w:rPr>
          <w:rFonts w:ascii="HG丸ｺﾞｼｯｸM-PRO" w:eastAsia="HG丸ｺﾞｼｯｸM-PRO" w:hAnsi="HG丸ｺﾞｼｯｸM-PRO"/>
        </w:rPr>
        <w:t>診療録</w:t>
      </w:r>
      <w:r w:rsidR="004447EA" w:rsidRPr="00D63ED1">
        <w:rPr>
          <w:rFonts w:ascii="HG丸ｺﾞｼｯｸM-PRO" w:eastAsia="HG丸ｺﾞｼｯｸM-PRO" w:hAnsi="HG丸ｺﾞｼｯｸM-PRO"/>
        </w:rPr>
        <w:t>保管</w:t>
      </w:r>
      <w:r w:rsidR="00A83D31" w:rsidRPr="00D63ED1">
        <w:rPr>
          <w:rFonts w:ascii="HG丸ｺﾞｼｯｸM-PRO" w:eastAsia="HG丸ｺﾞｼｯｸM-PRO" w:hAnsi="HG丸ｺﾞｼｯｸM-PRO"/>
        </w:rPr>
        <w:t>用</w:t>
      </w:r>
      <w:r w:rsidR="00AD4005" w:rsidRPr="00D63ED1">
        <w:rPr>
          <w:rFonts w:ascii="HG丸ｺﾞｼｯｸM-PRO" w:eastAsia="HG丸ｺﾞｼｯｸM-PRO" w:hAnsi="HG丸ｺﾞｼｯｸM-PRO"/>
        </w:rPr>
        <w:t>」</w:t>
      </w:r>
      <w:r w:rsidR="00A83D31" w:rsidRPr="00D63ED1">
        <w:rPr>
          <w:rFonts w:ascii="HG丸ｺﾞｼｯｸM-PRO" w:eastAsia="HG丸ｺﾞｼｯｸM-PRO" w:hAnsi="HG丸ｺﾞｼｯｸM-PRO"/>
        </w:rPr>
        <w:t>は</w:t>
      </w:r>
      <w:r w:rsidR="00DE1DA9" w:rsidRPr="00D63ED1">
        <w:rPr>
          <w:rFonts w:ascii="HG丸ｺﾞｼｯｸM-PRO" w:eastAsia="HG丸ｺﾞｼｯｸM-PRO" w:hAnsi="HG丸ｺﾞｼｯｸM-PRO"/>
        </w:rPr>
        <w:t>不要</w:t>
      </w:r>
      <w:r w:rsidR="006C68AC" w:rsidRPr="00D63ED1">
        <w:rPr>
          <w:rFonts w:ascii="HG丸ｺﾞｼｯｸM-PRO" w:eastAsia="HG丸ｺﾞｼｯｸM-PRO" w:hAnsi="HG丸ｺﾞｼｯｸM-PRO" w:hint="eastAsia"/>
        </w:rPr>
        <w:t>）</w:t>
      </w:r>
    </w:p>
    <w:p w14:paraId="657BB679" w14:textId="4B1F8CD0" w:rsidR="001231BA" w:rsidRPr="00D63ED1" w:rsidRDefault="00A93C74" w:rsidP="000B6C79">
      <w:pPr>
        <w:pStyle w:val="31"/>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必要</w:t>
      </w:r>
      <w:r w:rsidR="00DE1DA9" w:rsidRPr="00D63ED1">
        <w:rPr>
          <w:rFonts w:ascii="HG丸ｺﾞｼｯｸM-PRO" w:eastAsia="HG丸ｺﾞｼｯｸM-PRO" w:hAnsi="HG丸ｺﾞｼｯｸM-PRO"/>
        </w:rPr>
        <w:t>に応じて「代諾者」</w:t>
      </w:r>
      <w:r w:rsidR="007A6479" w:rsidRPr="00D63ED1">
        <w:rPr>
          <w:rFonts w:ascii="HG丸ｺﾞｼｯｸM-PRO" w:eastAsia="HG丸ｺﾞｼｯｸM-PRO" w:hAnsi="HG丸ｺﾞｼｯｸM-PRO" w:hint="eastAsia"/>
        </w:rPr>
        <w:t>「代筆者」</w:t>
      </w:r>
      <w:r w:rsidR="007259EF" w:rsidRPr="00D63ED1">
        <w:rPr>
          <w:rFonts w:ascii="HG丸ｺﾞｼｯｸM-PRO" w:eastAsia="HG丸ｺﾞｼｯｸM-PRO" w:hAnsi="HG丸ｺﾞｼｯｸM-PRO"/>
        </w:rPr>
        <w:t>「立会人」</w:t>
      </w:r>
      <w:r w:rsidRPr="00D63ED1">
        <w:rPr>
          <w:rFonts w:ascii="HG丸ｺﾞｼｯｸM-PRO" w:eastAsia="HG丸ｺﾞｼｯｸM-PRO" w:hAnsi="HG丸ｺﾞｼｯｸM-PRO"/>
        </w:rPr>
        <w:t>記載欄</w:t>
      </w:r>
      <w:r w:rsidR="00DE1DA9" w:rsidRPr="00D63ED1">
        <w:rPr>
          <w:rFonts w:ascii="HG丸ｺﾞｼｯｸM-PRO" w:eastAsia="HG丸ｺﾞｼｯｸM-PRO" w:hAnsi="HG丸ｺﾞｼｯｸM-PRO"/>
        </w:rPr>
        <w:t>を設ける</w:t>
      </w:r>
      <w:r w:rsidRPr="00D63ED1">
        <w:rPr>
          <w:rFonts w:ascii="HG丸ｺﾞｼｯｸM-PRO" w:eastAsia="HG丸ｺﾞｼｯｸM-PRO" w:hAnsi="HG丸ｺﾞｼｯｸM-PRO"/>
        </w:rPr>
        <w:t>。</w:t>
      </w:r>
    </w:p>
    <w:p w14:paraId="186C6237" w14:textId="77777777" w:rsidR="00EA53B8" w:rsidRPr="00D63ED1" w:rsidRDefault="00EA53B8" w:rsidP="000B6C79">
      <w:pPr>
        <w:pStyle w:val="a1"/>
        <w:ind w:firstLine="240"/>
        <w:rPr>
          <w:rFonts w:ascii="HG丸ｺﾞｼｯｸM-PRO" w:eastAsia="HG丸ｺﾞｼｯｸM-PRO" w:hAnsi="HG丸ｺﾞｼｯｸM-PRO"/>
        </w:rPr>
      </w:pPr>
    </w:p>
    <w:p w14:paraId="2EB99480" w14:textId="27925ADB" w:rsidR="003D12C8" w:rsidRPr="00D63ED1" w:rsidRDefault="007D528C" w:rsidP="000B6C79">
      <w:pPr>
        <w:pStyle w:val="a1"/>
        <w:ind w:firstLineChars="0" w:firstLine="0"/>
        <w:rPr>
          <w:rFonts w:ascii="HG丸ｺﾞｼｯｸM-PRO" w:eastAsia="HG丸ｺﾞｼｯｸM-PRO" w:hAnsi="HG丸ｺﾞｼｯｸM-PRO"/>
        </w:rPr>
      </w:pPr>
      <w:r w:rsidRPr="00D63ED1">
        <w:rPr>
          <w:rFonts w:ascii="HG丸ｺﾞｼｯｸM-PRO" w:eastAsia="HG丸ｺﾞｼｯｸM-PRO" w:hAnsi="HG丸ｺﾞｼｯｸM-PRO" w:hint="eastAsia"/>
        </w:rPr>
        <w:t>なお、</w:t>
      </w:r>
      <w:r w:rsidR="00F062BA" w:rsidRPr="00D63ED1">
        <w:rPr>
          <w:rFonts w:ascii="HG丸ｺﾞｼｯｸM-PRO" w:eastAsia="HG丸ｺﾞｼｯｸM-PRO" w:hAnsi="HG丸ｺﾞｼｯｸM-PRO" w:hint="eastAsia"/>
        </w:rPr>
        <w:t>ICFを使用する際には</w:t>
      </w:r>
      <w:r w:rsidRPr="00D63ED1">
        <w:rPr>
          <w:rFonts w:ascii="HG丸ｺﾞｼｯｸM-PRO" w:eastAsia="HG丸ｺﾞｼｯｸM-PRO" w:hAnsi="HG丸ｺﾞｼｯｸM-PRO" w:hint="eastAsia"/>
        </w:rPr>
        <w:t>必ずしも並び順に説明するものではなく、治験参加者に応じて適切な順で説明する</w:t>
      </w:r>
      <w:r w:rsidR="00E36EDC" w:rsidRPr="00D63ED1">
        <w:rPr>
          <w:rFonts w:ascii="HG丸ｺﾞｼｯｸM-PRO" w:eastAsia="HG丸ｺﾞｼｯｸM-PRO" w:hAnsi="HG丸ｺﾞｼｯｸM-PRO" w:hint="eastAsia"/>
        </w:rPr>
        <w:t>こと</w:t>
      </w:r>
      <w:r w:rsidRPr="00D63ED1">
        <w:rPr>
          <w:rFonts w:ascii="HG丸ｺﾞｼｯｸM-PRO" w:eastAsia="HG丸ｺﾞｼｯｸM-PRO" w:hAnsi="HG丸ｺﾞｼｯｸM-PRO" w:hint="eastAsia"/>
        </w:rPr>
        <w:t>（特に</w:t>
      </w:r>
      <w:r w:rsidR="00CE2073" w:rsidRPr="00D63ED1">
        <w:rPr>
          <w:rFonts w:ascii="HG丸ｺﾞｼｯｸM-PRO" w:eastAsia="HG丸ｺﾞｼｯｸM-PRO" w:hAnsi="HG丸ｺﾞｼｯｸM-PRO" w:hint="eastAsia"/>
        </w:rPr>
        <w:t>セクション</w:t>
      </w:r>
      <w:r w:rsidR="005C4AA5" w:rsidRPr="00D63ED1">
        <w:rPr>
          <w:rFonts w:ascii="HG丸ｺﾞｼｯｸM-PRO" w:eastAsia="HG丸ｺﾞｼｯｸM-PRO" w:hAnsi="HG丸ｺﾞｼｯｸM-PRO"/>
        </w:rPr>
        <w:t>D</w:t>
      </w:r>
      <w:r w:rsidRPr="00D63ED1">
        <w:rPr>
          <w:rFonts w:ascii="HG丸ｺﾞｼｯｸM-PRO" w:eastAsia="HG丸ｺﾞｼｯｸM-PRO" w:hAnsi="HG丸ｺﾞｼｯｸM-PRO" w:hint="eastAsia"/>
        </w:rPr>
        <w:t>の費用関係は</w:t>
      </w:r>
      <w:r w:rsidR="00F062BA" w:rsidRPr="00D63ED1">
        <w:rPr>
          <w:rFonts w:ascii="HG丸ｺﾞｼｯｸM-PRO" w:eastAsia="HG丸ｺﾞｼｯｸM-PRO" w:hAnsi="HG丸ｺﾞｼｯｸM-PRO" w:hint="eastAsia"/>
        </w:rPr>
        <w:t>不当な</w:t>
      </w:r>
      <w:r w:rsidR="00293B95" w:rsidRPr="00D63ED1">
        <w:rPr>
          <w:rFonts w:ascii="HG丸ｺﾞｼｯｸM-PRO" w:eastAsia="HG丸ｺﾞｼｯｸM-PRO" w:hAnsi="HG丸ｺﾞｼｯｸM-PRO" w:hint="eastAsia"/>
        </w:rPr>
        <w:t>誘引</w:t>
      </w:r>
      <w:r w:rsidR="00F062BA" w:rsidRPr="00D63ED1">
        <w:rPr>
          <w:rFonts w:ascii="HG丸ｺﾞｼｯｸM-PRO" w:eastAsia="HG丸ｺﾞｼｯｸM-PRO" w:hAnsi="HG丸ｺﾞｼｯｸM-PRO" w:hint="eastAsia"/>
        </w:rPr>
        <w:t>とならないよう</w:t>
      </w:r>
      <w:r w:rsidR="007711E2" w:rsidRPr="00D63ED1">
        <w:rPr>
          <w:rFonts w:ascii="HG丸ｺﾞｼｯｸM-PRO" w:eastAsia="HG丸ｺﾞｼｯｸM-PRO" w:hAnsi="HG丸ｺﾞｼｯｸM-PRO" w:hint="eastAsia"/>
        </w:rPr>
        <w:t>説</w:t>
      </w:r>
      <w:r w:rsidR="007711E2" w:rsidRPr="00D63ED1">
        <w:rPr>
          <w:rFonts w:ascii="HG丸ｺﾞｼｯｸM-PRO" w:eastAsia="HG丸ｺﾞｼｯｸM-PRO" w:hAnsi="HG丸ｺﾞｼｯｸM-PRO" w:hint="eastAsia"/>
        </w:rPr>
        <w:lastRenderedPageBreak/>
        <w:t>明順を</w:t>
      </w:r>
      <w:r w:rsidRPr="00D63ED1">
        <w:rPr>
          <w:rFonts w:ascii="HG丸ｺﾞｼｯｸM-PRO" w:eastAsia="HG丸ｺﾞｼｯｸM-PRO" w:hAnsi="HG丸ｺﾞｼｯｸM-PRO" w:hint="eastAsia"/>
        </w:rPr>
        <w:t>考慮する</w:t>
      </w:r>
      <w:r w:rsidR="00E36EDC" w:rsidRPr="00D63ED1">
        <w:rPr>
          <w:rFonts w:ascii="HG丸ｺﾞｼｯｸM-PRO" w:eastAsia="HG丸ｺﾞｼｯｸM-PRO" w:hAnsi="HG丸ｺﾞｼｯｸM-PRO" w:hint="eastAsia"/>
        </w:rPr>
        <w:t>こと</w:t>
      </w:r>
      <w:r w:rsidRPr="00D63ED1">
        <w:rPr>
          <w:rFonts w:ascii="HG丸ｺﾞｼｯｸM-PRO" w:eastAsia="HG丸ｺﾞｼｯｸM-PRO" w:hAnsi="HG丸ｺﾞｼｯｸM-PRO" w:hint="eastAsia"/>
        </w:rPr>
        <w:t>）。</w:t>
      </w:r>
    </w:p>
    <w:p w14:paraId="798FF009" w14:textId="19591E36" w:rsidR="00926D1D" w:rsidRPr="00D63ED1" w:rsidRDefault="00926D1D" w:rsidP="003D12C8">
      <w:pPr>
        <w:pStyle w:val="a1"/>
        <w:ind w:firstLineChars="0" w:firstLine="0"/>
      </w:pPr>
    </w:p>
    <w:p w14:paraId="3ACBCF2F" w14:textId="77777777" w:rsidR="00CB53A2" w:rsidRPr="00D63ED1" w:rsidRDefault="00CB53A2" w:rsidP="00CB53A2">
      <w:pPr>
        <w:rPr>
          <w:rFonts w:ascii="HG丸ｺﾞｼｯｸM-PRO" w:eastAsia="HG丸ｺﾞｼｯｸM-PRO" w:hAnsi="HG丸ｺﾞｼｯｸM-PRO" w:cs="Arial"/>
          <w:b/>
          <w:bCs/>
          <w:color w:val="000000"/>
          <w:sz w:val="24"/>
        </w:rPr>
      </w:pPr>
      <w:r w:rsidRPr="00D63ED1">
        <w:rPr>
          <w:rFonts w:ascii="HG丸ｺﾞｼｯｸM-PRO" w:eastAsia="HG丸ｺﾞｼｯｸM-PRO" w:hAnsi="HG丸ｺﾞｼｯｸM-PRO" w:cs="Arial" w:hint="eastAsia"/>
          <w:b/>
          <w:bCs/>
          <w:color w:val="000000"/>
          <w:sz w:val="24"/>
          <w:highlight w:val="cyan"/>
        </w:rPr>
        <w:t>【このほか、九州がんセンターで特有のこと】</w:t>
      </w:r>
    </w:p>
    <w:p w14:paraId="37D80DCC" w14:textId="77777777" w:rsidR="00CB53A2" w:rsidRPr="00D63ED1" w:rsidRDefault="00CB53A2" w:rsidP="00CB53A2">
      <w:pPr>
        <w:pStyle w:val="aff"/>
        <w:numPr>
          <w:ilvl w:val="0"/>
          <w:numId w:val="17"/>
        </w:numPr>
        <w:spacing w:line="400" w:lineRule="exact"/>
        <w:ind w:leftChars="0"/>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次の単語に対しては表現を統一しておりますので、ご注意ください</w:t>
      </w:r>
    </w:p>
    <w:p w14:paraId="76962F23" w14:textId="77777777" w:rsidR="00CB53A2" w:rsidRPr="00D63ED1" w:rsidRDefault="00CB53A2" w:rsidP="00CB53A2">
      <w:pPr>
        <w:pStyle w:val="aff"/>
        <w:numPr>
          <w:ilvl w:val="0"/>
          <w:numId w:val="18"/>
        </w:numPr>
        <w:spacing w:line="400" w:lineRule="exact"/>
        <w:ind w:leftChars="0" w:firstLine="6"/>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患者さん　→　患者様は使用しない</w:t>
      </w:r>
    </w:p>
    <w:p w14:paraId="30B437F3" w14:textId="5327F95A" w:rsidR="00CB53A2" w:rsidRPr="00D63ED1" w:rsidRDefault="00CB53A2" w:rsidP="00CB53A2">
      <w:pPr>
        <w:pStyle w:val="aff"/>
        <w:numPr>
          <w:ilvl w:val="0"/>
          <w:numId w:val="18"/>
        </w:numPr>
        <w:spacing w:line="400" w:lineRule="exact"/>
        <w:ind w:leftChars="0" w:firstLine="6"/>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被検者個人を指す場合　→　あなた</w:t>
      </w:r>
    </w:p>
    <w:p w14:paraId="0CD327BE" w14:textId="77777777" w:rsidR="00CB53A2" w:rsidRPr="00D63ED1" w:rsidRDefault="00CB53A2" w:rsidP="00CB53A2">
      <w:pPr>
        <w:pStyle w:val="aff"/>
        <w:numPr>
          <w:ilvl w:val="0"/>
          <w:numId w:val="18"/>
        </w:numPr>
        <w:spacing w:line="400" w:lineRule="exact"/>
        <w:ind w:leftChars="0" w:firstLine="6"/>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くすり、薬　→　おくすり、お薬は使用しない</w:t>
      </w:r>
    </w:p>
    <w:p w14:paraId="1BA85BEC" w14:textId="77777777" w:rsidR="00CB53A2" w:rsidRPr="00D63ED1" w:rsidRDefault="00CB53A2" w:rsidP="00CB53A2">
      <w:pPr>
        <w:pStyle w:val="aff"/>
        <w:numPr>
          <w:ilvl w:val="0"/>
          <w:numId w:val="18"/>
        </w:numPr>
        <w:spacing w:line="400" w:lineRule="exact"/>
        <w:ind w:leftChars="0" w:firstLine="6"/>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保護者、代理人　→　代諾者と表記してください</w:t>
      </w:r>
    </w:p>
    <w:p w14:paraId="24DB338B" w14:textId="77777777" w:rsidR="00CB53A2" w:rsidRPr="00D63ED1" w:rsidRDefault="00CB53A2" w:rsidP="00CB53A2">
      <w:pPr>
        <w:pStyle w:val="aff"/>
        <w:numPr>
          <w:ilvl w:val="0"/>
          <w:numId w:val="18"/>
        </w:numPr>
        <w:spacing w:line="400" w:lineRule="exact"/>
        <w:ind w:leftChars="0" w:firstLine="6"/>
        <w:jc w:val="left"/>
        <w:rPr>
          <w:rFonts w:ascii="HG丸ｺﾞｼｯｸM-PRO" w:eastAsia="HG丸ｺﾞｼｯｸM-PRO" w:hAnsi="HG丸ｺﾞｼｯｸM-PRO"/>
          <w:b/>
          <w:bCs/>
          <w:szCs w:val="21"/>
          <w:highlight w:val="cyan"/>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治験協力費　→　負担軽減費　を使用してください</w:t>
      </w:r>
    </w:p>
    <w:p w14:paraId="262CAA29" w14:textId="3B08D94A" w:rsidR="00CB53A2" w:rsidRPr="00D63ED1" w:rsidRDefault="00CB53A2">
      <w:pPr>
        <w:widowControl/>
        <w:jc w:val="left"/>
        <w:rPr>
          <w:rFonts w:ascii="HG丸ｺﾞｼｯｸM-PRO" w:eastAsia="HG丸ｺﾞｼｯｸM-PRO" w:hAnsi="HG丸ｺﾞｼｯｸM-PRO" w:cs="Arial"/>
          <w:b/>
          <w:color w:val="000000"/>
          <w:sz w:val="24"/>
        </w:rPr>
      </w:pPr>
      <w:r w:rsidRPr="00D63ED1">
        <w:rPr>
          <w:rFonts w:ascii="HG丸ｺﾞｼｯｸM-PRO" w:eastAsia="HG丸ｺﾞｼｯｸM-PRO" w:hAnsi="HG丸ｺﾞｼｯｸM-PRO" w:cs="Arial"/>
          <w:b/>
          <w:color w:val="000000"/>
          <w:sz w:val="24"/>
        </w:rPr>
        <w:br w:type="page"/>
      </w:r>
    </w:p>
    <w:p w14:paraId="78C59929" w14:textId="65EABE35" w:rsidR="0087052F" w:rsidRPr="00D63ED1" w:rsidRDefault="0087052F" w:rsidP="000B6C79">
      <w:pPr>
        <w:spacing w:line="360" w:lineRule="exact"/>
        <w:jc w:val="left"/>
        <w:rPr>
          <w:rFonts w:ascii="HG丸ｺﾞｼｯｸM-PRO" w:eastAsia="HG丸ｺﾞｼｯｸM-PRO" w:hAnsi="HG丸ｺﾞｼｯｸM-PRO" w:cs="Arial"/>
          <w:b/>
          <w:color w:val="000000"/>
          <w:sz w:val="24"/>
          <w:lang w:eastAsia="zh-CN"/>
        </w:rPr>
      </w:pPr>
      <w:r w:rsidRPr="00D63ED1">
        <w:rPr>
          <w:rFonts w:ascii="HG丸ｺﾞｼｯｸM-PRO" w:eastAsia="HG丸ｺﾞｼｯｸM-PRO" w:hAnsi="HG丸ｺﾞｼｯｸM-PRO" w:cs="Arial" w:hint="eastAsia"/>
          <w:b/>
          <w:color w:val="000000"/>
          <w:sz w:val="24"/>
          <w:lang w:eastAsia="zh-CN"/>
        </w:rPr>
        <w:lastRenderedPageBreak/>
        <w:t>参考資料：GCP記載該当箇所</w:t>
      </w:r>
    </w:p>
    <w:p w14:paraId="4F91B227" w14:textId="6DE3249E" w:rsidR="0087052F" w:rsidRPr="00D63ED1" w:rsidRDefault="001F6D36" w:rsidP="000B6C79">
      <w:pPr>
        <w:spacing w:line="360" w:lineRule="exact"/>
        <w:rPr>
          <w:rFonts w:ascii="HG丸ｺﾞｼｯｸM-PRO" w:eastAsia="HG丸ｺﾞｼｯｸM-PRO" w:hAnsi="HG丸ｺﾞｼｯｸM-PRO" w:cs="Arial"/>
          <w:bCs/>
          <w:color w:val="000000"/>
          <w:sz w:val="24"/>
        </w:rPr>
      </w:pPr>
      <w:r w:rsidRPr="00D63ED1">
        <w:rPr>
          <w:rFonts w:ascii="HG丸ｺﾞｼｯｸM-PRO" w:eastAsia="HG丸ｺﾞｼｯｸM-PRO" w:hAnsi="HG丸ｺﾞｼｯｸM-PRO" w:cs="Arial" w:hint="eastAsia"/>
          <w:bCs/>
          <w:color w:val="000000"/>
          <w:sz w:val="24"/>
        </w:rPr>
        <w:t>医薬品の臨床試験の実施の基準に関する省令（平成</w:t>
      </w:r>
      <w:r w:rsidR="00C5022F" w:rsidRPr="00D63ED1">
        <w:rPr>
          <w:rFonts w:ascii="HG丸ｺﾞｼｯｸM-PRO" w:eastAsia="HG丸ｺﾞｼｯｸM-PRO" w:hAnsi="HG丸ｺﾞｼｯｸM-PRO" w:cs="Arial" w:hint="eastAsia"/>
          <w:bCs/>
          <w:color w:val="000000"/>
          <w:sz w:val="24"/>
        </w:rPr>
        <w:t>9</w:t>
      </w:r>
      <w:r w:rsidRPr="00D63ED1">
        <w:rPr>
          <w:rFonts w:ascii="HG丸ｺﾞｼｯｸM-PRO" w:eastAsia="HG丸ｺﾞｼｯｸM-PRO" w:hAnsi="HG丸ｺﾞｼｯｸM-PRO" w:cs="Arial" w:hint="eastAsia"/>
          <w:bCs/>
          <w:color w:val="000000"/>
          <w:sz w:val="24"/>
        </w:rPr>
        <w:t>年厚生省令第28号、以下「</w:t>
      </w:r>
      <w:r w:rsidR="00D61E91" w:rsidRPr="00D63ED1">
        <w:rPr>
          <w:rFonts w:ascii="HG丸ｺﾞｼｯｸM-PRO" w:eastAsia="HG丸ｺﾞｼｯｸM-PRO" w:hAnsi="HG丸ｺﾞｼｯｸM-PRO" w:cs="Arial" w:hint="eastAsia"/>
          <w:bCs/>
          <w:color w:val="000000"/>
          <w:sz w:val="24"/>
        </w:rPr>
        <w:t>GCP</w:t>
      </w:r>
      <w:r w:rsidRPr="00D63ED1">
        <w:rPr>
          <w:rFonts w:ascii="HG丸ｺﾞｼｯｸM-PRO" w:eastAsia="HG丸ｺﾞｼｯｸM-PRO" w:hAnsi="HG丸ｺﾞｼｯｸM-PRO" w:cs="Arial" w:hint="eastAsia"/>
          <w:bCs/>
          <w:color w:val="000000"/>
          <w:sz w:val="24"/>
        </w:rPr>
        <w:t>」）</w:t>
      </w:r>
      <w:r w:rsidR="00D61E91" w:rsidRPr="00D63ED1">
        <w:rPr>
          <w:rFonts w:ascii="HG丸ｺﾞｼｯｸM-PRO" w:eastAsia="HG丸ｺﾞｼｯｸM-PRO" w:hAnsi="HG丸ｺﾞｼｯｸM-PRO" w:cs="Arial" w:hint="eastAsia"/>
          <w:bCs/>
          <w:color w:val="000000"/>
          <w:sz w:val="24"/>
        </w:rPr>
        <w:t>第51条</w:t>
      </w:r>
      <w:r w:rsidRPr="00D63ED1">
        <w:rPr>
          <w:rFonts w:ascii="HG丸ｺﾞｼｯｸM-PRO" w:eastAsia="HG丸ｺﾞｼｯｸM-PRO" w:hAnsi="HG丸ｺﾞｼｯｸM-PRO" w:cs="Arial" w:hint="eastAsia"/>
          <w:bCs/>
          <w:color w:val="000000"/>
          <w:sz w:val="24"/>
        </w:rPr>
        <w:t>及びGCPガイダンス（令和</w:t>
      </w:r>
      <w:r w:rsidR="005C5CDF" w:rsidRPr="00D63ED1">
        <w:rPr>
          <w:rFonts w:ascii="HG丸ｺﾞｼｯｸM-PRO" w:eastAsia="HG丸ｺﾞｼｯｸM-PRO" w:hAnsi="HG丸ｺﾞｼｯｸM-PRO" w:cs="Arial"/>
          <w:bCs/>
          <w:color w:val="000000"/>
          <w:sz w:val="24"/>
        </w:rPr>
        <w:t>5</w:t>
      </w:r>
      <w:r w:rsidRPr="00D63ED1">
        <w:rPr>
          <w:rFonts w:ascii="HG丸ｺﾞｼｯｸM-PRO" w:eastAsia="HG丸ｺﾞｼｯｸM-PRO" w:hAnsi="HG丸ｺﾞｼｯｸM-PRO" w:cs="Arial" w:hint="eastAsia"/>
          <w:bCs/>
          <w:color w:val="000000"/>
          <w:sz w:val="24"/>
        </w:rPr>
        <w:t>年</w:t>
      </w:r>
      <w:r w:rsidR="005C5CDF" w:rsidRPr="00D63ED1">
        <w:rPr>
          <w:rFonts w:ascii="HG丸ｺﾞｼｯｸM-PRO" w:eastAsia="HG丸ｺﾞｼｯｸM-PRO" w:hAnsi="HG丸ｺﾞｼｯｸM-PRO" w:cs="Arial"/>
          <w:bCs/>
          <w:color w:val="000000"/>
          <w:sz w:val="24"/>
        </w:rPr>
        <w:t>12</w:t>
      </w:r>
      <w:r w:rsidRPr="00D63ED1">
        <w:rPr>
          <w:rFonts w:ascii="HG丸ｺﾞｼｯｸM-PRO" w:eastAsia="HG丸ｺﾞｼｯｸM-PRO" w:hAnsi="HG丸ｺﾞｼｯｸM-PRO" w:cs="Arial" w:hint="eastAsia"/>
          <w:bCs/>
          <w:color w:val="000000"/>
          <w:sz w:val="24"/>
        </w:rPr>
        <w:t>月</w:t>
      </w:r>
      <w:r w:rsidR="005C5CDF" w:rsidRPr="00D63ED1">
        <w:rPr>
          <w:rFonts w:ascii="HG丸ｺﾞｼｯｸM-PRO" w:eastAsia="HG丸ｺﾞｼｯｸM-PRO" w:hAnsi="HG丸ｺﾞｼｯｸM-PRO" w:cs="Arial"/>
          <w:bCs/>
          <w:color w:val="000000"/>
          <w:sz w:val="24"/>
        </w:rPr>
        <w:t>26</w:t>
      </w:r>
      <w:r w:rsidRPr="00D63ED1">
        <w:rPr>
          <w:rFonts w:ascii="HG丸ｺﾞｼｯｸM-PRO" w:eastAsia="HG丸ｺﾞｼｯｸM-PRO" w:hAnsi="HG丸ｺﾞｼｯｸM-PRO" w:cs="Arial" w:hint="eastAsia"/>
          <w:bCs/>
          <w:color w:val="000000"/>
          <w:sz w:val="24"/>
        </w:rPr>
        <w:t>日付け</w:t>
      </w:r>
      <w:r w:rsidR="005C5CDF" w:rsidRPr="00D63ED1">
        <w:rPr>
          <w:rFonts w:ascii="HG丸ｺﾞｼｯｸM-PRO" w:eastAsia="HG丸ｺﾞｼｯｸM-PRO" w:hAnsi="HG丸ｺﾞｼｯｸM-PRO" w:cs="Arial" w:hint="eastAsia"/>
          <w:bCs/>
          <w:color w:val="000000"/>
          <w:sz w:val="24"/>
        </w:rPr>
        <w:t>医</w:t>
      </w:r>
      <w:r w:rsidRPr="00D63ED1">
        <w:rPr>
          <w:rFonts w:ascii="HG丸ｺﾞｼｯｸM-PRO" w:eastAsia="HG丸ｺﾞｼｯｸM-PRO" w:hAnsi="HG丸ｺﾞｼｯｸM-PRO" w:cs="Arial" w:hint="eastAsia"/>
          <w:bCs/>
          <w:color w:val="000000"/>
          <w:sz w:val="24"/>
        </w:rPr>
        <w:t>薬薬審発</w:t>
      </w:r>
      <w:r w:rsidR="005C5CDF" w:rsidRPr="00D63ED1">
        <w:rPr>
          <w:rFonts w:ascii="HG丸ｺﾞｼｯｸM-PRO" w:eastAsia="HG丸ｺﾞｼｯｸM-PRO" w:hAnsi="HG丸ｺﾞｼｯｸM-PRO" w:cs="Arial"/>
          <w:bCs/>
          <w:color w:val="000000"/>
          <w:sz w:val="24"/>
        </w:rPr>
        <w:t>1226</w:t>
      </w:r>
      <w:r w:rsidRPr="00D63ED1">
        <w:rPr>
          <w:rFonts w:ascii="HG丸ｺﾞｼｯｸM-PRO" w:eastAsia="HG丸ｺﾞｼｯｸM-PRO" w:hAnsi="HG丸ｺﾞｼｯｸM-PRO" w:cs="Arial" w:hint="eastAsia"/>
          <w:bCs/>
          <w:color w:val="000000"/>
          <w:sz w:val="24"/>
        </w:rPr>
        <w:t>第</w:t>
      </w:r>
      <w:r w:rsidR="005C5CDF" w:rsidRPr="00D63ED1">
        <w:rPr>
          <w:rFonts w:ascii="HG丸ｺﾞｼｯｸM-PRO" w:eastAsia="HG丸ｺﾞｼｯｸM-PRO" w:hAnsi="HG丸ｺﾞｼｯｸM-PRO" w:cs="Arial"/>
          <w:bCs/>
          <w:color w:val="000000"/>
          <w:sz w:val="24"/>
        </w:rPr>
        <w:t>4</w:t>
      </w:r>
      <w:r w:rsidRPr="00D63ED1">
        <w:rPr>
          <w:rFonts w:ascii="HG丸ｺﾞｼｯｸM-PRO" w:eastAsia="HG丸ｺﾞｼｯｸM-PRO" w:hAnsi="HG丸ｺﾞｼｯｸM-PRO" w:cs="Arial" w:hint="eastAsia"/>
          <w:bCs/>
          <w:color w:val="000000"/>
          <w:sz w:val="24"/>
        </w:rPr>
        <w:t>号厚生労働省医薬局医薬品審査管理課長通知、以下「ガイダンス」）</w:t>
      </w:r>
      <w:r w:rsidR="00D61E91" w:rsidRPr="00D63ED1">
        <w:rPr>
          <w:rFonts w:ascii="HG丸ｺﾞｼｯｸM-PRO" w:eastAsia="HG丸ｺﾞｼｯｸM-PRO" w:hAnsi="HG丸ｺﾞｼｯｸM-PRO" w:cs="Arial" w:hint="eastAsia"/>
          <w:bCs/>
          <w:color w:val="000000"/>
          <w:sz w:val="24"/>
        </w:rPr>
        <w:t>で規定されている記載事項</w:t>
      </w:r>
      <w:r w:rsidR="003041D4" w:rsidRPr="00D63ED1">
        <w:rPr>
          <w:rFonts w:ascii="HG丸ｺﾞｼｯｸM-PRO" w:eastAsia="HG丸ｺﾞｼｯｸM-PRO" w:hAnsi="HG丸ｺﾞｼｯｸM-PRO" w:cs="Arial" w:hint="eastAsia"/>
          <w:bCs/>
          <w:color w:val="000000"/>
          <w:sz w:val="24"/>
        </w:rPr>
        <w:t>および</w:t>
      </w:r>
      <w:r w:rsidR="00C23802" w:rsidRPr="00D63ED1">
        <w:rPr>
          <w:rFonts w:ascii="HG丸ｺﾞｼｯｸM-PRO" w:eastAsia="HG丸ｺﾞｼｯｸM-PRO" w:hAnsi="HG丸ｺﾞｼｯｸM-PRO" w:cs="Arial" w:hint="eastAsia"/>
          <w:bCs/>
          <w:color w:val="000000"/>
          <w:sz w:val="24"/>
        </w:rPr>
        <w:t>共通</w:t>
      </w:r>
      <w:r w:rsidR="00D61E91" w:rsidRPr="00D63ED1">
        <w:rPr>
          <w:rFonts w:ascii="HG丸ｺﾞｼｯｸM-PRO" w:eastAsia="HG丸ｺﾞｼｯｸM-PRO" w:hAnsi="HG丸ｺﾞｼｯｸM-PRO" w:cs="Arial" w:hint="eastAsia"/>
          <w:bCs/>
          <w:color w:val="000000"/>
          <w:sz w:val="24"/>
        </w:rPr>
        <w:t>テンプレートにおける記載場所を以下の表に示す。</w:t>
      </w:r>
    </w:p>
    <w:p w14:paraId="236C708A" w14:textId="77777777" w:rsidR="0087052F" w:rsidRPr="00D63ED1" w:rsidRDefault="0087052F" w:rsidP="006D14EE">
      <w:pPr>
        <w:spacing w:line="360" w:lineRule="exact"/>
        <w:ind w:right="-1"/>
        <w:rPr>
          <w:rFonts w:ascii="HG丸ｺﾞｼｯｸM-PRO" w:eastAsia="HG丸ｺﾞｼｯｸM-PRO" w:hAnsi="HG丸ｺﾞｼｯｸM-PRO" w:cs="Arial"/>
          <w:b/>
          <w:color w:val="000000"/>
          <w:sz w:val="24"/>
        </w:rPr>
      </w:pPr>
    </w:p>
    <w:tbl>
      <w:tblPr>
        <w:tblStyle w:val="af7"/>
        <w:tblW w:w="9634" w:type="dxa"/>
        <w:tblLook w:val="04A0" w:firstRow="1" w:lastRow="0" w:firstColumn="1" w:lastColumn="0" w:noHBand="0" w:noVBand="1"/>
      </w:tblPr>
      <w:tblGrid>
        <w:gridCol w:w="1902"/>
        <w:gridCol w:w="851"/>
        <w:gridCol w:w="3015"/>
        <w:gridCol w:w="1933"/>
        <w:gridCol w:w="1933"/>
      </w:tblGrid>
      <w:tr w:rsidR="00B00026" w:rsidRPr="00D63ED1" w14:paraId="4DB04808" w14:textId="77777777" w:rsidTr="002A6072">
        <w:trPr>
          <w:trHeight w:val="320"/>
          <w:tblHeader/>
        </w:trPr>
        <w:tc>
          <w:tcPr>
            <w:tcW w:w="1903" w:type="dxa"/>
            <w:shd w:val="clear" w:color="auto" w:fill="E2EFD9" w:themeFill="accent6" w:themeFillTint="33"/>
          </w:tcPr>
          <w:p w14:paraId="68750429"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bookmarkStart w:id="4" w:name="_Hlk139022050"/>
            <w:r w:rsidRPr="00D63ED1">
              <w:rPr>
                <w:rFonts w:ascii="HG丸ｺﾞｼｯｸM-PRO" w:eastAsia="HG丸ｺﾞｼｯｸM-PRO" w:hAnsi="HG丸ｺﾞｼｯｸM-PRO" w:cs="Arial" w:hint="eastAsia"/>
                <w:b/>
                <w:color w:val="000000"/>
                <w:szCs w:val="21"/>
              </w:rPr>
              <w:t>GCP条文</w:t>
            </w:r>
          </w:p>
        </w:tc>
        <w:tc>
          <w:tcPr>
            <w:tcW w:w="3865" w:type="dxa"/>
            <w:gridSpan w:val="2"/>
            <w:shd w:val="clear" w:color="auto" w:fill="E2EFD9" w:themeFill="accent6" w:themeFillTint="33"/>
          </w:tcPr>
          <w:p w14:paraId="6C2D9978"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r w:rsidRPr="00D63ED1">
              <w:rPr>
                <w:rFonts w:ascii="HG丸ｺﾞｼｯｸM-PRO" w:eastAsia="HG丸ｺﾞｼｯｸM-PRO" w:hAnsi="HG丸ｺﾞｼｯｸM-PRO" w:cs="Arial" w:hint="eastAsia"/>
                <w:b/>
                <w:color w:val="000000"/>
                <w:szCs w:val="21"/>
              </w:rPr>
              <w:t>ガイダンス第1項</w:t>
            </w:r>
          </w:p>
        </w:tc>
        <w:tc>
          <w:tcPr>
            <w:tcW w:w="3866" w:type="dxa"/>
            <w:gridSpan w:val="2"/>
            <w:shd w:val="clear" w:color="auto" w:fill="E2EFD9" w:themeFill="accent6" w:themeFillTint="33"/>
          </w:tcPr>
          <w:p w14:paraId="2C65851C"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r w:rsidRPr="00D63ED1">
              <w:rPr>
                <w:rFonts w:ascii="HG丸ｺﾞｼｯｸM-PRO" w:eastAsia="HG丸ｺﾞｼｯｸM-PRO" w:hAnsi="HG丸ｺﾞｼｯｸM-PRO" w:cs="Arial" w:hint="eastAsia"/>
                <w:b/>
                <w:color w:val="000000"/>
                <w:szCs w:val="21"/>
              </w:rPr>
              <w:t>共通テンプレート該当箇所</w:t>
            </w:r>
            <w:r w:rsidRPr="00D63ED1">
              <w:rPr>
                <w:rFonts w:ascii="HG丸ｺﾞｼｯｸM-PRO" w:eastAsia="HG丸ｺﾞｼｯｸM-PRO" w:hAnsi="HG丸ｺﾞｼｯｸM-PRO" w:cs="Arial" w:hint="eastAsia"/>
                <w:b/>
                <w:color w:val="000000"/>
                <w:szCs w:val="21"/>
                <w:vertAlign w:val="superscript"/>
              </w:rPr>
              <w:t>＊</w:t>
            </w:r>
          </w:p>
        </w:tc>
      </w:tr>
      <w:bookmarkEnd w:id="4"/>
      <w:tr w:rsidR="00565D3B" w:rsidRPr="00D63ED1" w14:paraId="28C7B27F" w14:textId="77777777" w:rsidTr="002A6072">
        <w:trPr>
          <w:trHeight w:val="307"/>
        </w:trPr>
        <w:tc>
          <w:tcPr>
            <w:tcW w:w="1903" w:type="dxa"/>
          </w:tcPr>
          <w:p w14:paraId="7EC831F8"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p>
        </w:tc>
        <w:tc>
          <w:tcPr>
            <w:tcW w:w="851" w:type="dxa"/>
          </w:tcPr>
          <w:p w14:paraId="6131F9D8"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p>
        </w:tc>
        <w:tc>
          <w:tcPr>
            <w:tcW w:w="3016" w:type="dxa"/>
          </w:tcPr>
          <w:p w14:paraId="554AABF5"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治験が研究を伴うこと</w:t>
            </w:r>
          </w:p>
        </w:tc>
        <w:tc>
          <w:tcPr>
            <w:tcW w:w="1933" w:type="dxa"/>
          </w:tcPr>
          <w:p w14:paraId="2CB3C3B3" w14:textId="2F252B5B"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_Ref161150370 \r \h</w:instrText>
            </w:r>
            <w:r w:rsidRP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PAGEREF _Ref161153983 \h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7</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076780DF"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8行目</w:t>
            </w:r>
          </w:p>
        </w:tc>
      </w:tr>
      <w:tr w:rsidR="00565D3B" w:rsidRPr="00D63ED1" w14:paraId="09D54036" w14:textId="77777777" w:rsidTr="002A6072">
        <w:trPr>
          <w:trHeight w:val="320"/>
        </w:trPr>
        <w:tc>
          <w:tcPr>
            <w:tcW w:w="1903" w:type="dxa"/>
          </w:tcPr>
          <w:p w14:paraId="1017708E"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1-2)</w:t>
            </w:r>
          </w:p>
        </w:tc>
        <w:tc>
          <w:tcPr>
            <w:tcW w:w="851" w:type="dxa"/>
          </w:tcPr>
          <w:p w14:paraId="6E45B6D3"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-(2)</w:t>
            </w:r>
          </w:p>
        </w:tc>
        <w:tc>
          <w:tcPr>
            <w:tcW w:w="3016" w:type="dxa"/>
          </w:tcPr>
          <w:p w14:paraId="0383A22F" w14:textId="77777777" w:rsidR="00565D3B" w:rsidRPr="00D63ED1" w:rsidRDefault="00565D3B" w:rsidP="009A4F78">
            <w:pPr>
              <w:tabs>
                <w:tab w:val="left" w:pos="1230"/>
              </w:tabs>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治験の目的</w:t>
            </w:r>
          </w:p>
        </w:tc>
        <w:tc>
          <w:tcPr>
            <w:tcW w:w="1933" w:type="dxa"/>
          </w:tcPr>
          <w:p w14:paraId="6BF19D58" w14:textId="62936E8D"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_Ref161150414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_Ref161153992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2F2E229E" w14:textId="4311599B"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_Ref161150422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_Ref161154002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17F2E5BC"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「目的」</w:t>
            </w:r>
          </w:p>
          <w:p w14:paraId="5C642B12"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52DD6F2A" w14:textId="77777777" w:rsidTr="002A6072">
        <w:trPr>
          <w:trHeight w:val="320"/>
        </w:trPr>
        <w:tc>
          <w:tcPr>
            <w:tcW w:w="1903" w:type="dxa"/>
          </w:tcPr>
          <w:p w14:paraId="550D15F5"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1-3)</w:t>
            </w:r>
          </w:p>
        </w:tc>
        <w:tc>
          <w:tcPr>
            <w:tcW w:w="851" w:type="dxa"/>
          </w:tcPr>
          <w:p w14:paraId="721036A3"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-(3)</w:t>
            </w:r>
          </w:p>
        </w:tc>
        <w:tc>
          <w:tcPr>
            <w:tcW w:w="3016" w:type="dxa"/>
          </w:tcPr>
          <w:p w14:paraId="730CF4DC"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治験責任医師の氏名及び連絡先</w:t>
            </w:r>
          </w:p>
        </w:tc>
        <w:tc>
          <w:tcPr>
            <w:tcW w:w="1933" w:type="dxa"/>
          </w:tcPr>
          <w:p w14:paraId="531AA09E" w14:textId="4232BE9C"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_Ref161150428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_Ref161154019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3F90C19D" w14:textId="0D36786B"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_Ref144913279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_Ref144913279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2F607350"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「お問い合わせ先」</w:t>
            </w:r>
          </w:p>
          <w:p w14:paraId="22347E49"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1BA45CCF" w14:textId="77777777" w:rsidTr="002A6072">
        <w:trPr>
          <w:trHeight w:val="307"/>
        </w:trPr>
        <w:tc>
          <w:tcPr>
            <w:tcW w:w="1903" w:type="dxa"/>
          </w:tcPr>
          <w:p w14:paraId="13FE8463"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4</w:t>
            </w:r>
            <w:r w:rsidRPr="00D63ED1">
              <w:rPr>
                <w:rFonts w:ascii="HG丸ｺﾞｼｯｸM-PRO" w:eastAsia="HG丸ｺﾞｼｯｸM-PRO" w:hAnsi="HG丸ｺﾞｼｯｸM-PRO" w:cs="Arial" w:hint="eastAsia"/>
                <w:bCs/>
                <w:color w:val="000000"/>
                <w:szCs w:val="21"/>
              </w:rPr>
              <w:t>)</w:t>
            </w:r>
          </w:p>
        </w:tc>
        <w:tc>
          <w:tcPr>
            <w:tcW w:w="851" w:type="dxa"/>
          </w:tcPr>
          <w:p w14:paraId="2629938C"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-(4)</w:t>
            </w:r>
          </w:p>
        </w:tc>
        <w:tc>
          <w:tcPr>
            <w:tcW w:w="3016" w:type="dxa"/>
          </w:tcPr>
          <w:p w14:paraId="240E2393"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治験の方法（治験の試験的側面）</w:t>
            </w:r>
          </w:p>
        </w:tc>
        <w:tc>
          <w:tcPr>
            <w:tcW w:w="1933" w:type="dxa"/>
          </w:tcPr>
          <w:p w14:paraId="4D777D57" w14:textId="0D242B50"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_Ref161150438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_Ref161154035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7</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7C10629F"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8行目</w:t>
            </w:r>
          </w:p>
        </w:tc>
      </w:tr>
      <w:tr w:rsidR="00565D3B" w:rsidRPr="00D63ED1" w14:paraId="64CA17CF" w14:textId="77777777" w:rsidTr="002A6072">
        <w:trPr>
          <w:trHeight w:val="307"/>
        </w:trPr>
        <w:tc>
          <w:tcPr>
            <w:tcW w:w="1903" w:type="dxa"/>
          </w:tcPr>
          <w:p w14:paraId="0B892C2C"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4</w:t>
            </w:r>
            <w:r w:rsidRPr="00D63ED1">
              <w:rPr>
                <w:rFonts w:ascii="HG丸ｺﾞｼｯｸM-PRO" w:eastAsia="HG丸ｺﾞｼｯｸM-PRO" w:hAnsi="HG丸ｺﾞｼｯｸM-PRO" w:cs="Arial" w:hint="eastAsia"/>
                <w:bCs/>
                <w:color w:val="000000"/>
                <w:szCs w:val="21"/>
              </w:rPr>
              <w:t>)</w:t>
            </w:r>
          </w:p>
        </w:tc>
        <w:tc>
          <w:tcPr>
            <w:tcW w:w="851" w:type="dxa"/>
          </w:tcPr>
          <w:p w14:paraId="28704597"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-(4)</w:t>
            </w:r>
          </w:p>
        </w:tc>
        <w:tc>
          <w:tcPr>
            <w:tcW w:w="3016" w:type="dxa"/>
          </w:tcPr>
          <w:p w14:paraId="762A6EC5"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治験の方法（被験者の選択基準）</w:t>
            </w:r>
          </w:p>
        </w:tc>
        <w:tc>
          <w:tcPr>
            <w:tcW w:w="1933" w:type="dxa"/>
          </w:tcPr>
          <w:p w14:paraId="54E86F41" w14:textId="14FA42CA"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_Ref161150468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C-4-1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_Ref161154044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7400FBD5"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79A7BAA7" w14:textId="77777777" w:rsidTr="002A6072">
        <w:trPr>
          <w:trHeight w:val="307"/>
        </w:trPr>
        <w:tc>
          <w:tcPr>
            <w:tcW w:w="1903" w:type="dxa"/>
          </w:tcPr>
          <w:p w14:paraId="38003CBD"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4</w:t>
            </w:r>
            <w:r w:rsidRPr="00D63ED1">
              <w:rPr>
                <w:rFonts w:ascii="HG丸ｺﾞｼｯｸM-PRO" w:eastAsia="HG丸ｺﾞｼｯｸM-PRO" w:hAnsi="HG丸ｺﾞｼｯｸM-PRO" w:cs="Arial" w:hint="eastAsia"/>
                <w:bCs/>
                <w:color w:val="000000"/>
                <w:szCs w:val="21"/>
              </w:rPr>
              <w:t>)</w:t>
            </w:r>
          </w:p>
        </w:tc>
        <w:tc>
          <w:tcPr>
            <w:tcW w:w="851" w:type="dxa"/>
          </w:tcPr>
          <w:p w14:paraId="7C26DEA5"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-(4)</w:t>
            </w:r>
          </w:p>
        </w:tc>
        <w:tc>
          <w:tcPr>
            <w:tcW w:w="3016" w:type="dxa"/>
          </w:tcPr>
          <w:p w14:paraId="7A3864C9"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治験の方法（無作為割付が行われる場合は各処置に割り付けられる確率）</w:t>
            </w:r>
          </w:p>
        </w:tc>
        <w:tc>
          <w:tcPr>
            <w:tcW w:w="1933" w:type="dxa"/>
          </w:tcPr>
          <w:p w14:paraId="607F752B" w14:textId="16A417BC"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_Ref161150463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C-4-2</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_Ref161154051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15</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14BEE018"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31948F35" w14:textId="77777777" w:rsidTr="002A6072">
        <w:trPr>
          <w:trHeight w:val="320"/>
        </w:trPr>
        <w:tc>
          <w:tcPr>
            <w:tcW w:w="1903" w:type="dxa"/>
          </w:tcPr>
          <w:p w14:paraId="32B092E1"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5</w:t>
            </w:r>
            <w:r w:rsidRPr="00D63ED1">
              <w:rPr>
                <w:rFonts w:ascii="HG丸ｺﾞｼｯｸM-PRO" w:eastAsia="HG丸ｺﾞｼｯｸM-PRO" w:hAnsi="HG丸ｺﾞｼｯｸM-PRO" w:cs="Arial" w:hint="eastAsia"/>
                <w:bCs/>
                <w:color w:val="000000"/>
                <w:szCs w:val="21"/>
              </w:rPr>
              <w:t>)</w:t>
            </w:r>
          </w:p>
        </w:tc>
        <w:tc>
          <w:tcPr>
            <w:tcW w:w="851" w:type="dxa"/>
          </w:tcPr>
          <w:p w14:paraId="3AFF7F1B"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-(5)</w:t>
            </w:r>
          </w:p>
          <w:p w14:paraId="76BBFF94"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2</w:t>
            </w:r>
          </w:p>
        </w:tc>
        <w:tc>
          <w:tcPr>
            <w:tcW w:w="3016" w:type="dxa"/>
          </w:tcPr>
          <w:p w14:paraId="2548C9A0"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予期される臨床上の利益及び危険性又は不便（被験者にとって予期される利益がない場合には、被験者にその旨を知らせること。）</w:t>
            </w:r>
          </w:p>
        </w:tc>
        <w:tc>
          <w:tcPr>
            <w:tcW w:w="1933" w:type="dxa"/>
          </w:tcPr>
          <w:p w14:paraId="746BD883" w14:textId="7B002A5F"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 w:val="19"/>
                <w:szCs w:val="19"/>
              </w:rPr>
              <w:t>①利益：</w:t>
            </w:r>
            <w:r w:rsidRPr="00D63ED1">
              <w:rPr>
                <w:rFonts w:ascii="HG丸ｺﾞｼｯｸM-PRO" w:eastAsia="HG丸ｺﾞｼｯｸM-PRO" w:hAnsi="HG丸ｺﾞｼｯｸM-PRO" w:cs="Arial"/>
                <w:bCs/>
                <w:color w:val="000000"/>
                <w:szCs w:val="21"/>
              </w:rPr>
              <w:br/>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_Ref161150482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C-5-1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_Ref161152594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19</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685E0E2D" w14:textId="34E157C6"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 w:val="19"/>
                <w:szCs w:val="19"/>
              </w:rPr>
              <w:t>②危険性</w:t>
            </w:r>
            <w:r w:rsidR="00900C47" w:rsidRPr="00D63ED1">
              <w:rPr>
                <w:rFonts w:ascii="HG丸ｺﾞｼｯｸM-PRO" w:eastAsia="HG丸ｺﾞｼｯｸM-PRO" w:hAnsi="HG丸ｺﾞｼｯｸM-PRO" w:cs="Arial" w:hint="eastAsia"/>
                <w:bCs/>
                <w:color w:val="000000"/>
                <w:sz w:val="19"/>
                <w:szCs w:val="19"/>
              </w:rPr>
              <w:t>又は</w:t>
            </w:r>
            <w:r w:rsidRPr="00D63ED1">
              <w:rPr>
                <w:rFonts w:ascii="HG丸ｺﾞｼｯｸM-PRO" w:eastAsia="HG丸ｺﾞｼｯｸM-PRO" w:hAnsi="HG丸ｺﾞｼｯｸM-PRO" w:cs="Arial" w:hint="eastAsia"/>
                <w:bCs/>
                <w:color w:val="000000"/>
                <w:sz w:val="19"/>
                <w:szCs w:val="19"/>
              </w:rPr>
              <w:t>不便</w:t>
            </w:r>
            <w:r w:rsidRPr="00D63ED1">
              <w:rPr>
                <w:rFonts w:ascii="HG丸ｺﾞｼｯｸM-PRO" w:eastAsia="HG丸ｺﾞｼｯｸM-PRO" w:hAnsi="HG丸ｺﾞｼｯｸM-PRO" w:cs="Arial"/>
                <w:bCs/>
                <w:color w:val="000000"/>
                <w:szCs w:val="21"/>
              </w:rPr>
              <w:br/>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_Ref161150490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C-5-2</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_Ref161152603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19</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7B52C676" w14:textId="77777777" w:rsidR="00565D3B" w:rsidRPr="00D63ED1" w:rsidRDefault="00565D3B" w:rsidP="009A4F78">
            <w:pPr>
              <w:spacing w:line="360" w:lineRule="exact"/>
              <w:ind w:right="-1"/>
              <w:rPr>
                <w:rFonts w:ascii="HG丸ｺﾞｼｯｸM-PRO" w:eastAsia="HG丸ｺﾞｼｯｸM-PRO" w:hAnsi="HG丸ｺﾞｼｯｸM-PRO"/>
              </w:rPr>
            </w:pPr>
            <w:r w:rsidRPr="00D63ED1">
              <w:rPr>
                <w:rFonts w:ascii="HG丸ｺﾞｼｯｸM-PRO" w:eastAsia="HG丸ｺﾞｼｯｸM-PRO" w:hAnsi="HG丸ｺﾞｼｯｸM-PRO" w:cs="Arial" w:hint="eastAsia"/>
                <w:bCs/>
                <w:color w:val="000000"/>
                <w:sz w:val="18"/>
                <w:szCs w:val="18"/>
              </w:rPr>
              <w:t>―</w:t>
            </w:r>
          </w:p>
        </w:tc>
      </w:tr>
      <w:tr w:rsidR="00565D3B" w:rsidRPr="00D63ED1" w14:paraId="541CA851" w14:textId="77777777" w:rsidTr="002A6072">
        <w:trPr>
          <w:trHeight w:val="320"/>
        </w:trPr>
        <w:tc>
          <w:tcPr>
            <w:tcW w:w="1903" w:type="dxa"/>
          </w:tcPr>
          <w:p w14:paraId="2B46C54A"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6</w:t>
            </w:r>
            <w:r w:rsidRPr="00D63ED1">
              <w:rPr>
                <w:rFonts w:ascii="HG丸ｺﾞｼｯｸM-PRO" w:eastAsia="HG丸ｺﾞｼｯｸM-PRO" w:hAnsi="HG丸ｺﾞｼｯｸM-PRO" w:cs="Arial" w:hint="eastAsia"/>
                <w:bCs/>
                <w:color w:val="000000"/>
                <w:szCs w:val="21"/>
              </w:rPr>
              <w:t>)</w:t>
            </w:r>
          </w:p>
        </w:tc>
        <w:tc>
          <w:tcPr>
            <w:tcW w:w="851" w:type="dxa"/>
          </w:tcPr>
          <w:p w14:paraId="550B63F9"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-(6)</w:t>
            </w:r>
          </w:p>
        </w:tc>
        <w:tc>
          <w:tcPr>
            <w:tcW w:w="3016" w:type="dxa"/>
          </w:tcPr>
          <w:p w14:paraId="31073B39"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患者を被験者にする場合には、当該患者に対する他の治療方法の有無及びその治療方法に関して予測される重要な利益及び危険性</w:t>
            </w:r>
          </w:p>
        </w:tc>
        <w:tc>
          <w:tcPr>
            <w:tcW w:w="1933" w:type="dxa"/>
          </w:tcPr>
          <w:p w14:paraId="7D77C588" w14:textId="5A859D9B"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_Ref161150494 \r \h</w:instrText>
            </w:r>
            <w:r w:rsidRPr="00D63ED1">
              <w:rPr>
                <w:rFonts w:ascii="HG丸ｺﾞｼｯｸM-PRO" w:eastAsia="HG丸ｺﾞｼｯｸM-PRO" w:hAnsi="HG丸ｺﾞｼｯｸM-PRO" w:cs="Arial"/>
                <w:bCs/>
                <w:color w:val="000000"/>
                <w:szCs w:val="21"/>
              </w:rPr>
              <w:instrText xml:space="preserve"> </w:instrText>
            </w:r>
            <w:r w:rsidR="00DC7073" w:rsidRP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C-6</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_Ref161152615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22</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76E1EBB6"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00A181D6" w14:textId="77777777" w:rsidTr="002A6072">
        <w:trPr>
          <w:trHeight w:val="307"/>
        </w:trPr>
        <w:tc>
          <w:tcPr>
            <w:tcW w:w="1903" w:type="dxa"/>
          </w:tcPr>
          <w:p w14:paraId="6A72075C"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Pr>
          <w:p w14:paraId="33914FC1"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-(7)</w:t>
            </w:r>
          </w:p>
        </w:tc>
        <w:tc>
          <w:tcPr>
            <w:tcW w:w="3016" w:type="dxa"/>
          </w:tcPr>
          <w:p w14:paraId="68AD7833"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被験者の治験への参加予定期間</w:t>
            </w:r>
          </w:p>
        </w:tc>
        <w:tc>
          <w:tcPr>
            <w:tcW w:w="1933" w:type="dxa"/>
          </w:tcPr>
          <w:p w14:paraId="61E93B9B" w14:textId="5B643799"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_Ref161150501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_Ref161152627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4BA0858C" w14:textId="186B7016"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_Ref161150510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_Ref161152636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68301656"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「参加予定期間と来院回数」</w:t>
            </w:r>
          </w:p>
          <w:p w14:paraId="17D5D037"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565D3B" w:rsidRPr="00D63ED1" w14:paraId="52946C77" w14:textId="77777777" w:rsidTr="002A6072">
        <w:trPr>
          <w:trHeight w:val="2160"/>
        </w:trPr>
        <w:tc>
          <w:tcPr>
            <w:tcW w:w="1903" w:type="dxa"/>
          </w:tcPr>
          <w:p w14:paraId="4EFE9687"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w:t>
            </w:r>
            <w:r w:rsidRPr="00D63ED1">
              <w:rPr>
                <w:rFonts w:ascii="HG丸ｺﾞｼｯｸM-PRO" w:eastAsia="HG丸ｺﾞｼｯｸM-PRO" w:hAnsi="HG丸ｺﾞｼｯｸM-PRO" w:cs="Arial"/>
                <w:bCs/>
                <w:color w:val="000000"/>
                <w:szCs w:val="21"/>
              </w:rPr>
              <w:t>8</w:t>
            </w:r>
            <w:r w:rsidRPr="00D63ED1">
              <w:rPr>
                <w:rFonts w:ascii="HG丸ｺﾞｼｯｸM-PRO" w:eastAsia="HG丸ｺﾞｼｯｸM-PRO" w:hAnsi="HG丸ｺﾞｼｯｸM-PRO" w:cs="Arial" w:hint="eastAsia"/>
                <w:bCs/>
                <w:color w:val="000000"/>
                <w:szCs w:val="21"/>
              </w:rPr>
              <w:t>),9)</w:t>
            </w:r>
          </w:p>
        </w:tc>
        <w:tc>
          <w:tcPr>
            <w:tcW w:w="851" w:type="dxa"/>
          </w:tcPr>
          <w:p w14:paraId="17E1A432"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-(8)</w:t>
            </w:r>
          </w:p>
        </w:tc>
        <w:tc>
          <w:tcPr>
            <w:tcW w:w="3016" w:type="dxa"/>
          </w:tcPr>
          <w:p w14:paraId="4664C75D"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への参加は被験者の自由意思によるものであり、被験者又はその代諾者は、被験者の治験への参加を随時拒否又は撤回することができること。また、拒否・撤回によって被験者が不利な扱いを受けたり、治験に参加しない場合に受けるべき利益を失うことはないこと</w:t>
            </w:r>
          </w:p>
        </w:tc>
        <w:tc>
          <w:tcPr>
            <w:tcW w:w="1933" w:type="dxa"/>
          </w:tcPr>
          <w:p w14:paraId="23411347" w14:textId="228DA48E" w:rsidR="00565D3B" w:rsidRPr="00D63ED1" w:rsidRDefault="00565D3B"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_Ref161150521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B-2-1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_Ref161152647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10</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3" w:type="dxa"/>
          </w:tcPr>
          <w:p w14:paraId="128D5221" w14:textId="55CD8F4C"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1行目～</w:t>
            </w:r>
            <w:r w:rsidR="00A80309" w:rsidRPr="00D63ED1">
              <w:rPr>
                <w:rFonts w:ascii="HG丸ｺﾞｼｯｸM-PRO" w:eastAsia="HG丸ｺﾞｼｯｸM-PRO" w:hAnsi="HG丸ｺﾞｼｯｸM-PRO" w:cs="Arial"/>
                <w:bCs/>
                <w:color w:val="000000"/>
                <w:sz w:val="18"/>
                <w:szCs w:val="18"/>
              </w:rPr>
              <w:t>10</w:t>
            </w:r>
            <w:r w:rsidRPr="00D63ED1">
              <w:rPr>
                <w:rFonts w:ascii="HG丸ｺﾞｼｯｸM-PRO" w:eastAsia="HG丸ｺﾞｼｯｸM-PRO" w:hAnsi="HG丸ｺﾞｼｯｸM-PRO" w:cs="Arial" w:hint="eastAsia"/>
                <w:bCs/>
                <w:color w:val="000000"/>
                <w:sz w:val="18"/>
                <w:szCs w:val="18"/>
              </w:rPr>
              <w:t>行目</w:t>
            </w:r>
          </w:p>
        </w:tc>
      </w:tr>
      <w:tr w:rsidR="00565D3B" w:rsidRPr="00D63ED1" w14:paraId="587794B0" w14:textId="77777777" w:rsidTr="002A6072">
        <w:trPr>
          <w:trHeight w:val="307"/>
        </w:trPr>
        <w:tc>
          <w:tcPr>
            <w:tcW w:w="1903" w:type="dxa"/>
          </w:tcPr>
          <w:p w14:paraId="2311FF14"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0</w:t>
            </w:r>
            <w:r w:rsidRPr="00D63ED1">
              <w:rPr>
                <w:rFonts w:ascii="HG丸ｺﾞｼｯｸM-PRO" w:eastAsia="HG丸ｺﾞｼｯｸM-PRO" w:hAnsi="HG丸ｺﾞｼｯｸM-PRO" w:cs="Arial" w:hint="eastAsia"/>
                <w:bCs/>
                <w:color w:val="000000"/>
                <w:szCs w:val="21"/>
              </w:rPr>
              <w:t>)</w:t>
            </w:r>
          </w:p>
        </w:tc>
        <w:tc>
          <w:tcPr>
            <w:tcW w:w="851" w:type="dxa"/>
          </w:tcPr>
          <w:p w14:paraId="047360AF" w14:textId="77777777" w:rsidR="00565D3B" w:rsidRPr="00D63ED1" w:rsidRDefault="00565D3B" w:rsidP="009A4F78">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-(9)</w:t>
            </w:r>
          </w:p>
        </w:tc>
        <w:tc>
          <w:tcPr>
            <w:tcW w:w="3016" w:type="dxa"/>
          </w:tcPr>
          <w:p w14:paraId="5950D8D0" w14:textId="77777777" w:rsidR="00565D3B" w:rsidRPr="00D63ED1" w:rsidRDefault="00565D3B" w:rsidP="009A4F78">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モニター、監査担当者、治験審査委員会等及び規制当局が医療に係る原資料を閲覧できること。その際、被験者の秘密は保全されるこ</w:t>
            </w:r>
            <w:r w:rsidRPr="00D63ED1">
              <w:rPr>
                <w:rFonts w:ascii="HG丸ｺﾞｼｯｸM-PRO" w:eastAsia="HG丸ｺﾞｼｯｸM-PRO" w:hAnsi="HG丸ｺﾞｼｯｸM-PRO" w:cs="Arial" w:hint="eastAsia"/>
                <w:bCs/>
                <w:color w:val="000000"/>
                <w:sz w:val="18"/>
                <w:szCs w:val="18"/>
              </w:rPr>
              <w:lastRenderedPageBreak/>
              <w:t>と。</w:t>
            </w:r>
          </w:p>
        </w:tc>
        <w:tc>
          <w:tcPr>
            <w:tcW w:w="1933" w:type="dxa"/>
          </w:tcPr>
          <w:p w14:paraId="0D9A8918" w14:textId="391B2B6E" w:rsidR="00565D3B" w:rsidRPr="00D63ED1" w:rsidRDefault="00892E3F" w:rsidP="009A4F78">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lastRenderedPageBreak/>
              <w:fldChar w:fldCharType="begin"/>
            </w:r>
            <w:r w:rsidRPr="00D63ED1">
              <w:rPr>
                <w:rFonts w:ascii="HG丸ｺﾞｼｯｸM-PRO" w:eastAsia="HG丸ｺﾞｼｯｸM-PRO" w:hAnsi="HG丸ｺﾞｼｯｸM-PRO" w:cs="Arial"/>
                <w:bCs/>
                <w:color w:val="000000"/>
                <w:szCs w:val="21"/>
              </w:rPr>
              <w:instrText xml:space="preserve"> REF _Ref167444017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D-4</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r w:rsidR="00565D3B" w:rsidRPr="00D63ED1">
              <w:rPr>
                <w:rFonts w:ascii="HG丸ｺﾞｼｯｸM-PRO" w:eastAsia="HG丸ｺﾞｼｯｸM-PRO" w:hAnsi="HG丸ｺﾞｼｯｸM-PRO" w:cs="Arial"/>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PAGEREF _Ref167444017 \h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33</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3" w:type="dxa"/>
          </w:tcPr>
          <w:p w14:paraId="7C8A15E9" w14:textId="77777777" w:rsidR="00565D3B" w:rsidRPr="00D63ED1" w:rsidRDefault="00565D3B" w:rsidP="009A4F78">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1行目～</w:t>
            </w:r>
            <w:r w:rsidRPr="00D63ED1">
              <w:rPr>
                <w:rFonts w:ascii="HG丸ｺﾞｼｯｸM-PRO" w:eastAsia="HG丸ｺﾞｼｯｸM-PRO" w:hAnsi="HG丸ｺﾞｼｯｸM-PRO" w:cs="Arial"/>
                <w:bCs/>
                <w:color w:val="000000"/>
                <w:sz w:val="18"/>
                <w:szCs w:val="18"/>
              </w:rPr>
              <w:t>9</w:t>
            </w:r>
            <w:r w:rsidRPr="00D63ED1">
              <w:rPr>
                <w:rFonts w:ascii="HG丸ｺﾞｼｯｸM-PRO" w:eastAsia="HG丸ｺﾞｼｯｸM-PRO" w:hAnsi="HG丸ｺﾞｼｯｸM-PRO" w:cs="Arial" w:hint="eastAsia"/>
                <w:bCs/>
                <w:color w:val="000000"/>
                <w:sz w:val="18"/>
                <w:szCs w:val="18"/>
              </w:rPr>
              <w:t>行目</w:t>
            </w:r>
          </w:p>
        </w:tc>
      </w:tr>
    </w:tbl>
    <w:p w14:paraId="0EC12250" w14:textId="77777777" w:rsidR="00096020" w:rsidRPr="00D63ED1" w:rsidRDefault="00096020" w:rsidP="00096020">
      <w:pPr>
        <w:spacing w:line="360" w:lineRule="exact"/>
        <w:ind w:rightChars="803" w:right="1686"/>
        <w:jc w:val="left"/>
        <w:rPr>
          <w:rFonts w:ascii="HG丸ｺﾞｼｯｸM-PRO" w:eastAsia="HG丸ｺﾞｼｯｸM-PRO" w:hAnsi="HG丸ｺﾞｼｯｸM-PRO"/>
        </w:rPr>
      </w:pPr>
      <w:r w:rsidRPr="00D63ED1">
        <w:rPr>
          <w:rFonts w:ascii="HG丸ｺﾞｼｯｸM-PRO" w:eastAsia="HG丸ｺﾞｼｯｸM-PRO" w:hAnsi="HG丸ｺﾞｼｯｸM-PRO" w:cs="Arial" w:hint="eastAsia"/>
          <w:bCs/>
          <w:color w:val="000000"/>
          <w:sz w:val="22"/>
          <w:szCs w:val="22"/>
        </w:rPr>
        <w:t>＊</w:t>
      </w:r>
      <w:r w:rsidRPr="00D63ED1">
        <w:rPr>
          <w:rFonts w:ascii="HG丸ｺﾞｼｯｸM-PRO" w:eastAsia="HG丸ｺﾞｼｯｸM-PRO" w:hAnsi="HG丸ｺﾞｼｯｸM-PRO" w:cs="Arial" w:hint="eastAsia"/>
          <w:b/>
          <w:bCs/>
          <w:color w:val="000000"/>
          <w:sz w:val="22"/>
          <w:szCs w:val="22"/>
        </w:rPr>
        <w:t>行数は該当セクション本文開始から数えている。なお、空白の行は含めない。</w:t>
      </w:r>
    </w:p>
    <w:tbl>
      <w:tblPr>
        <w:tblStyle w:val="af7"/>
        <w:tblW w:w="9651" w:type="dxa"/>
        <w:tblLook w:val="04A0" w:firstRow="1" w:lastRow="0" w:firstColumn="1" w:lastColumn="0" w:noHBand="0" w:noVBand="1"/>
      </w:tblPr>
      <w:tblGrid>
        <w:gridCol w:w="1888"/>
        <w:gridCol w:w="851"/>
        <w:gridCol w:w="3030"/>
        <w:gridCol w:w="1934"/>
        <w:gridCol w:w="1948"/>
      </w:tblGrid>
      <w:tr w:rsidR="00565D3B" w:rsidRPr="00D63ED1" w14:paraId="396055B1" w14:textId="77777777" w:rsidTr="000B5D3C">
        <w:trPr>
          <w:cantSplit/>
          <w:trHeight w:val="320"/>
          <w:tblHeader/>
        </w:trPr>
        <w:tc>
          <w:tcPr>
            <w:tcW w:w="1888" w:type="dxa"/>
            <w:shd w:val="clear" w:color="auto" w:fill="E2EFD9" w:themeFill="accent6" w:themeFillTint="33"/>
          </w:tcPr>
          <w:p w14:paraId="463353E0"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r w:rsidRPr="00D63ED1">
              <w:rPr>
                <w:rFonts w:ascii="HG丸ｺﾞｼｯｸM-PRO" w:eastAsia="HG丸ｺﾞｼｯｸM-PRO" w:hAnsi="HG丸ｺﾞｼｯｸM-PRO" w:cs="Arial" w:hint="eastAsia"/>
                <w:b/>
                <w:color w:val="000000"/>
                <w:szCs w:val="21"/>
              </w:rPr>
              <w:t>GCP条文</w:t>
            </w:r>
          </w:p>
        </w:tc>
        <w:tc>
          <w:tcPr>
            <w:tcW w:w="3881" w:type="dxa"/>
            <w:gridSpan w:val="2"/>
            <w:shd w:val="clear" w:color="auto" w:fill="E2EFD9" w:themeFill="accent6" w:themeFillTint="33"/>
          </w:tcPr>
          <w:p w14:paraId="3A2582B4"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r w:rsidRPr="00D63ED1">
              <w:rPr>
                <w:rFonts w:ascii="HG丸ｺﾞｼｯｸM-PRO" w:eastAsia="HG丸ｺﾞｼｯｸM-PRO" w:hAnsi="HG丸ｺﾞｼｯｸM-PRO" w:cs="Arial" w:hint="eastAsia"/>
                <w:b/>
                <w:color w:val="000000"/>
                <w:szCs w:val="21"/>
              </w:rPr>
              <w:t>ガイダンス第1項</w:t>
            </w:r>
          </w:p>
        </w:tc>
        <w:tc>
          <w:tcPr>
            <w:tcW w:w="3882" w:type="dxa"/>
            <w:gridSpan w:val="2"/>
            <w:shd w:val="clear" w:color="auto" w:fill="E2EFD9" w:themeFill="accent6" w:themeFillTint="33"/>
          </w:tcPr>
          <w:p w14:paraId="4C14146C" w14:textId="77777777" w:rsidR="00565D3B" w:rsidRPr="00D63ED1" w:rsidRDefault="00565D3B" w:rsidP="009A4F78">
            <w:pPr>
              <w:spacing w:line="360" w:lineRule="exact"/>
              <w:ind w:right="-1"/>
              <w:rPr>
                <w:rFonts w:ascii="HG丸ｺﾞｼｯｸM-PRO" w:eastAsia="HG丸ｺﾞｼｯｸM-PRO" w:hAnsi="HG丸ｺﾞｼｯｸM-PRO" w:cs="Arial"/>
                <w:b/>
                <w:color w:val="000000"/>
                <w:szCs w:val="21"/>
              </w:rPr>
            </w:pPr>
            <w:r w:rsidRPr="00D63ED1">
              <w:rPr>
                <w:rFonts w:ascii="HG丸ｺﾞｼｯｸM-PRO" w:eastAsia="HG丸ｺﾞｼｯｸM-PRO" w:hAnsi="HG丸ｺﾞｼｯｸM-PRO" w:cs="Arial" w:hint="eastAsia"/>
                <w:b/>
                <w:color w:val="000000"/>
                <w:szCs w:val="21"/>
              </w:rPr>
              <w:t>共通テンプレート該当箇所</w:t>
            </w:r>
            <w:r w:rsidRPr="00D63ED1">
              <w:rPr>
                <w:rFonts w:ascii="HG丸ｺﾞｼｯｸM-PRO" w:eastAsia="HG丸ｺﾞｼｯｸM-PRO" w:hAnsi="HG丸ｺﾞｼｯｸM-PRO" w:cs="Arial" w:hint="eastAsia"/>
                <w:b/>
                <w:color w:val="000000"/>
                <w:szCs w:val="21"/>
                <w:vertAlign w:val="superscript"/>
              </w:rPr>
              <w:t>＊</w:t>
            </w:r>
          </w:p>
        </w:tc>
      </w:tr>
      <w:tr w:rsidR="000B5D3C" w:rsidRPr="00D63ED1" w14:paraId="7E0B50DC" w14:textId="77777777" w:rsidTr="000B5D3C">
        <w:trPr>
          <w:cantSplit/>
          <w:trHeight w:val="307"/>
        </w:trPr>
        <w:tc>
          <w:tcPr>
            <w:tcW w:w="1888" w:type="dxa"/>
          </w:tcPr>
          <w:p w14:paraId="3FC434B4"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0</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6526A937"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-(9)</w:t>
            </w:r>
          </w:p>
        </w:tc>
        <w:tc>
          <w:tcPr>
            <w:tcW w:w="3030" w:type="dxa"/>
            <w:tcBorders>
              <w:left w:val="single" w:sz="4" w:space="0" w:color="auto"/>
            </w:tcBorders>
          </w:tcPr>
          <w:p w14:paraId="17369C4B"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同意文書に被験者又はその代諾者が署名することによって閲覧を認めたことになること</w:t>
            </w:r>
          </w:p>
        </w:tc>
        <w:tc>
          <w:tcPr>
            <w:tcW w:w="1934" w:type="dxa"/>
            <w:tcBorders>
              <w:right w:val="single" w:sz="4" w:space="0" w:color="auto"/>
            </w:tcBorders>
          </w:tcPr>
          <w:p w14:paraId="25169FA5" w14:textId="0BBD120E"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_Ref167444017 \r \h </w:instrText>
            </w:r>
            <w:r w:rsidR="00794B04" w:rsidRP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D-4</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r w:rsidR="00565D3B" w:rsidRPr="00D63ED1">
              <w:rPr>
                <w:rFonts w:ascii="HG丸ｺﾞｼｯｸM-PRO" w:eastAsia="HG丸ｺﾞｼｯｸM-PRO" w:hAnsi="HG丸ｺﾞｼｯｸM-PRO" w:cs="Arial"/>
                <w:bCs/>
                <w:color w:val="000000"/>
                <w:szCs w:val="21"/>
              </w:rPr>
              <w:t>P.</w:t>
            </w:r>
            <w:r w:rsidR="00501747" w:rsidRPr="00D63ED1">
              <w:rPr>
                <w:rFonts w:ascii="HG丸ｺﾞｼｯｸM-PRO" w:eastAsia="HG丸ｺﾞｼｯｸM-PRO" w:hAnsi="HG丸ｺﾞｼｯｸM-PRO" w:cs="Arial"/>
                <w:bCs/>
                <w:color w:val="000000"/>
                <w:szCs w:val="21"/>
              </w:rPr>
              <w:t xml:space="preserve"> </w:t>
            </w:r>
            <w:r w:rsidR="001E5A0B" w:rsidRPr="00D63ED1">
              <w:rPr>
                <w:rFonts w:ascii="HG丸ｺﾞｼｯｸM-PRO" w:eastAsia="HG丸ｺﾞｼｯｸM-PRO" w:hAnsi="HG丸ｺﾞｼｯｸM-PRO" w:cs="Arial"/>
                <w:bCs/>
                <w:color w:val="000000"/>
                <w:szCs w:val="21"/>
              </w:rPr>
              <w:fldChar w:fldCharType="begin"/>
            </w:r>
            <w:r w:rsidR="001E5A0B" w:rsidRPr="00D63ED1">
              <w:rPr>
                <w:rFonts w:ascii="HG丸ｺﾞｼｯｸM-PRO" w:eastAsia="HG丸ｺﾞｼｯｸM-PRO" w:hAnsi="HG丸ｺﾞｼｯｸM-PRO" w:cs="Arial"/>
                <w:bCs/>
                <w:color w:val="000000"/>
                <w:szCs w:val="21"/>
              </w:rPr>
              <w:instrText xml:space="preserve"> PAGEREF _Ref167444017 \h </w:instrText>
            </w:r>
            <w:r w:rsidR="001E5A0B" w:rsidRPr="00D63ED1">
              <w:rPr>
                <w:rFonts w:ascii="HG丸ｺﾞｼｯｸM-PRO" w:eastAsia="HG丸ｺﾞｼｯｸM-PRO" w:hAnsi="HG丸ｺﾞｼｯｸM-PRO" w:cs="Arial"/>
                <w:bCs/>
                <w:color w:val="000000"/>
                <w:szCs w:val="21"/>
              </w:rPr>
            </w:r>
            <w:r w:rsidR="001E5A0B"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33</w:t>
            </w:r>
            <w:r w:rsidR="001E5A0B"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6FF751D5" w14:textId="49FF2A01"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3</w:t>
            </w:r>
            <w:r w:rsidR="00A80309" w:rsidRPr="00D63ED1">
              <w:rPr>
                <w:rFonts w:ascii="HG丸ｺﾞｼｯｸM-PRO" w:eastAsia="HG丸ｺﾞｼｯｸM-PRO" w:hAnsi="HG丸ｺﾞｼｯｸM-PRO" w:cs="Arial"/>
                <w:bCs/>
                <w:color w:val="000000"/>
                <w:sz w:val="18"/>
                <w:szCs w:val="18"/>
              </w:rPr>
              <w:t>6</w:t>
            </w:r>
            <w:r w:rsidRPr="00D63ED1">
              <w:rPr>
                <w:rFonts w:ascii="HG丸ｺﾞｼｯｸM-PRO" w:eastAsia="HG丸ｺﾞｼｯｸM-PRO" w:hAnsi="HG丸ｺﾞｼｯｸM-PRO" w:cs="Arial" w:hint="eastAsia"/>
                <w:bCs/>
                <w:color w:val="000000"/>
                <w:sz w:val="18"/>
                <w:szCs w:val="18"/>
              </w:rPr>
              <w:t>行目～</w:t>
            </w:r>
            <w:r w:rsidR="00A80309" w:rsidRPr="00D63ED1">
              <w:rPr>
                <w:rFonts w:ascii="HG丸ｺﾞｼｯｸM-PRO" w:eastAsia="HG丸ｺﾞｼｯｸM-PRO" w:hAnsi="HG丸ｺﾞｼｯｸM-PRO" w:cs="Arial"/>
                <w:bCs/>
                <w:color w:val="000000"/>
                <w:sz w:val="18"/>
                <w:szCs w:val="18"/>
              </w:rPr>
              <w:t>37</w:t>
            </w:r>
            <w:r w:rsidRPr="00D63ED1">
              <w:rPr>
                <w:rFonts w:ascii="HG丸ｺﾞｼｯｸM-PRO" w:eastAsia="HG丸ｺﾞｼｯｸM-PRO" w:hAnsi="HG丸ｺﾞｼｯｸM-PRO" w:cs="Arial" w:hint="eastAsia"/>
                <w:bCs/>
                <w:color w:val="000000"/>
                <w:sz w:val="18"/>
                <w:szCs w:val="18"/>
              </w:rPr>
              <w:t>行目</w:t>
            </w:r>
          </w:p>
        </w:tc>
      </w:tr>
      <w:tr w:rsidR="000B5D3C" w:rsidRPr="00D63ED1" w14:paraId="75984641" w14:textId="77777777" w:rsidTr="000B5D3C">
        <w:trPr>
          <w:cantSplit/>
          <w:trHeight w:val="307"/>
        </w:trPr>
        <w:tc>
          <w:tcPr>
            <w:tcW w:w="1888" w:type="dxa"/>
          </w:tcPr>
          <w:p w14:paraId="132A0B20"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1</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4EF98033"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-(10)</w:t>
            </w:r>
          </w:p>
        </w:tc>
        <w:tc>
          <w:tcPr>
            <w:tcW w:w="3030" w:type="dxa"/>
            <w:tcBorders>
              <w:left w:val="single" w:sz="4" w:space="0" w:color="auto"/>
            </w:tcBorders>
          </w:tcPr>
          <w:p w14:paraId="54B7F97F"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治験の結果が公表される場合であっても、被験者の秘密は保全されること</w:t>
            </w:r>
          </w:p>
        </w:tc>
        <w:tc>
          <w:tcPr>
            <w:tcW w:w="1934" w:type="dxa"/>
            <w:tcBorders>
              <w:right w:val="single" w:sz="4" w:space="0" w:color="auto"/>
            </w:tcBorders>
          </w:tcPr>
          <w:p w14:paraId="30EB563A" w14:textId="3DEFB098"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_Ref167444017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D-4</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r w:rsidR="00565D3B" w:rsidRPr="00D63ED1">
              <w:rPr>
                <w:rFonts w:ascii="HG丸ｺﾞｼｯｸM-PRO" w:eastAsia="HG丸ｺﾞｼｯｸM-PRO" w:hAnsi="HG丸ｺﾞｼｯｸM-PRO" w:cs="Arial"/>
                <w:bCs/>
                <w:color w:val="000000"/>
                <w:szCs w:val="21"/>
              </w:rPr>
              <w:t>P.</w:t>
            </w:r>
            <w:r w:rsidR="00501747" w:rsidRPr="00D63ED1">
              <w:rPr>
                <w:rStyle w:val="af1"/>
                <w:rFonts w:ascii="HG丸ｺﾞｼｯｸM-PRO" w:eastAsia="HG丸ｺﾞｼｯｸM-PRO" w:hAnsi="HG丸ｺﾞｼｯｸM-PRO"/>
              </w:rPr>
              <w:t xml:space="preserve"> </w:t>
            </w:r>
            <w:r w:rsidR="00501747" w:rsidRPr="00D63ED1">
              <w:rPr>
                <w:rFonts w:ascii="HG丸ｺﾞｼｯｸM-PRO" w:eastAsia="HG丸ｺﾞｼｯｸM-PRO" w:hAnsi="HG丸ｺﾞｼｯｸM-PRO" w:cs="Arial"/>
                <w:bCs/>
                <w:color w:val="000000"/>
                <w:szCs w:val="21"/>
              </w:rPr>
              <w:fldChar w:fldCharType="begin"/>
            </w:r>
            <w:r w:rsidR="00501747" w:rsidRPr="00D63ED1">
              <w:rPr>
                <w:rFonts w:ascii="HG丸ｺﾞｼｯｸM-PRO" w:eastAsia="HG丸ｺﾞｼｯｸM-PRO" w:hAnsi="HG丸ｺﾞｼｯｸM-PRO" w:cs="Arial"/>
                <w:bCs/>
                <w:color w:val="000000"/>
                <w:szCs w:val="21"/>
              </w:rPr>
              <w:instrText xml:space="preserve"> PAGEREF _Ref167444017 \h </w:instrText>
            </w:r>
            <w:r w:rsidR="00501747" w:rsidRPr="00D63ED1">
              <w:rPr>
                <w:rFonts w:ascii="HG丸ｺﾞｼｯｸM-PRO" w:eastAsia="HG丸ｺﾞｼｯｸM-PRO" w:hAnsi="HG丸ｺﾞｼｯｸM-PRO" w:cs="Arial"/>
                <w:bCs/>
                <w:color w:val="000000"/>
                <w:szCs w:val="21"/>
              </w:rPr>
            </w:r>
            <w:r w:rsidR="00501747"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33</w:t>
            </w:r>
            <w:r w:rsidR="00501747"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4F57C7C9" w14:textId="5CDCA7EB"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26行目～</w:t>
            </w:r>
            <w:r w:rsidR="00302F10" w:rsidRPr="00D63ED1">
              <w:rPr>
                <w:rFonts w:ascii="HG丸ｺﾞｼｯｸM-PRO" w:eastAsia="HG丸ｺﾞｼｯｸM-PRO" w:hAnsi="HG丸ｺﾞｼｯｸM-PRO" w:cs="Arial"/>
                <w:bCs/>
                <w:color w:val="000000"/>
                <w:sz w:val="18"/>
                <w:szCs w:val="18"/>
              </w:rPr>
              <w:t>30</w:t>
            </w:r>
            <w:r w:rsidRPr="00D63ED1">
              <w:rPr>
                <w:rFonts w:ascii="HG丸ｺﾞｼｯｸM-PRO" w:eastAsia="HG丸ｺﾞｼｯｸM-PRO" w:hAnsi="HG丸ｺﾞｼｯｸM-PRO" w:cs="Arial" w:hint="eastAsia"/>
                <w:bCs/>
                <w:color w:val="000000"/>
                <w:sz w:val="18"/>
                <w:szCs w:val="18"/>
              </w:rPr>
              <w:t>行目</w:t>
            </w:r>
          </w:p>
        </w:tc>
      </w:tr>
      <w:tr w:rsidR="000B5D3C" w:rsidRPr="00D63ED1" w14:paraId="61B78E87" w14:textId="77777777" w:rsidTr="000B5D3C">
        <w:trPr>
          <w:cantSplit/>
          <w:trHeight w:val="307"/>
        </w:trPr>
        <w:tc>
          <w:tcPr>
            <w:tcW w:w="1888" w:type="dxa"/>
          </w:tcPr>
          <w:p w14:paraId="6DCC1C74"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2</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4A6C7D42"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-(11)</w:t>
            </w:r>
          </w:p>
        </w:tc>
        <w:tc>
          <w:tcPr>
            <w:tcW w:w="3030" w:type="dxa"/>
            <w:tcBorders>
              <w:left w:val="single" w:sz="4" w:space="0" w:color="auto"/>
            </w:tcBorders>
          </w:tcPr>
          <w:p w14:paraId="3F0E3534"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被験者が治験及び被験者の権利に関してさらに情報の入手を希望する場合又は治験に関連する健康被害が生じた場合に照会すべき又は連絡をとるべき実施医療機関の相談窓口</w:t>
            </w:r>
          </w:p>
        </w:tc>
        <w:tc>
          <w:tcPr>
            <w:tcW w:w="1934" w:type="dxa"/>
            <w:tcBorders>
              <w:right w:val="single" w:sz="4" w:space="0" w:color="auto"/>
            </w:tcBorders>
          </w:tcPr>
          <w:p w14:paraId="1F1BD8C5" w14:textId="28087866"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_Ref161152209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_Ref161152686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0A57BEFB" w14:textId="5C529D44"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_Ref144913279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_Ref144913279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63466C9D"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「お問い合わせ先」</w:t>
            </w:r>
          </w:p>
          <w:p w14:paraId="1FC19D2D"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3079DF79" w14:textId="77777777" w:rsidTr="000B5D3C">
        <w:trPr>
          <w:cantSplit/>
          <w:trHeight w:val="307"/>
        </w:trPr>
        <w:tc>
          <w:tcPr>
            <w:tcW w:w="1888" w:type="dxa"/>
            <w:tcBorders>
              <w:bottom w:val="single" w:sz="4" w:space="0" w:color="auto"/>
            </w:tcBorders>
          </w:tcPr>
          <w:p w14:paraId="59E3C04F"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3</w:t>
            </w:r>
            <w:r w:rsidRPr="00D63ED1">
              <w:rPr>
                <w:rFonts w:ascii="HG丸ｺﾞｼｯｸM-PRO" w:eastAsia="HG丸ｺﾞｼｯｸM-PRO" w:hAnsi="HG丸ｺﾞｼｯｸM-PRO" w:cs="Arial" w:hint="eastAsia"/>
                <w:bCs/>
                <w:color w:val="000000"/>
                <w:szCs w:val="21"/>
              </w:rPr>
              <w:t>)</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4</w:t>
            </w:r>
            <w:r w:rsidRPr="00D63ED1">
              <w:rPr>
                <w:rFonts w:ascii="HG丸ｺﾞｼｯｸM-PRO" w:eastAsia="HG丸ｺﾞｼｯｸM-PRO" w:hAnsi="HG丸ｺﾞｼｯｸM-PRO" w:cs="Arial" w:hint="eastAsia"/>
                <w:bCs/>
                <w:color w:val="000000"/>
                <w:szCs w:val="21"/>
              </w:rPr>
              <w:t>)</w:t>
            </w:r>
          </w:p>
        </w:tc>
        <w:tc>
          <w:tcPr>
            <w:tcW w:w="851" w:type="dxa"/>
            <w:tcBorders>
              <w:bottom w:val="single" w:sz="4" w:space="0" w:color="auto"/>
              <w:right w:val="single" w:sz="4" w:space="0" w:color="auto"/>
            </w:tcBorders>
          </w:tcPr>
          <w:p w14:paraId="11558CCA"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-(12)</w:t>
            </w:r>
          </w:p>
        </w:tc>
        <w:tc>
          <w:tcPr>
            <w:tcW w:w="3030" w:type="dxa"/>
            <w:tcBorders>
              <w:left w:val="single" w:sz="4" w:space="0" w:color="auto"/>
              <w:bottom w:val="single" w:sz="4" w:space="0" w:color="auto"/>
            </w:tcBorders>
          </w:tcPr>
          <w:p w14:paraId="1A06DF0D"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治験に関連する健康被害が発生した場合に被験者が受けることのできる補償及び治療</w:t>
            </w:r>
          </w:p>
        </w:tc>
        <w:tc>
          <w:tcPr>
            <w:tcW w:w="1934" w:type="dxa"/>
            <w:tcBorders>
              <w:bottom w:val="single" w:sz="4" w:space="0" w:color="auto"/>
              <w:right w:val="single" w:sz="4" w:space="0" w:color="auto"/>
            </w:tcBorders>
          </w:tcPr>
          <w:p w14:paraId="14A7BC02" w14:textId="3606EA2D"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_Ref167444106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D-5</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_Ref167444106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34</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bottom w:val="single" w:sz="4" w:space="0" w:color="auto"/>
            </w:tcBorders>
          </w:tcPr>
          <w:p w14:paraId="01E45ABE"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6F85CDB6" w14:textId="77777777" w:rsidTr="000B5D3C">
        <w:trPr>
          <w:cantSplit/>
          <w:trHeight w:val="307"/>
        </w:trPr>
        <w:tc>
          <w:tcPr>
            <w:tcW w:w="1888" w:type="dxa"/>
            <w:tcBorders>
              <w:bottom w:val="single" w:sz="4" w:space="0" w:color="auto"/>
            </w:tcBorders>
          </w:tcPr>
          <w:p w14:paraId="4E7F047E"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5</w:t>
            </w:r>
            <w:r w:rsidRPr="00D63ED1">
              <w:rPr>
                <w:rFonts w:ascii="HG丸ｺﾞｼｯｸM-PRO" w:eastAsia="HG丸ｺﾞｼｯｸM-PRO" w:hAnsi="HG丸ｺﾞｼｯｸM-PRO" w:cs="Arial" w:hint="eastAsia"/>
                <w:bCs/>
                <w:color w:val="000000"/>
                <w:szCs w:val="21"/>
              </w:rPr>
              <w:t>)</w:t>
            </w:r>
          </w:p>
        </w:tc>
        <w:tc>
          <w:tcPr>
            <w:tcW w:w="851" w:type="dxa"/>
            <w:tcBorders>
              <w:bottom w:val="single" w:sz="4" w:space="0" w:color="auto"/>
              <w:right w:val="single" w:sz="4" w:space="0" w:color="auto"/>
            </w:tcBorders>
          </w:tcPr>
          <w:p w14:paraId="79DC36F4"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3</w:t>
            </w:r>
            <w:r w:rsidRPr="00D63ED1">
              <w:rPr>
                <w:rFonts w:ascii="HG丸ｺﾞｼｯｸM-PRO" w:eastAsia="HG丸ｺﾞｼｯｸM-PRO" w:hAnsi="HG丸ｺﾞｼｯｸM-PRO" w:cs="Arial"/>
                <w:bCs/>
                <w:color w:val="000000"/>
                <w:szCs w:val="21"/>
              </w:rPr>
              <w:t>,4</w:t>
            </w:r>
          </w:p>
        </w:tc>
        <w:tc>
          <w:tcPr>
            <w:tcW w:w="3030" w:type="dxa"/>
            <w:tcBorders>
              <w:left w:val="single" w:sz="4" w:space="0" w:color="auto"/>
              <w:bottom w:val="single" w:sz="4" w:space="0" w:color="auto"/>
            </w:tcBorders>
          </w:tcPr>
          <w:p w14:paraId="10351F09"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治験審査委員会に関する事項</w:t>
            </w:r>
          </w:p>
        </w:tc>
        <w:tc>
          <w:tcPr>
            <w:tcW w:w="1934" w:type="dxa"/>
            <w:tcBorders>
              <w:bottom w:val="single" w:sz="4" w:space="0" w:color="auto"/>
              <w:right w:val="single" w:sz="4" w:space="0" w:color="auto"/>
            </w:tcBorders>
          </w:tcPr>
          <w:p w14:paraId="60F4616D" w14:textId="60682491"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_Ref161152336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_Ref161152721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1A4A858A" w14:textId="41986498"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_Ref167444138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D-3</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_Ref167444138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32</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bottom w:val="single" w:sz="4" w:space="0" w:color="auto"/>
            </w:tcBorders>
          </w:tcPr>
          <w:p w14:paraId="37F1CB09"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lang w:eastAsia="zh-CN"/>
              </w:rPr>
            </w:pPr>
            <w:r w:rsidRPr="00D63ED1">
              <w:rPr>
                <w:rFonts w:ascii="HG丸ｺﾞｼｯｸM-PRO" w:eastAsia="HG丸ｺﾞｼｯｸM-PRO" w:hAnsi="HG丸ｺﾞｼｯｸM-PRO" w:cs="Arial" w:hint="eastAsia"/>
                <w:bCs/>
                <w:color w:val="000000"/>
                <w:sz w:val="18"/>
                <w:szCs w:val="18"/>
                <w:lang w:eastAsia="zh-CN"/>
              </w:rPr>
              <w:t>「治験審査委員会」</w:t>
            </w:r>
          </w:p>
          <w:p w14:paraId="5206F22F"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lang w:eastAsia="zh-CN"/>
              </w:rPr>
            </w:pPr>
            <w:r w:rsidRPr="00D63ED1">
              <w:rPr>
                <w:rFonts w:ascii="HG丸ｺﾞｼｯｸM-PRO" w:eastAsia="HG丸ｺﾞｼｯｸM-PRO" w:hAnsi="HG丸ｺﾞｼｯｸM-PRO" w:cs="Arial" w:hint="eastAsia"/>
                <w:bCs/>
                <w:color w:val="000000"/>
                <w:sz w:val="18"/>
                <w:szCs w:val="18"/>
                <w:lang w:eastAsia="zh-CN"/>
              </w:rPr>
              <w:t>―</w:t>
            </w:r>
          </w:p>
        </w:tc>
      </w:tr>
      <w:tr w:rsidR="000B5D3C" w:rsidRPr="00D63ED1" w14:paraId="2036EB04" w14:textId="77777777" w:rsidTr="000B5D3C">
        <w:trPr>
          <w:cantSplit/>
          <w:trHeight w:val="792"/>
        </w:trPr>
        <w:tc>
          <w:tcPr>
            <w:tcW w:w="1888" w:type="dxa"/>
            <w:tcBorders>
              <w:top w:val="single" w:sz="4" w:space="0" w:color="auto"/>
            </w:tcBorders>
          </w:tcPr>
          <w:p w14:paraId="7B31BABF"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6</w:t>
            </w:r>
            <w:r w:rsidRPr="00D63ED1">
              <w:rPr>
                <w:rFonts w:ascii="HG丸ｺﾞｼｯｸM-PRO" w:eastAsia="HG丸ｺﾞｼｯｸM-PRO" w:hAnsi="HG丸ｺﾞｼｯｸM-PRO" w:cs="Arial" w:hint="eastAsia"/>
                <w:bCs/>
                <w:color w:val="000000"/>
                <w:szCs w:val="21"/>
              </w:rPr>
              <w:t>)</w:t>
            </w:r>
          </w:p>
        </w:tc>
        <w:tc>
          <w:tcPr>
            <w:tcW w:w="851" w:type="dxa"/>
            <w:tcBorders>
              <w:top w:val="single" w:sz="4" w:space="0" w:color="auto"/>
              <w:right w:val="single" w:sz="4" w:space="0" w:color="auto"/>
            </w:tcBorders>
          </w:tcPr>
          <w:p w14:paraId="3DD62680"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6</w:t>
            </w:r>
            <w:r w:rsidRPr="00D63ED1">
              <w:rPr>
                <w:rFonts w:ascii="HG丸ｺﾞｼｯｸM-PRO" w:eastAsia="HG丸ｺﾞｼｯｸM-PRO" w:hAnsi="HG丸ｺﾞｼｯｸM-PRO" w:cs="Arial" w:hint="eastAsia"/>
                <w:bCs/>
                <w:color w:val="000000"/>
                <w:szCs w:val="21"/>
              </w:rPr>
              <w:t>)</w:t>
            </w:r>
          </w:p>
          <w:p w14:paraId="5B8FD2BE"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top w:val="single" w:sz="4" w:space="0" w:color="auto"/>
              <w:left w:val="single" w:sz="4" w:space="0" w:color="auto"/>
            </w:tcBorders>
          </w:tcPr>
          <w:p w14:paraId="37949F7C"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被験者が費用負担をする必要がある場合にはその内容</w:t>
            </w:r>
          </w:p>
        </w:tc>
        <w:tc>
          <w:tcPr>
            <w:tcW w:w="1934" w:type="dxa"/>
            <w:tcBorders>
              <w:top w:val="single" w:sz="4" w:space="0" w:color="auto"/>
              <w:right w:val="single" w:sz="4" w:space="0" w:color="auto"/>
            </w:tcBorders>
          </w:tcPr>
          <w:p w14:paraId="5BB7376E" w14:textId="4344D229"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_Ref167444170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D-1</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_Ref167444170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27</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top w:val="single" w:sz="4" w:space="0" w:color="auto"/>
              <w:left w:val="single" w:sz="4" w:space="0" w:color="auto"/>
            </w:tcBorders>
          </w:tcPr>
          <w:p w14:paraId="1ED65992"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表中“＜保険診療での負担費用＞一部があなたの負担となります”</w:t>
            </w:r>
          </w:p>
        </w:tc>
      </w:tr>
      <w:tr w:rsidR="000B5D3C" w:rsidRPr="00D63ED1" w14:paraId="5B8173CA" w14:textId="77777777" w:rsidTr="000B5D3C">
        <w:trPr>
          <w:cantSplit/>
          <w:trHeight w:val="307"/>
        </w:trPr>
        <w:tc>
          <w:tcPr>
            <w:tcW w:w="1888" w:type="dxa"/>
          </w:tcPr>
          <w:p w14:paraId="75E2BC09"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16549F55"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-(13)</w:t>
            </w:r>
          </w:p>
          <w:p w14:paraId="47712F4F"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left w:val="single" w:sz="4" w:space="0" w:color="auto"/>
            </w:tcBorders>
          </w:tcPr>
          <w:p w14:paraId="5C30C2B6"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治験に参加する予定の被験者数</w:t>
            </w:r>
          </w:p>
        </w:tc>
        <w:tc>
          <w:tcPr>
            <w:tcW w:w="1934" w:type="dxa"/>
            <w:tcBorders>
              <w:right w:val="single" w:sz="4" w:space="0" w:color="auto"/>
            </w:tcBorders>
          </w:tcPr>
          <w:p w14:paraId="55AAB83A" w14:textId="4608664E"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_Ref161152351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A-1</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_Ref161152795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p w14:paraId="116A696E" w14:textId="77DA2D81"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_Ref161152357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_Ref161152803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3A5B6B11"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「参加予定人数」</w:t>
            </w:r>
          </w:p>
          <w:p w14:paraId="6027374D"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18F446F1" w14:textId="77777777" w:rsidTr="000B5D3C">
        <w:trPr>
          <w:cantSplit/>
          <w:trHeight w:val="307"/>
        </w:trPr>
        <w:tc>
          <w:tcPr>
            <w:tcW w:w="1888" w:type="dxa"/>
          </w:tcPr>
          <w:p w14:paraId="1043FF07"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1B9B5F93"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4</w:t>
            </w:r>
            <w:r w:rsidRPr="00D63ED1">
              <w:rPr>
                <w:rFonts w:ascii="HG丸ｺﾞｼｯｸM-PRO" w:eastAsia="HG丸ｺﾞｼｯｸM-PRO" w:hAnsi="HG丸ｺﾞｼｯｸM-PRO" w:cs="Arial" w:hint="eastAsia"/>
                <w:bCs/>
                <w:color w:val="000000"/>
                <w:szCs w:val="21"/>
              </w:rPr>
              <w:t>)</w:t>
            </w:r>
          </w:p>
          <w:p w14:paraId="32AE4E70"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left w:val="single" w:sz="4" w:space="0" w:color="auto"/>
            </w:tcBorders>
          </w:tcPr>
          <w:p w14:paraId="6403F5D4"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治験への参加の継続について被験者又はその代諾者の意思に影響を与える可能性のある情報が得られた場合には速やかに被験者又はその代諾者に伝えること</w:t>
            </w:r>
          </w:p>
        </w:tc>
        <w:tc>
          <w:tcPr>
            <w:tcW w:w="1934" w:type="dxa"/>
            <w:tcBorders>
              <w:right w:val="single" w:sz="4" w:space="0" w:color="auto"/>
            </w:tcBorders>
          </w:tcPr>
          <w:p w14:paraId="06FAA960" w14:textId="52C82ACA"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_Ref161152364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B-2-2</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_Ref161152813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10</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594075CE"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425D89BA" w14:textId="77777777" w:rsidTr="000B5D3C">
        <w:trPr>
          <w:cantSplit/>
          <w:trHeight w:val="307"/>
        </w:trPr>
        <w:tc>
          <w:tcPr>
            <w:tcW w:w="1888" w:type="dxa"/>
          </w:tcPr>
          <w:p w14:paraId="6E523CA0"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63ECC55A"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5</w:t>
            </w:r>
            <w:r w:rsidRPr="00D63ED1">
              <w:rPr>
                <w:rFonts w:ascii="HG丸ｺﾞｼｯｸM-PRO" w:eastAsia="HG丸ｺﾞｼｯｸM-PRO" w:hAnsi="HG丸ｺﾞｼｯｸM-PRO" w:cs="Arial" w:hint="eastAsia"/>
                <w:bCs/>
                <w:color w:val="000000"/>
                <w:szCs w:val="21"/>
              </w:rPr>
              <w:t>)</w:t>
            </w:r>
          </w:p>
          <w:p w14:paraId="0D5BF806"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left w:val="single" w:sz="4" w:space="0" w:color="auto"/>
            </w:tcBorders>
          </w:tcPr>
          <w:p w14:paraId="1C46A7FE"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治験への参加を中止させる場合の条件又は理由</w:t>
            </w:r>
          </w:p>
        </w:tc>
        <w:tc>
          <w:tcPr>
            <w:tcW w:w="1934" w:type="dxa"/>
            <w:tcBorders>
              <w:right w:val="single" w:sz="4" w:space="0" w:color="auto"/>
            </w:tcBorders>
          </w:tcPr>
          <w:p w14:paraId="5DA77C62" w14:textId="5C0A5BC8" w:rsidR="00565D3B" w:rsidRPr="00D63ED1" w:rsidRDefault="00565D3B"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_Ref161152375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C-7</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_Ref161152822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23</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7D5BB5E2"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5E39871A" w14:textId="77777777" w:rsidTr="000B5D3C">
        <w:trPr>
          <w:cantSplit/>
          <w:trHeight w:val="307"/>
        </w:trPr>
        <w:tc>
          <w:tcPr>
            <w:tcW w:w="1888" w:type="dxa"/>
          </w:tcPr>
          <w:p w14:paraId="19796A55"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第51条 1-1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61F0F679"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p w14:paraId="742C779D" w14:textId="77777777" w:rsidR="00565D3B" w:rsidRPr="00D63ED1" w:rsidRDefault="00565D3B" w:rsidP="000B6C79">
            <w:pPr>
              <w:spacing w:line="360" w:lineRule="exact"/>
              <w:ind w:right="-1"/>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left w:val="single" w:sz="4" w:space="0" w:color="auto"/>
            </w:tcBorders>
          </w:tcPr>
          <w:p w14:paraId="68F5C54F" w14:textId="77777777" w:rsidR="00565D3B" w:rsidRPr="00D63ED1" w:rsidRDefault="00565D3B" w:rsidP="000B6C79">
            <w:pPr>
              <w:spacing w:line="360" w:lineRule="exact"/>
              <w:ind w:right="-1"/>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被験者に金銭等が支払われる場合にはその内容（支払額算定の取決め等）</w:t>
            </w:r>
          </w:p>
        </w:tc>
        <w:tc>
          <w:tcPr>
            <w:tcW w:w="1934" w:type="dxa"/>
            <w:tcBorders>
              <w:right w:val="single" w:sz="4" w:space="0" w:color="auto"/>
            </w:tcBorders>
          </w:tcPr>
          <w:p w14:paraId="379F4A88" w14:textId="5C739A21" w:rsidR="00565D3B" w:rsidRPr="00D63ED1" w:rsidRDefault="00892E3F" w:rsidP="000B6C79">
            <w:pPr>
              <w:spacing w:line="360" w:lineRule="exact"/>
              <w:ind w:right="-1"/>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REF _Ref167444201 \r \h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D-2</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_Ref167444201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30</w:t>
            </w:r>
            <w:r w:rsidRPr="00D63ED1">
              <w:rPr>
                <w:rFonts w:ascii="HG丸ｺﾞｼｯｸM-PRO" w:eastAsia="HG丸ｺﾞｼｯｸM-PRO" w:hAnsi="HG丸ｺﾞｼｯｸM-PRO" w:cs="Arial"/>
                <w:bCs/>
                <w:color w:val="000000"/>
                <w:szCs w:val="21"/>
              </w:rPr>
              <w:fldChar w:fldCharType="end"/>
            </w:r>
            <w:r w:rsidR="00565D3B"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74FB0D48" w14:textId="77777777" w:rsidR="00565D3B" w:rsidRPr="00D63ED1" w:rsidRDefault="00565D3B" w:rsidP="000B6C79">
            <w:pPr>
              <w:spacing w:line="360" w:lineRule="exact"/>
              <w:ind w:right="-1"/>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r w:rsidR="000B5D3C" w:rsidRPr="00D63ED1" w14:paraId="6255DE43" w14:textId="77777777" w:rsidTr="000B5D3C">
        <w:trPr>
          <w:cantSplit/>
          <w:trHeight w:val="307"/>
        </w:trPr>
        <w:tc>
          <w:tcPr>
            <w:tcW w:w="1888" w:type="dxa"/>
          </w:tcPr>
          <w:p w14:paraId="6000EBB3" w14:textId="77777777" w:rsidR="00565D3B" w:rsidRPr="00D63ED1" w:rsidRDefault="00565D3B" w:rsidP="000B6C79">
            <w:pPr>
              <w:spacing w:line="360" w:lineRule="exac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lastRenderedPageBreak/>
              <w:t>第51条 1-1</w:t>
            </w:r>
            <w:r w:rsidRPr="00D63ED1">
              <w:rPr>
                <w:rFonts w:ascii="HG丸ｺﾞｼｯｸM-PRO" w:eastAsia="HG丸ｺﾞｼｯｸM-PRO" w:hAnsi="HG丸ｺﾞｼｯｸM-PRO" w:cs="Arial"/>
                <w:bCs/>
                <w:color w:val="000000"/>
                <w:szCs w:val="21"/>
              </w:rPr>
              <w:t>7</w:t>
            </w:r>
            <w:r w:rsidRPr="00D63ED1">
              <w:rPr>
                <w:rFonts w:ascii="HG丸ｺﾞｼｯｸM-PRO" w:eastAsia="HG丸ｺﾞｼｯｸM-PRO" w:hAnsi="HG丸ｺﾞｼｯｸM-PRO" w:cs="Arial" w:hint="eastAsia"/>
                <w:bCs/>
                <w:color w:val="000000"/>
                <w:szCs w:val="21"/>
              </w:rPr>
              <w:t>)</w:t>
            </w:r>
          </w:p>
        </w:tc>
        <w:tc>
          <w:tcPr>
            <w:tcW w:w="851" w:type="dxa"/>
            <w:tcBorders>
              <w:right w:val="single" w:sz="4" w:space="0" w:color="auto"/>
            </w:tcBorders>
          </w:tcPr>
          <w:p w14:paraId="1E5F2A84" w14:textId="77777777" w:rsidR="00565D3B" w:rsidRPr="00D63ED1" w:rsidRDefault="00565D3B" w:rsidP="000B6C79">
            <w:pPr>
              <w:spacing w:line="360" w:lineRule="exact"/>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1</w:t>
            </w:r>
            <w:r w:rsidRPr="00D63ED1">
              <w:rPr>
                <w:rFonts w:ascii="HG丸ｺﾞｼｯｸM-PRO" w:eastAsia="HG丸ｺﾞｼｯｸM-PRO" w:hAnsi="HG丸ｺﾞｼｯｸM-PRO" w:cs="Arial"/>
                <w:bCs/>
                <w:color w:val="000000"/>
                <w:szCs w:val="21"/>
              </w:rPr>
              <w:t>-</w:t>
            </w:r>
            <w:r w:rsidRPr="00D63ED1">
              <w:rPr>
                <w:rFonts w:ascii="HG丸ｺﾞｼｯｸM-PRO" w:eastAsia="HG丸ｺﾞｼｯｸM-PRO" w:hAnsi="HG丸ｺﾞｼｯｸM-PRO" w:cs="Arial" w:hint="eastAsia"/>
                <w:bCs/>
                <w:color w:val="000000"/>
                <w:szCs w:val="21"/>
              </w:rPr>
              <w:t>(18)</w:t>
            </w:r>
          </w:p>
          <w:p w14:paraId="43EEC06D" w14:textId="77777777" w:rsidR="00565D3B" w:rsidRPr="00D63ED1" w:rsidRDefault="00565D3B" w:rsidP="000B6C79">
            <w:pPr>
              <w:spacing w:line="360" w:lineRule="exact"/>
              <w:jc w:val="center"/>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hint="eastAsia"/>
                <w:bCs/>
                <w:color w:val="000000"/>
                <w:szCs w:val="21"/>
              </w:rPr>
              <w:t>5</w:t>
            </w:r>
          </w:p>
        </w:tc>
        <w:tc>
          <w:tcPr>
            <w:tcW w:w="3030" w:type="dxa"/>
            <w:tcBorders>
              <w:left w:val="single" w:sz="4" w:space="0" w:color="auto"/>
            </w:tcBorders>
          </w:tcPr>
          <w:p w14:paraId="3958F176" w14:textId="77777777" w:rsidR="00565D3B" w:rsidRPr="00D63ED1" w:rsidRDefault="00565D3B" w:rsidP="000B6C79">
            <w:pPr>
              <w:spacing w:line="360" w:lineRule="exact"/>
              <w:jc w:val="lef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被験者が守るべき事項</w:t>
            </w:r>
          </w:p>
        </w:tc>
        <w:tc>
          <w:tcPr>
            <w:tcW w:w="1934" w:type="dxa"/>
            <w:tcBorders>
              <w:right w:val="single" w:sz="4" w:space="0" w:color="auto"/>
            </w:tcBorders>
          </w:tcPr>
          <w:p w14:paraId="243409DF" w14:textId="05CC94AD" w:rsidR="00565D3B" w:rsidRPr="00D63ED1" w:rsidRDefault="00565D3B" w:rsidP="000B6C79">
            <w:pPr>
              <w:spacing w:line="360" w:lineRule="exact"/>
              <w:jc w:val="left"/>
              <w:rPr>
                <w:rFonts w:ascii="HG丸ｺﾞｼｯｸM-PRO" w:eastAsia="HG丸ｺﾞｼｯｸM-PRO" w:hAnsi="HG丸ｺﾞｼｯｸM-PRO" w:cs="Arial"/>
                <w:bCs/>
                <w:color w:val="000000"/>
                <w:szCs w:val="21"/>
              </w:rPr>
            </w:pP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REF _Ref161152392 \r \h</w:instrText>
            </w:r>
            <w:r w:rsidRPr="00D63ED1">
              <w:rPr>
                <w:rFonts w:ascii="HG丸ｺﾞｼｯｸM-PRO" w:eastAsia="HG丸ｺﾞｼｯｸM-PRO" w:hAnsi="HG丸ｺﾞｼｯｸM-PRO" w:cs="Arial"/>
                <w:bCs/>
                <w:color w:val="000000"/>
                <w:szCs w:val="21"/>
              </w:rPr>
              <w:instrText xml:space="preserve"> </w:instrText>
            </w:r>
            <w:r w:rsidR="00D63ED1">
              <w:rPr>
                <w:rFonts w:ascii="HG丸ｺﾞｼｯｸM-PRO" w:eastAsia="HG丸ｺﾞｼｯｸM-PRO" w:hAnsi="HG丸ｺﾞｼｯｸM-PRO" w:cs="Arial"/>
                <w:bCs/>
                <w:color w:val="000000"/>
                <w:szCs w:val="21"/>
              </w:rPr>
              <w:instrText xml:space="preserve"> \* MERGEFORMAT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color w:val="000000"/>
                <w:szCs w:val="21"/>
              </w:rPr>
              <w:t>C-8</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（P.</w:t>
            </w:r>
            <w:r w:rsidRPr="00D63ED1">
              <w:rPr>
                <w:rFonts w:ascii="HG丸ｺﾞｼｯｸM-PRO" w:eastAsia="HG丸ｺﾞｼｯｸM-PRO" w:hAnsi="HG丸ｺﾞｼｯｸM-PRO" w:cs="Arial"/>
                <w:bCs/>
                <w:color w:val="000000"/>
                <w:szCs w:val="21"/>
              </w:rPr>
              <w:fldChar w:fldCharType="begin"/>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hint="eastAsia"/>
                <w:bCs/>
                <w:color w:val="000000"/>
                <w:szCs w:val="21"/>
              </w:rPr>
              <w:instrText>PAGEREF _Ref161152852 \h</w:instrText>
            </w:r>
            <w:r w:rsidRPr="00D63ED1">
              <w:rPr>
                <w:rFonts w:ascii="HG丸ｺﾞｼｯｸM-PRO" w:eastAsia="HG丸ｺﾞｼｯｸM-PRO" w:hAnsi="HG丸ｺﾞｼｯｸM-PRO" w:cs="Arial"/>
                <w:bCs/>
                <w:color w:val="000000"/>
                <w:szCs w:val="21"/>
              </w:rPr>
              <w:instrText xml:space="preserve"> </w:instrText>
            </w:r>
            <w:r w:rsidRPr="00D63ED1">
              <w:rPr>
                <w:rFonts w:ascii="HG丸ｺﾞｼｯｸM-PRO" w:eastAsia="HG丸ｺﾞｼｯｸM-PRO" w:hAnsi="HG丸ｺﾞｼｯｸM-PRO" w:cs="Arial"/>
                <w:bCs/>
                <w:color w:val="000000"/>
                <w:szCs w:val="21"/>
              </w:rPr>
            </w:r>
            <w:r w:rsidRPr="00D63ED1">
              <w:rPr>
                <w:rFonts w:ascii="HG丸ｺﾞｼｯｸM-PRO" w:eastAsia="HG丸ｺﾞｼｯｸM-PRO" w:hAnsi="HG丸ｺﾞｼｯｸM-PRO" w:cs="Arial"/>
                <w:bCs/>
                <w:color w:val="000000"/>
                <w:szCs w:val="21"/>
              </w:rPr>
              <w:fldChar w:fldCharType="separate"/>
            </w:r>
            <w:r w:rsidR="00E1751E">
              <w:rPr>
                <w:rFonts w:ascii="HG丸ｺﾞｼｯｸM-PRO" w:eastAsia="HG丸ｺﾞｼｯｸM-PRO" w:hAnsi="HG丸ｺﾞｼｯｸM-PRO" w:cs="Arial"/>
                <w:bCs/>
                <w:noProof/>
                <w:color w:val="000000"/>
                <w:szCs w:val="21"/>
              </w:rPr>
              <w:t>24</w:t>
            </w:r>
            <w:r w:rsidRPr="00D63ED1">
              <w:rPr>
                <w:rFonts w:ascii="HG丸ｺﾞｼｯｸM-PRO" w:eastAsia="HG丸ｺﾞｼｯｸM-PRO" w:hAnsi="HG丸ｺﾞｼｯｸM-PRO" w:cs="Arial"/>
                <w:bCs/>
                <w:color w:val="000000"/>
                <w:szCs w:val="21"/>
              </w:rPr>
              <w:fldChar w:fldCharType="end"/>
            </w:r>
            <w:r w:rsidRPr="00D63ED1">
              <w:rPr>
                <w:rFonts w:ascii="HG丸ｺﾞｼｯｸM-PRO" w:eastAsia="HG丸ｺﾞｼｯｸM-PRO" w:hAnsi="HG丸ｺﾞｼｯｸM-PRO" w:cs="Arial" w:hint="eastAsia"/>
                <w:bCs/>
                <w:color w:val="000000"/>
                <w:szCs w:val="21"/>
              </w:rPr>
              <w:t>）</w:t>
            </w:r>
          </w:p>
        </w:tc>
        <w:tc>
          <w:tcPr>
            <w:tcW w:w="1934" w:type="dxa"/>
            <w:tcBorders>
              <w:left w:val="single" w:sz="4" w:space="0" w:color="auto"/>
            </w:tcBorders>
          </w:tcPr>
          <w:p w14:paraId="7B6B66DB" w14:textId="77777777" w:rsidR="00565D3B" w:rsidRPr="00D63ED1" w:rsidRDefault="00565D3B" w:rsidP="000B6C79">
            <w:pPr>
              <w:spacing w:line="360" w:lineRule="exact"/>
              <w:rPr>
                <w:rFonts w:ascii="HG丸ｺﾞｼｯｸM-PRO" w:eastAsia="HG丸ｺﾞｼｯｸM-PRO" w:hAnsi="HG丸ｺﾞｼｯｸM-PRO" w:cs="Arial"/>
                <w:bCs/>
                <w:color w:val="000000"/>
                <w:sz w:val="18"/>
                <w:szCs w:val="18"/>
              </w:rPr>
            </w:pPr>
            <w:r w:rsidRPr="00D63ED1">
              <w:rPr>
                <w:rFonts w:ascii="HG丸ｺﾞｼｯｸM-PRO" w:eastAsia="HG丸ｺﾞｼｯｸM-PRO" w:hAnsi="HG丸ｺﾞｼｯｸM-PRO" w:cs="Arial" w:hint="eastAsia"/>
                <w:bCs/>
                <w:color w:val="000000"/>
                <w:sz w:val="18"/>
                <w:szCs w:val="18"/>
              </w:rPr>
              <w:t>―</w:t>
            </w:r>
          </w:p>
        </w:tc>
      </w:tr>
    </w:tbl>
    <w:p w14:paraId="79922D7D" w14:textId="62FBDB88" w:rsidR="00395F6B" w:rsidRPr="00D63ED1" w:rsidRDefault="00C53FBF" w:rsidP="000B6C79">
      <w:pPr>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cs="Arial" w:hint="eastAsia"/>
          <w:bCs/>
          <w:color w:val="000000"/>
          <w:sz w:val="22"/>
          <w:szCs w:val="22"/>
        </w:rPr>
        <w:t>＊</w:t>
      </w:r>
      <w:r w:rsidR="00E64003" w:rsidRPr="00D63ED1">
        <w:rPr>
          <w:rFonts w:ascii="HG丸ｺﾞｼｯｸM-PRO" w:eastAsia="HG丸ｺﾞｼｯｸM-PRO" w:hAnsi="HG丸ｺﾞｼｯｸM-PRO" w:cs="Arial" w:hint="eastAsia"/>
          <w:b/>
          <w:bCs/>
          <w:color w:val="000000"/>
          <w:sz w:val="22"/>
          <w:szCs w:val="22"/>
        </w:rPr>
        <w:t>行</w:t>
      </w:r>
      <w:r w:rsidRPr="00D63ED1">
        <w:rPr>
          <w:rFonts w:ascii="HG丸ｺﾞｼｯｸM-PRO" w:eastAsia="HG丸ｺﾞｼｯｸM-PRO" w:hAnsi="HG丸ｺﾞｼｯｸM-PRO" w:cs="Arial" w:hint="eastAsia"/>
          <w:b/>
          <w:bCs/>
          <w:color w:val="000000"/>
          <w:sz w:val="22"/>
          <w:szCs w:val="22"/>
        </w:rPr>
        <w:t>数</w:t>
      </w:r>
      <w:r w:rsidR="00E64003" w:rsidRPr="00D63ED1">
        <w:rPr>
          <w:rFonts w:ascii="HG丸ｺﾞｼｯｸM-PRO" w:eastAsia="HG丸ｺﾞｼｯｸM-PRO" w:hAnsi="HG丸ｺﾞｼｯｸM-PRO" w:cs="Arial" w:hint="eastAsia"/>
          <w:b/>
          <w:bCs/>
          <w:color w:val="000000"/>
          <w:sz w:val="22"/>
          <w:szCs w:val="22"/>
        </w:rPr>
        <w:t>は該当セクション本文開始から</w:t>
      </w:r>
      <w:r w:rsidRPr="00D63ED1">
        <w:rPr>
          <w:rFonts w:ascii="HG丸ｺﾞｼｯｸM-PRO" w:eastAsia="HG丸ｺﾞｼｯｸM-PRO" w:hAnsi="HG丸ｺﾞｼｯｸM-PRO" w:cs="Arial" w:hint="eastAsia"/>
          <w:b/>
          <w:bCs/>
          <w:color w:val="000000"/>
          <w:sz w:val="22"/>
          <w:szCs w:val="22"/>
        </w:rPr>
        <w:t>数えている。なお、空白の行は含めない。</w:t>
      </w:r>
    </w:p>
    <w:p w14:paraId="1ABC9B9E" w14:textId="1EC5467B" w:rsidR="00FF7875" w:rsidRPr="00D63ED1" w:rsidRDefault="00FF7875">
      <w:pPr>
        <w:widowControl/>
        <w:jc w:val="left"/>
        <w:rPr>
          <w:rFonts w:ascii="HG丸ｺﾞｼｯｸM-PRO" w:eastAsia="HG丸ｺﾞｼｯｸM-PRO" w:hAnsi="HG丸ｺﾞｼｯｸM-PRO" w:cs="Arial"/>
          <w:color w:val="000000" w:themeColor="text1"/>
          <w:sz w:val="28"/>
          <w:szCs w:val="28"/>
        </w:rPr>
      </w:pPr>
      <w:r w:rsidRPr="00D63ED1">
        <w:rPr>
          <w:rFonts w:ascii="HG丸ｺﾞｼｯｸM-PRO" w:eastAsia="HG丸ｺﾞｼｯｸM-PRO" w:hAnsi="HG丸ｺﾞｼｯｸM-PRO"/>
          <w:sz w:val="28"/>
          <w:szCs w:val="28"/>
        </w:rPr>
        <w:br w:type="page"/>
      </w:r>
    </w:p>
    <w:p w14:paraId="216ACD00" w14:textId="77777777" w:rsidR="00D24B4F" w:rsidRPr="00D63ED1" w:rsidRDefault="00D24B4F" w:rsidP="006D14EE">
      <w:pPr>
        <w:pStyle w:val="a1"/>
        <w:ind w:firstLine="280"/>
        <w:rPr>
          <w:rFonts w:ascii="HG丸ｺﾞｼｯｸM-PRO" w:eastAsia="HG丸ｺﾞｼｯｸM-PRO" w:hAnsi="HG丸ｺﾞｼｯｸM-PRO"/>
          <w:sz w:val="28"/>
          <w:szCs w:val="28"/>
        </w:rPr>
        <w:sectPr w:rsidR="00D24B4F" w:rsidRPr="00D63ED1" w:rsidSect="00CC2CA6">
          <w:footerReference w:type="default" r:id="rId9"/>
          <w:pgSz w:w="11906" w:h="16838" w:code="9"/>
          <w:pgMar w:top="992" w:right="1134" w:bottom="851" w:left="1134" w:header="851" w:footer="397" w:gutter="0"/>
          <w:pgNumType w:start="1"/>
          <w:cols w:space="425"/>
          <w:docGrid w:type="lines" w:linePitch="360"/>
        </w:sectPr>
      </w:pPr>
    </w:p>
    <w:p w14:paraId="5D2B5965" w14:textId="036DEAB6" w:rsidR="00395F6B" w:rsidRPr="00D63ED1" w:rsidRDefault="00395F6B" w:rsidP="006D14EE">
      <w:pPr>
        <w:pStyle w:val="a1"/>
        <w:ind w:firstLine="280"/>
        <w:rPr>
          <w:rFonts w:ascii="HG丸ｺﾞｼｯｸM-PRO" w:eastAsia="HG丸ｺﾞｼｯｸM-PRO" w:hAnsi="HG丸ｺﾞｼｯｸM-PRO"/>
          <w:sz w:val="28"/>
          <w:szCs w:val="28"/>
        </w:rPr>
      </w:pPr>
    </w:p>
    <w:p w14:paraId="50AAC959" w14:textId="128BFEA9" w:rsidR="00395F6B" w:rsidRPr="00D63ED1" w:rsidRDefault="002A2489" w:rsidP="00AB475E">
      <w:pPr>
        <w:pStyle w:val="a5"/>
        <w:rPr>
          <w:rFonts w:ascii="HG丸ｺﾞｼｯｸM-PRO" w:eastAsia="HG丸ｺﾞｼｯｸM-PRO" w:hAnsi="HG丸ｺﾞｼｯｸM-PRO"/>
          <w:sz w:val="38"/>
          <w:szCs w:val="38"/>
        </w:rPr>
      </w:pPr>
      <w:r w:rsidRPr="00D63ED1">
        <w:rPr>
          <w:rFonts w:ascii="HG丸ｺﾞｼｯｸM-PRO" w:eastAsia="HG丸ｺﾞｼｯｸM-PRO" w:hAnsi="HG丸ｺﾞｼｯｸM-PRO" w:hint="eastAsia"/>
          <w:color w:val="0070C0"/>
          <w:sz w:val="38"/>
          <w:szCs w:val="38"/>
        </w:rPr>
        <w:t>[疾患/症状]</w:t>
      </w:r>
      <w:r w:rsidR="007B6886" w:rsidRPr="00D63ED1">
        <w:rPr>
          <w:rFonts w:ascii="HG丸ｺﾞｼｯｸM-PRO" w:eastAsia="HG丸ｺﾞｼｯｸM-PRO" w:hAnsi="HG丸ｺﾞｼｯｸM-PRO" w:hint="eastAsia"/>
          <w:color w:val="0070C0"/>
          <w:sz w:val="38"/>
          <w:szCs w:val="38"/>
        </w:rPr>
        <w:t>に</w:t>
      </w:r>
      <w:r w:rsidR="00C13AFD" w:rsidRPr="00D63ED1">
        <w:rPr>
          <w:rFonts w:ascii="HG丸ｺﾞｼｯｸM-PRO" w:eastAsia="HG丸ｺﾞｼｯｸM-PRO" w:hAnsi="HG丸ｺﾞｼｯｸM-PRO" w:hint="eastAsia"/>
          <w:color w:val="0070C0"/>
          <w:sz w:val="38"/>
          <w:szCs w:val="38"/>
        </w:rPr>
        <w:t>対する</w:t>
      </w:r>
      <w:r w:rsidR="00056891" w:rsidRPr="00D63ED1">
        <w:rPr>
          <w:rFonts w:ascii="HG丸ｺﾞｼｯｸM-PRO" w:eastAsia="HG丸ｺﾞｼｯｸM-PRO" w:hAnsi="HG丸ｺﾞｼｯｸM-PRO" w:hint="eastAsia"/>
          <w:color w:val="0070C0"/>
          <w:sz w:val="38"/>
          <w:szCs w:val="38"/>
        </w:rPr>
        <w:t>[</w:t>
      </w:r>
      <w:r w:rsidR="002A3B04" w:rsidRPr="00D63ED1">
        <w:rPr>
          <w:rFonts w:ascii="HG丸ｺﾞｼｯｸM-PRO" w:eastAsia="HG丸ｺﾞｼｯｸM-PRO" w:hAnsi="HG丸ｺﾞｼｯｸM-PRO" w:hint="eastAsia"/>
          <w:color w:val="0070C0"/>
          <w:sz w:val="38"/>
          <w:szCs w:val="38"/>
        </w:rPr>
        <w:t>被</w:t>
      </w:r>
      <w:r w:rsidR="005B4474" w:rsidRPr="00D63ED1">
        <w:rPr>
          <w:rFonts w:ascii="HG丸ｺﾞｼｯｸM-PRO" w:eastAsia="HG丸ｺﾞｼｯｸM-PRO" w:hAnsi="HG丸ｺﾞｼｯｸM-PRO" w:hint="eastAsia"/>
          <w:color w:val="0070C0"/>
          <w:sz w:val="38"/>
          <w:szCs w:val="38"/>
        </w:rPr>
        <w:t>験薬名</w:t>
      </w:r>
      <w:r w:rsidR="00910E3F" w:rsidRPr="00D63ED1">
        <w:rPr>
          <w:rFonts w:ascii="HG丸ｺﾞｼｯｸM-PRO" w:eastAsia="HG丸ｺﾞｼｯｸM-PRO" w:hAnsi="HG丸ｺﾞｼｯｸM-PRO" w:hint="eastAsia"/>
          <w:color w:val="0070C0"/>
          <w:sz w:val="38"/>
          <w:szCs w:val="38"/>
        </w:rPr>
        <w:t>/</w:t>
      </w:r>
      <w:r w:rsidR="00CC45FB" w:rsidRPr="00D63ED1">
        <w:rPr>
          <w:rFonts w:ascii="HG丸ｺﾞｼｯｸM-PRO" w:eastAsia="HG丸ｺﾞｼｯｸM-PRO" w:hAnsi="HG丸ｺﾞｼｯｸM-PRO" w:hint="eastAsia"/>
          <w:color w:val="0070C0"/>
          <w:sz w:val="38"/>
          <w:szCs w:val="38"/>
        </w:rPr>
        <w:t>識別記号</w:t>
      </w:r>
      <w:r w:rsidR="00056891" w:rsidRPr="00D63ED1">
        <w:rPr>
          <w:rFonts w:ascii="HG丸ｺﾞｼｯｸM-PRO" w:eastAsia="HG丸ｺﾞｼｯｸM-PRO" w:hAnsi="HG丸ｺﾞｼｯｸM-PRO" w:hint="eastAsia"/>
          <w:color w:val="0070C0"/>
          <w:sz w:val="38"/>
          <w:szCs w:val="38"/>
        </w:rPr>
        <w:t>]</w:t>
      </w:r>
      <w:r w:rsidR="00395F6B" w:rsidRPr="00D63ED1">
        <w:rPr>
          <w:rFonts w:ascii="HG丸ｺﾞｼｯｸM-PRO" w:eastAsia="HG丸ｺﾞｼｯｸM-PRO" w:hAnsi="HG丸ｺﾞｼｯｸM-PRO"/>
          <w:sz w:val="38"/>
          <w:szCs w:val="38"/>
        </w:rPr>
        <w:t>の治験について</w:t>
      </w:r>
    </w:p>
    <w:p w14:paraId="407C9AE5" w14:textId="2AC18032" w:rsidR="001E08ED" w:rsidRPr="00D63ED1" w:rsidRDefault="001E08ED" w:rsidP="006D14EE">
      <w:pPr>
        <w:pStyle w:val="aa"/>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t>説明文書</w:t>
      </w:r>
      <w:r w:rsidRPr="00D63ED1" w:rsidDel="004367F4">
        <w:rPr>
          <w:rFonts w:ascii="HG丸ｺﾞｼｯｸM-PRO" w:eastAsia="HG丸ｺﾞｼｯｸM-PRO" w:hAnsi="HG丸ｺﾞｼｯｸM-PRO"/>
        </w:rPr>
        <w:t>および</w:t>
      </w:r>
      <w:r w:rsidR="00673C41" w:rsidRPr="00D63ED1">
        <w:rPr>
          <w:rFonts w:ascii="HG丸ｺﾞｼｯｸM-PRO" w:eastAsia="HG丸ｺﾞｼｯｸM-PRO" w:hAnsi="HG丸ｺﾞｼｯｸM-PRO"/>
        </w:rPr>
        <w:t>同意文書</w:t>
      </w:r>
    </w:p>
    <w:p w14:paraId="4C00B96D" w14:textId="77777777" w:rsidR="00E95CE0" w:rsidRPr="00D63ED1" w:rsidRDefault="00E95CE0" w:rsidP="00E95CE0">
      <w:pPr>
        <w:pStyle w:val="a1"/>
        <w:ind w:firstLine="240"/>
        <w:rPr>
          <w:rFonts w:ascii="HG丸ｺﾞｼｯｸM-PRO" w:eastAsia="HG丸ｺﾞｼｯｸM-PRO" w:hAnsi="HG丸ｺﾞｼｯｸM-PRO"/>
        </w:rPr>
      </w:pPr>
    </w:p>
    <w:p w14:paraId="0A7F4309" w14:textId="04FCD446" w:rsidR="00E95CE0" w:rsidRPr="00D63ED1" w:rsidRDefault="00E95CE0" w:rsidP="000B6C79">
      <w:pPr>
        <w:pBdr>
          <w:top w:val="single" w:sz="4" w:space="1" w:color="auto"/>
          <w:left w:val="single" w:sz="4" w:space="4" w:color="auto"/>
          <w:bottom w:val="single" w:sz="4" w:space="1" w:color="auto"/>
          <w:right w:val="single" w:sz="4" w:space="0" w:color="auto"/>
        </w:pBdr>
        <w:spacing w:line="360" w:lineRule="exact"/>
        <w:ind w:left="2280" w:hangingChars="950" w:hanging="2280"/>
        <w:jc w:val="lef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t>治験課題名：</w:t>
      </w:r>
      <w:r w:rsidR="009C3D79" w:rsidRPr="00D63ED1">
        <w:rPr>
          <w:rFonts w:ascii="HG丸ｺﾞｼｯｸM-PRO" w:eastAsia="HG丸ｺﾞｼｯｸM-PRO" w:hAnsi="HG丸ｺﾞｼｯｸM-PRO" w:cs="Arial" w:hint="eastAsia"/>
          <w:b/>
          <w:bCs/>
          <w:color w:val="000000"/>
          <w:sz w:val="24"/>
          <w:highlight w:val="cyan"/>
          <w:bdr w:val="single" w:sz="4" w:space="0" w:color="auto"/>
        </w:rPr>
        <w:t>正式名称</w:t>
      </w:r>
    </w:p>
    <w:p w14:paraId="125369A4" w14:textId="77777777" w:rsidR="00F61CFE" w:rsidRPr="00D63ED1" w:rsidRDefault="00F61CFE" w:rsidP="006D14EE">
      <w:pPr>
        <w:pStyle w:val="a1"/>
        <w:ind w:firstLine="240"/>
        <w:rPr>
          <w:rFonts w:ascii="HG丸ｺﾞｼｯｸM-PRO" w:eastAsia="HG丸ｺﾞｼｯｸM-PRO" w:hAnsi="HG丸ｺﾞｼｯｸM-PRO"/>
        </w:rPr>
      </w:pPr>
    </w:p>
    <w:p w14:paraId="250864B6" w14:textId="2819B336" w:rsidR="006E4170" w:rsidRPr="00D63ED1" w:rsidRDefault="00717013" w:rsidP="000B6C79">
      <w:pPr>
        <w:pStyle w:val="a1"/>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w:t>
      </w:r>
      <w:r w:rsidR="00F51016" w:rsidRPr="00D63ED1">
        <w:rPr>
          <w:rFonts w:ascii="HG丸ｺﾞｼｯｸM-PRO" w:eastAsia="HG丸ｺﾞｼｯｸM-PRO" w:hAnsi="HG丸ｺﾞｼｯｸM-PRO" w:hint="eastAsia"/>
        </w:rPr>
        <w:t>冊子</w:t>
      </w:r>
      <w:r w:rsidRPr="00D63ED1">
        <w:rPr>
          <w:rFonts w:ascii="HG丸ｺﾞｼｯｸM-PRO" w:eastAsia="HG丸ｺﾞｼｯｸM-PRO" w:hAnsi="HG丸ｺﾞｼｯｸM-PRO"/>
        </w:rPr>
        <w:t>は、</w:t>
      </w:r>
      <w:r w:rsidR="00366FED" w:rsidRPr="00D63ED1">
        <w:rPr>
          <w:rFonts w:ascii="HG丸ｺﾞｼｯｸM-PRO" w:eastAsia="HG丸ｺﾞｼｯｸM-PRO" w:hAnsi="HG丸ｺﾞｼｯｸM-PRO" w:hint="eastAsia"/>
          <w:color w:val="0070C0"/>
        </w:rPr>
        <w:t>XXX</w:t>
      </w:r>
      <w:r w:rsidRPr="00D63ED1">
        <w:rPr>
          <w:rFonts w:ascii="HG丸ｺﾞｼｯｸM-PRO" w:eastAsia="HG丸ｺﾞｼｯｸM-PRO" w:hAnsi="HG丸ｺﾞｼｯｸM-PRO"/>
        </w:rPr>
        <w:t>の治験</w:t>
      </w:r>
      <w:r w:rsidR="00503DD4" w:rsidRPr="00D63ED1">
        <w:rPr>
          <w:rFonts w:ascii="HG丸ｺﾞｼｯｸM-PRO" w:eastAsia="HG丸ｺﾞｼｯｸM-PRO" w:hAnsi="HG丸ｺﾞｼｯｸM-PRO" w:hint="eastAsia"/>
        </w:rPr>
        <w:t>（ちけん）</w:t>
      </w:r>
      <w:r w:rsidRPr="00D63ED1">
        <w:rPr>
          <w:rFonts w:ascii="HG丸ｺﾞｼｯｸM-PRO" w:eastAsia="HG丸ｺﾞｼｯｸM-PRO" w:hAnsi="HG丸ｺﾞｼｯｸM-PRO"/>
        </w:rPr>
        <w:t>について説明したものです。</w:t>
      </w:r>
    </w:p>
    <w:p w14:paraId="4EB53095" w14:textId="03959072" w:rsidR="00E64E5E" w:rsidRPr="00D63ED1" w:rsidRDefault="00256776" w:rsidP="000B6C79">
      <w:pPr>
        <w:pStyle w:val="a1"/>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この説明文書をよく読み、</w:t>
      </w:r>
      <w:r w:rsidR="001259F2" w:rsidRPr="00D63ED1">
        <w:rPr>
          <w:rFonts w:ascii="HG丸ｺﾞｼｯｸM-PRO" w:eastAsia="HG丸ｺﾞｼｯｸM-PRO" w:hAnsi="HG丸ｺﾞｼｯｸM-PRO"/>
        </w:rPr>
        <w:t>治験の内容をご理解いただいた上で、この治験に参加されるかどうかを、あなた自身で</w:t>
      </w:r>
      <w:r w:rsidR="00810208" w:rsidRPr="00D63ED1">
        <w:rPr>
          <w:rFonts w:ascii="HG丸ｺﾞｼｯｸM-PRO" w:eastAsia="HG丸ｺﾞｼｯｸM-PRO" w:hAnsi="HG丸ｺﾞｼｯｸM-PRO" w:hint="eastAsia"/>
        </w:rPr>
        <w:t>お</w:t>
      </w:r>
      <w:r w:rsidR="003B55D2" w:rsidRPr="00D63ED1">
        <w:rPr>
          <w:rFonts w:ascii="HG丸ｺﾞｼｯｸM-PRO" w:eastAsia="HG丸ｺﾞｼｯｸM-PRO" w:hAnsi="HG丸ｺﾞｼｯｸM-PRO"/>
        </w:rPr>
        <w:t>決めください。</w:t>
      </w:r>
      <w:r w:rsidR="00E64E5E" w:rsidRPr="00D63ED1">
        <w:rPr>
          <w:rFonts w:ascii="HG丸ｺﾞｼｯｸM-PRO" w:eastAsia="HG丸ｺﾞｼｯｸM-PRO" w:hAnsi="HG丸ｺﾞｼｯｸM-PRO"/>
        </w:rPr>
        <w:t>参加されるかどうか</w:t>
      </w:r>
      <w:r w:rsidR="00DE300A" w:rsidRPr="00D63ED1">
        <w:rPr>
          <w:rFonts w:ascii="HG丸ｺﾞｼｯｸM-PRO" w:eastAsia="HG丸ｺﾞｼｯｸM-PRO" w:hAnsi="HG丸ｺﾞｼｯｸM-PRO"/>
        </w:rPr>
        <w:t>は</w:t>
      </w:r>
      <w:r w:rsidR="00E64E5E" w:rsidRPr="00D63ED1">
        <w:rPr>
          <w:rFonts w:ascii="HG丸ｺﾞｼｯｸM-PRO" w:eastAsia="HG丸ｺﾞｼｯｸM-PRO" w:hAnsi="HG丸ｺﾞｼｯｸM-PRO"/>
        </w:rPr>
        <w:t>あなたの自由な意思であり、参加</w:t>
      </w:r>
      <w:r w:rsidR="002A3B04" w:rsidRPr="00D63ED1">
        <w:rPr>
          <w:rFonts w:ascii="HG丸ｺﾞｼｯｸM-PRO" w:eastAsia="HG丸ｺﾞｼｯｸM-PRO" w:hAnsi="HG丸ｺﾞｼｯｸM-PRO" w:hint="eastAsia"/>
        </w:rPr>
        <w:t>に同意されなかった</w:t>
      </w:r>
      <w:r w:rsidR="00E64E5E" w:rsidRPr="00D63ED1">
        <w:rPr>
          <w:rFonts w:ascii="HG丸ｺﾞｼｯｸM-PRO" w:eastAsia="HG丸ｺﾞｼｯｸM-PRO" w:hAnsi="HG丸ｺﾞｼｯｸM-PRO"/>
        </w:rPr>
        <w:t>としても、そのために不利益をこうむることは一切ありません。この治験</w:t>
      </w:r>
      <w:r w:rsidR="008969AD" w:rsidRPr="00D63ED1">
        <w:rPr>
          <w:rFonts w:ascii="HG丸ｺﾞｼｯｸM-PRO" w:eastAsia="HG丸ｺﾞｼｯｸM-PRO" w:hAnsi="HG丸ｺﾞｼｯｸM-PRO" w:hint="eastAsia"/>
        </w:rPr>
        <w:t>の</w:t>
      </w:r>
      <w:r w:rsidR="00E64E5E" w:rsidRPr="00D63ED1">
        <w:rPr>
          <w:rFonts w:ascii="HG丸ｺﾞｼｯｸM-PRO" w:eastAsia="HG丸ｺﾞｼｯｸM-PRO" w:hAnsi="HG丸ｺﾞｼｯｸM-PRO"/>
        </w:rPr>
        <w:t>参加に同意された後や治験を開始した後で</w:t>
      </w:r>
      <w:r w:rsidR="002D478D" w:rsidRPr="00D63ED1">
        <w:rPr>
          <w:rFonts w:ascii="HG丸ｺﾞｼｯｸM-PRO" w:eastAsia="HG丸ｺﾞｼｯｸM-PRO" w:hAnsi="HG丸ｺﾞｼｯｸM-PRO" w:hint="eastAsia"/>
        </w:rPr>
        <w:t>あって</w:t>
      </w:r>
      <w:r w:rsidR="00E64E5E" w:rsidRPr="00D63ED1">
        <w:rPr>
          <w:rFonts w:ascii="HG丸ｺﾞｼｯｸM-PRO" w:eastAsia="HG丸ｺﾞｼｯｸM-PRO" w:hAnsi="HG丸ｺﾞｼｯｸM-PRO"/>
        </w:rPr>
        <w:t>も</w:t>
      </w:r>
      <w:r w:rsidR="00EB20B3" w:rsidRPr="00D63ED1">
        <w:rPr>
          <w:rFonts w:ascii="HG丸ｺﾞｼｯｸM-PRO" w:eastAsia="HG丸ｺﾞｼｯｸM-PRO" w:hAnsi="HG丸ｺﾞｼｯｸM-PRO" w:hint="eastAsia"/>
        </w:rPr>
        <w:t>、</w:t>
      </w:r>
      <w:r w:rsidR="00E64E5E" w:rsidRPr="00D63ED1">
        <w:rPr>
          <w:rFonts w:ascii="HG丸ｺﾞｼｯｸM-PRO" w:eastAsia="HG丸ｺﾞｼｯｸM-PRO" w:hAnsi="HG丸ｺﾞｼｯｸM-PRO"/>
        </w:rPr>
        <w:t>いつでも</w:t>
      </w:r>
      <w:r w:rsidR="000C6D55" w:rsidRPr="00D63ED1">
        <w:rPr>
          <w:rFonts w:ascii="HG丸ｺﾞｼｯｸM-PRO" w:eastAsia="HG丸ｺﾞｼｯｸM-PRO" w:hAnsi="HG丸ｺﾞｼｯｸM-PRO" w:hint="eastAsia"/>
        </w:rPr>
        <w:t>治験の</w:t>
      </w:r>
      <w:r w:rsidR="003B55D2" w:rsidRPr="00D63ED1">
        <w:rPr>
          <w:rFonts w:ascii="HG丸ｺﾞｼｯｸM-PRO" w:eastAsia="HG丸ｺﾞｼｯｸM-PRO" w:hAnsi="HG丸ｺﾞｼｯｸM-PRO" w:hint="eastAsia"/>
        </w:rPr>
        <w:t>参加を</w:t>
      </w:r>
      <w:r w:rsidR="004367F4" w:rsidRPr="00D63ED1">
        <w:rPr>
          <w:rFonts w:ascii="HG丸ｺﾞｼｯｸM-PRO" w:eastAsia="HG丸ｺﾞｼｯｸM-PRO" w:hAnsi="HG丸ｺﾞｼｯｸM-PRO" w:hint="eastAsia"/>
        </w:rPr>
        <w:t>取りやめ</w:t>
      </w:r>
      <w:r w:rsidR="003B55D2" w:rsidRPr="00D63ED1">
        <w:rPr>
          <w:rFonts w:ascii="HG丸ｺﾞｼｯｸM-PRO" w:eastAsia="HG丸ｺﾞｼｯｸM-PRO" w:hAnsi="HG丸ｺﾞｼｯｸM-PRO" w:hint="eastAsia"/>
        </w:rPr>
        <w:t>る</w:t>
      </w:r>
      <w:r w:rsidR="00E64E5E" w:rsidRPr="00D63ED1">
        <w:rPr>
          <w:rFonts w:ascii="HG丸ｺﾞｼｯｸM-PRO" w:eastAsia="HG丸ｺﾞｼｯｸM-PRO" w:hAnsi="HG丸ｺﾞｼｯｸM-PRO"/>
        </w:rPr>
        <w:t>ことができます。</w:t>
      </w:r>
    </w:p>
    <w:p w14:paraId="0EDBB5F8" w14:textId="401AE001" w:rsidR="00F61CFE" w:rsidRPr="00D63ED1" w:rsidRDefault="00F61CFE" w:rsidP="000B6C79">
      <w:pPr>
        <w:pStyle w:val="a1"/>
        <w:ind w:firstLine="240"/>
        <w:rPr>
          <w:rFonts w:ascii="HG丸ｺﾞｼｯｸM-PRO" w:eastAsia="HG丸ｺﾞｼｯｸM-PRO" w:hAnsi="HG丸ｺﾞｼｯｸM-PRO"/>
        </w:rPr>
      </w:pPr>
      <w:r w:rsidRPr="00D63ED1">
        <w:rPr>
          <w:rFonts w:ascii="HG丸ｺﾞｼｯｸM-PRO" w:eastAsia="HG丸ｺﾞｼｯｸM-PRO" w:hAnsi="HG丸ｺﾞｼｯｸM-PRO"/>
        </w:rPr>
        <w:t>内容</w:t>
      </w:r>
      <w:r w:rsidR="00764B41" w:rsidRPr="00D63ED1">
        <w:rPr>
          <w:rFonts w:ascii="HG丸ｺﾞｼｯｸM-PRO" w:eastAsia="HG丸ｺﾞｼｯｸM-PRO" w:hAnsi="HG丸ｺﾞｼｯｸM-PRO" w:hint="eastAsia"/>
        </w:rPr>
        <w:t>や用語</w:t>
      </w:r>
      <w:r w:rsidRPr="00D63ED1">
        <w:rPr>
          <w:rFonts w:ascii="HG丸ｺﾞｼｯｸM-PRO" w:eastAsia="HG丸ｺﾞｼｯｸM-PRO" w:hAnsi="HG丸ｺﾞｼｯｸM-PRO"/>
        </w:rPr>
        <w:t>について、質問や心配なことがありましたら、</w:t>
      </w:r>
      <w:r w:rsidR="00810208" w:rsidRPr="00D63ED1">
        <w:rPr>
          <w:rFonts w:ascii="HG丸ｺﾞｼｯｸM-PRO" w:eastAsia="HG丸ｺﾞｼｯｸM-PRO" w:hAnsi="HG丸ｺﾞｼｯｸM-PRO" w:hint="eastAsia"/>
        </w:rPr>
        <w:t>ご</w:t>
      </w:r>
      <w:r w:rsidRPr="00D63ED1">
        <w:rPr>
          <w:rFonts w:ascii="HG丸ｺﾞｼｯｸM-PRO" w:eastAsia="HG丸ｺﾞｼｯｸM-PRO" w:hAnsi="HG丸ｺﾞｼｯｸM-PRO"/>
        </w:rPr>
        <w:t>遠慮なく、</w:t>
      </w:r>
      <w:r w:rsidR="114F0A62" w:rsidRPr="00D63ED1">
        <w:rPr>
          <w:rFonts w:ascii="HG丸ｺﾞｼｯｸM-PRO" w:eastAsia="HG丸ｺﾞｼｯｸM-PRO" w:hAnsi="HG丸ｺﾞｼｯｸM-PRO"/>
        </w:rPr>
        <w:t>治験担当医師</w:t>
      </w:r>
      <w:r w:rsidR="114F0A62" w:rsidRPr="00D63ED1" w:rsidDel="004367F4">
        <w:rPr>
          <w:rFonts w:ascii="HG丸ｺﾞｼｯｸM-PRO" w:eastAsia="HG丸ｺﾞｼｯｸM-PRO" w:hAnsi="HG丸ｺﾞｼｯｸM-PRO"/>
        </w:rPr>
        <w:t>または</w:t>
      </w:r>
      <w:r w:rsidR="009A4BB8" w:rsidRPr="00031756">
        <w:rPr>
          <w:rFonts w:ascii="HG丸ｺﾞｼｯｸM-PRO" w:eastAsia="HG丸ｺﾞｼｯｸM-PRO" w:hAnsi="HG丸ｺﾞｼｯｸM-PRO"/>
          <w:color w:val="auto"/>
        </w:rPr>
        <w:t>臨床研究コーディネーター</w:t>
      </w:r>
      <w:r w:rsidR="114F0A62" w:rsidRPr="00D63ED1">
        <w:rPr>
          <w:rFonts w:ascii="HG丸ｺﾞｼｯｸM-PRO" w:eastAsia="HG丸ｺﾞｼｯｸM-PRO" w:hAnsi="HG丸ｺﾞｼｯｸM-PRO"/>
        </w:rPr>
        <w:t>に</w:t>
      </w:r>
      <w:r w:rsidR="00A63F6E" w:rsidRPr="00D63ED1">
        <w:rPr>
          <w:rFonts w:ascii="HG丸ｺﾞｼｯｸM-PRO" w:eastAsia="HG丸ｺﾞｼｯｸM-PRO" w:hAnsi="HG丸ｺﾞｼｯｸM-PRO" w:hint="eastAsia"/>
        </w:rPr>
        <w:t>お尋ね</w:t>
      </w:r>
      <w:r w:rsidR="114F0A62" w:rsidRPr="00D63ED1">
        <w:rPr>
          <w:rFonts w:ascii="HG丸ｺﾞｼｯｸM-PRO" w:eastAsia="HG丸ｺﾞｼｯｸM-PRO" w:hAnsi="HG丸ｺﾞｼｯｸM-PRO"/>
        </w:rPr>
        <w:t>ください。</w:t>
      </w:r>
    </w:p>
    <w:p w14:paraId="5993D7B0" w14:textId="77777777" w:rsidR="00031756" w:rsidRDefault="00031756" w:rsidP="00031756">
      <w:pPr>
        <w:pStyle w:val="a1"/>
        <w:ind w:firstLineChars="0" w:firstLine="0"/>
        <w:rPr>
          <w:rFonts w:ascii="HG丸ｺﾞｼｯｸM-PRO" w:eastAsia="HG丸ｺﾞｼｯｸM-PRO" w:hAnsi="HG丸ｺﾞｼｯｸM-PRO"/>
        </w:rPr>
      </w:pPr>
    </w:p>
    <w:p w14:paraId="311DF7F5" w14:textId="3DBAABE0" w:rsidR="00EC3E47" w:rsidRPr="00D63ED1" w:rsidRDefault="00031756" w:rsidP="00031756">
      <w:pPr>
        <w:pStyle w:val="a1"/>
        <w:ind w:firstLineChars="0" w:firstLine="0"/>
        <w:rPr>
          <w:rFonts w:ascii="HG丸ｺﾞｼｯｸM-PRO" w:eastAsia="HG丸ｺﾞｼｯｸM-PRO" w:hAnsi="HG丸ｺﾞｼｯｸM-PRO"/>
        </w:rPr>
      </w:pPr>
      <w:r w:rsidRPr="00D63ED1">
        <w:rPr>
          <w:rFonts w:ascii="HG丸ｺﾞｼｯｸM-PRO" w:eastAsia="HG丸ｺﾞｼｯｸM-PRO" w:hAnsi="HG丸ｺﾞｼｯｸM-PRO"/>
          <w:noProof/>
        </w:rPr>
        <mc:AlternateContent>
          <mc:Choice Requires="wps">
            <w:drawing>
              <wp:anchor distT="0" distB="0" distL="114300" distR="114300" simplePos="0" relativeHeight="251662344" behindDoc="0" locked="0" layoutInCell="1" allowOverlap="1" wp14:anchorId="1B5FF11B" wp14:editId="7700E2A5">
                <wp:simplePos x="0" y="0"/>
                <wp:positionH relativeFrom="margin">
                  <wp:posOffset>-196215</wp:posOffset>
                </wp:positionH>
                <wp:positionV relativeFrom="paragraph">
                  <wp:posOffset>4351655</wp:posOffset>
                </wp:positionV>
                <wp:extent cx="4286250" cy="1162050"/>
                <wp:effectExtent l="0" t="0" r="1695450" b="19050"/>
                <wp:wrapNone/>
                <wp:docPr id="1953710667" name="吹き出し: 角を丸めた四角形 2"/>
                <wp:cNvGraphicFramePr/>
                <a:graphic xmlns:a="http://schemas.openxmlformats.org/drawingml/2006/main">
                  <a:graphicData uri="http://schemas.microsoft.com/office/word/2010/wordprocessingShape">
                    <wps:wsp>
                      <wps:cNvSpPr/>
                      <wps:spPr>
                        <a:xfrm>
                          <a:off x="0" y="0"/>
                          <a:ext cx="4286250" cy="1162050"/>
                        </a:xfrm>
                        <a:prstGeom prst="wedgeRoundRectCallout">
                          <a:avLst>
                            <a:gd name="adj1" fmla="val 88148"/>
                            <a:gd name="adj2" fmla="val 15389"/>
                            <a:gd name="adj3" fmla="val 16667"/>
                          </a:avLst>
                        </a:prstGeom>
                        <a:solidFill>
                          <a:srgbClr val="66FFFF"/>
                        </a:solidFill>
                        <a:ln w="12700" cap="flat" cmpd="sng" algn="ctr">
                          <a:solidFill>
                            <a:srgbClr val="4472C4">
                              <a:shade val="15000"/>
                            </a:srgbClr>
                          </a:solidFill>
                          <a:prstDash val="solid"/>
                          <a:miter lim="800000"/>
                        </a:ln>
                        <a:effectLst/>
                      </wps:spPr>
                      <wps:txbx>
                        <w:txbxContent>
                          <w:p w14:paraId="5182ED44" w14:textId="77777777" w:rsidR="00E7301B" w:rsidRPr="0073337F" w:rsidRDefault="00E7301B" w:rsidP="00E7301B">
                            <w:pPr>
                              <w:jc w:val="center"/>
                              <w:rPr>
                                <w:rFonts w:ascii="HG丸ｺﾞｼｯｸM-PRO" w:eastAsia="HG丸ｺﾞｼｯｸM-PRO" w:hAnsi="HG丸ｺﾞｼｯｸM-PRO"/>
                                <w:b/>
                                <w:bCs/>
                                <w:color w:val="000000" w:themeColor="text1"/>
                                <w:sz w:val="20"/>
                                <w:szCs w:val="20"/>
                              </w:rPr>
                            </w:pPr>
                            <w:r w:rsidRPr="0073337F">
                              <w:rPr>
                                <w:rFonts w:ascii="HG丸ｺﾞｼｯｸM-PRO" w:eastAsia="HG丸ｺﾞｼｯｸM-PRO" w:hAnsi="HG丸ｺﾞｼｯｸM-PRO" w:hint="eastAsia"/>
                                <w:b/>
                                <w:bCs/>
                                <w:color w:val="000000" w:themeColor="text1"/>
                                <w:sz w:val="20"/>
                                <w:szCs w:val="20"/>
                              </w:rPr>
                              <w:t>九がん：第</w:t>
                            </w:r>
                            <w:r w:rsidRPr="0073337F">
                              <w:rPr>
                                <w:rFonts w:ascii="HG丸ｺﾞｼｯｸM-PRO" w:eastAsia="HG丸ｺﾞｼｯｸM-PRO" w:hAnsi="HG丸ｺﾞｼｯｸM-PRO"/>
                                <w:b/>
                                <w:bCs/>
                                <w:color w:val="000000" w:themeColor="text1"/>
                                <w:sz w:val="20"/>
                                <w:szCs w:val="20"/>
                              </w:rPr>
                              <w:t>1版のみ、作成時（案）を付与し、IRBへ提出します。作成日は指示決定通知日（通常IRB本審査の翌日）になりますので、日付を入れずに作成してください</w:t>
                            </w:r>
                            <w:r w:rsidRPr="0073337F">
                              <w:rPr>
                                <w:rFonts w:ascii="HG丸ｺﾞｼｯｸM-PRO" w:eastAsia="HG丸ｺﾞｼｯｸM-PRO" w:hAnsi="HG丸ｺﾞｼｯｸM-PRO" w:hint="eastAsia"/>
                                <w:b/>
                                <w:bCs/>
                                <w:color w:val="000000" w:themeColor="text1"/>
                                <w:sz w:val="20"/>
                                <w:szCs w:val="20"/>
                              </w:rPr>
                              <w:t>（</w:t>
                            </w:r>
                            <w:r w:rsidRPr="0073337F">
                              <w:rPr>
                                <w:rFonts w:ascii="HG丸ｺﾞｼｯｸM-PRO" w:eastAsia="HG丸ｺﾞｼｯｸM-PRO" w:hAnsi="HG丸ｺﾞｼｯｸM-PRO"/>
                                <w:b/>
                                <w:bCs/>
                                <w:color w:val="000000" w:themeColor="text1"/>
                                <w:sz w:val="20"/>
                                <w:szCs w:val="20"/>
                              </w:rPr>
                              <w:t>IRBにて承認され、院長の指示決定日が、当院版の同意説明文書『第1版』作成日となります</w:t>
                            </w:r>
                            <w:r w:rsidRPr="0073337F">
                              <w:rPr>
                                <w:rFonts w:ascii="HG丸ｺﾞｼｯｸM-PRO" w:eastAsia="HG丸ｺﾞｼｯｸM-PRO" w:hAnsi="HG丸ｺﾞｼｯｸM-PRO" w:hint="eastAsia"/>
                                <w:b/>
                                <w:bCs/>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FF11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30" type="#_x0000_t62" style="position:absolute;left:0;text-align:left;margin-left:-15.45pt;margin-top:342.65pt;width:337.5pt;height:91.5pt;z-index:251662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" adj="29840,14124" fillcolor="#6ff" strokecolor="#172c51" strokeweight="1pt">
                <v:textbox>
                  <w:txbxContent>
                    <w:p w14:paraId="5182ED44" w14:textId="77777777" w:rsidR="00E7301B" w:rsidRPr="0073337F" w:rsidRDefault="00E7301B" w:rsidP="00E7301B">
                      <w:pPr>
                        <w:jc w:val="center"/>
                        <w:rPr>
                          <w:rFonts w:ascii="HG丸ｺﾞｼｯｸM-PRO" w:eastAsia="HG丸ｺﾞｼｯｸM-PRO" w:hAnsi="HG丸ｺﾞｼｯｸM-PRO"/>
                          <w:b/>
                          <w:bCs/>
                          <w:color w:val="000000" w:themeColor="text1"/>
                          <w:sz w:val="20"/>
                          <w:szCs w:val="20"/>
                        </w:rPr>
                      </w:pPr>
                      <w:r w:rsidRPr="0073337F">
                        <w:rPr>
                          <w:rFonts w:ascii="HG丸ｺﾞｼｯｸM-PRO" w:eastAsia="HG丸ｺﾞｼｯｸM-PRO" w:hAnsi="HG丸ｺﾞｼｯｸM-PRO" w:hint="eastAsia"/>
                          <w:b/>
                          <w:bCs/>
                          <w:color w:val="000000" w:themeColor="text1"/>
                          <w:sz w:val="20"/>
                          <w:szCs w:val="20"/>
                        </w:rPr>
                        <w:t>九がん：第</w:t>
                      </w:r>
                      <w:r w:rsidRPr="0073337F">
                        <w:rPr>
                          <w:rFonts w:ascii="HG丸ｺﾞｼｯｸM-PRO" w:eastAsia="HG丸ｺﾞｼｯｸM-PRO" w:hAnsi="HG丸ｺﾞｼｯｸM-PRO"/>
                          <w:b/>
                          <w:bCs/>
                          <w:color w:val="000000" w:themeColor="text1"/>
                          <w:sz w:val="20"/>
                          <w:szCs w:val="20"/>
                        </w:rPr>
                        <w:t>1版のみ、作成時（案）を付与し、IRBへ提出します。作成日は指示決定通知日（通常IRB本審査の翌日）になりますので、日付を入れずに作成してください</w:t>
                      </w:r>
                      <w:r w:rsidRPr="0073337F">
                        <w:rPr>
                          <w:rFonts w:ascii="HG丸ｺﾞｼｯｸM-PRO" w:eastAsia="HG丸ｺﾞｼｯｸM-PRO" w:hAnsi="HG丸ｺﾞｼｯｸM-PRO" w:hint="eastAsia"/>
                          <w:b/>
                          <w:bCs/>
                          <w:color w:val="000000" w:themeColor="text1"/>
                          <w:sz w:val="20"/>
                          <w:szCs w:val="20"/>
                        </w:rPr>
                        <w:t>（</w:t>
                      </w:r>
                      <w:r w:rsidRPr="0073337F">
                        <w:rPr>
                          <w:rFonts w:ascii="HG丸ｺﾞｼｯｸM-PRO" w:eastAsia="HG丸ｺﾞｼｯｸM-PRO" w:hAnsi="HG丸ｺﾞｼｯｸM-PRO"/>
                          <w:b/>
                          <w:bCs/>
                          <w:color w:val="000000" w:themeColor="text1"/>
                          <w:sz w:val="20"/>
                          <w:szCs w:val="20"/>
                        </w:rPr>
                        <w:t>IRBにて承認され、院長の指示決定日が、当院版の同意説明文書『第1版』作成日となります</w:t>
                      </w:r>
                      <w:r w:rsidRPr="0073337F">
                        <w:rPr>
                          <w:rFonts w:ascii="HG丸ｺﾞｼｯｸM-PRO" w:eastAsia="HG丸ｺﾞｼｯｸM-PRO" w:hAnsi="HG丸ｺﾞｼｯｸM-PRO" w:hint="eastAsia"/>
                          <w:b/>
                          <w:bCs/>
                          <w:color w:val="000000" w:themeColor="text1"/>
                          <w:sz w:val="20"/>
                          <w:szCs w:val="20"/>
                        </w:rPr>
                        <w:t>）</w:t>
                      </w:r>
                    </w:p>
                  </w:txbxContent>
                </v:textbox>
                <w10:wrap anchorx="margin"/>
              </v:shape>
            </w:pict>
          </mc:Fallback>
        </mc:AlternateConten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C3E47" w:rsidRPr="00D63ED1" w14:paraId="7AF8D44E" w14:textId="77777777" w:rsidTr="00031756">
        <w:trPr>
          <w:trHeight w:val="983"/>
        </w:trPr>
        <w:tc>
          <w:tcPr>
            <w:tcW w:w="9638" w:type="dxa"/>
            <w:shd w:val="clear" w:color="auto" w:fill="E2EFD9"/>
          </w:tcPr>
          <w:p w14:paraId="761D66FD" w14:textId="4A8BBDAE" w:rsidR="00EC3E47" w:rsidRPr="00D63ED1" w:rsidRDefault="00EC3E47" w:rsidP="006D14EE">
            <w:pPr>
              <w:snapToGrid w:val="0"/>
              <w:spacing w:line="360" w:lineRule="exact"/>
              <w:jc w:val="left"/>
              <w:rPr>
                <w:rFonts w:ascii="HG丸ｺﾞｼｯｸM-PRO" w:eastAsia="HG丸ｺﾞｼｯｸM-PRO" w:hAnsi="HG丸ｺﾞｼｯｸM-PRO"/>
                <w:szCs w:val="21"/>
              </w:rPr>
            </w:pPr>
            <w:r w:rsidRPr="00D63ED1">
              <w:rPr>
                <w:rFonts w:ascii="HG丸ｺﾞｼｯｸM-PRO" w:eastAsia="HG丸ｺﾞｼｯｸM-PRO" w:hAnsi="HG丸ｺﾞｼｯｸM-PRO" w:hint="eastAsia"/>
                <w:szCs w:val="21"/>
              </w:rPr>
              <w:t>作成ガイド）</w:t>
            </w:r>
          </w:p>
          <w:p w14:paraId="2AF0A3F0" w14:textId="77777777" w:rsidR="00200814" w:rsidRPr="00BB0C37" w:rsidRDefault="00EC3E47" w:rsidP="006F585A">
            <w:pPr>
              <w:pStyle w:val="11"/>
              <w:ind w:right="105"/>
              <w:rPr>
                <w:rFonts w:ascii="HG丸ｺﾞｼｯｸM-PRO" w:eastAsia="HG丸ｺﾞｼｯｸM-PRO" w:hAnsi="HG丸ｺﾞｼｯｸM-PRO"/>
              </w:rPr>
            </w:pPr>
            <w:r w:rsidRPr="00BB0C37">
              <w:rPr>
                <w:rFonts w:ascii="HG丸ｺﾞｼｯｸM-PRO" w:eastAsia="HG丸ｺﾞｼｯｸM-PRO" w:hAnsi="HG丸ｺﾞｼｯｸM-PRO" w:hint="eastAsia"/>
                <w:strike/>
              </w:rPr>
              <w:t>適宜イラストを挿入する</w:t>
            </w:r>
            <w:r w:rsidR="00901A9D" w:rsidRPr="00BB0C37">
              <w:rPr>
                <w:rFonts w:ascii="HG丸ｺﾞｼｯｸM-PRO" w:eastAsia="HG丸ｺﾞｼｯｸM-PRO" w:hAnsi="HG丸ｺﾞｼｯｸM-PRO" w:hint="eastAsia"/>
                <w:strike/>
              </w:rPr>
              <w:t>。</w:t>
            </w:r>
            <w:r w:rsidR="00D771C9" w:rsidRPr="00BB0C37">
              <w:rPr>
                <w:rFonts w:ascii="HG丸ｺﾞｼｯｸM-PRO" w:eastAsia="HG丸ｺﾞｼｯｸM-PRO" w:hAnsi="HG丸ｺﾞｼｯｸM-PRO" w:hint="eastAsia"/>
              </w:rPr>
              <w:t>色覚障がい者に配慮し、白黒印刷にも対応した記載とする。</w:t>
            </w:r>
          </w:p>
          <w:p w14:paraId="01BFCFCB" w14:textId="77777777" w:rsidR="00200814" w:rsidRPr="00BB0C37" w:rsidRDefault="00EC3E47" w:rsidP="006F585A">
            <w:pPr>
              <w:pStyle w:val="11"/>
              <w:ind w:right="105"/>
              <w:rPr>
                <w:rFonts w:ascii="HG丸ｺﾞｼｯｸM-PRO" w:eastAsia="HG丸ｺﾞｼｯｸM-PRO" w:hAnsi="HG丸ｺﾞｼｯｸM-PRO"/>
                <w:strike/>
              </w:rPr>
            </w:pPr>
            <w:r w:rsidRPr="00BB0C37">
              <w:rPr>
                <w:rFonts w:ascii="HG丸ｺﾞｼｯｸM-PRO" w:eastAsia="HG丸ｺﾞｼｯｸM-PRO" w:hAnsi="HG丸ｺﾞｼｯｸM-PRO" w:hint="eastAsia"/>
                <w:strike/>
              </w:rPr>
              <w:t>当該治験や対象にあわせたイラストを選択する</w:t>
            </w:r>
            <w:r w:rsidR="00901A9D" w:rsidRPr="00BB0C37">
              <w:rPr>
                <w:rFonts w:ascii="HG丸ｺﾞｼｯｸM-PRO" w:eastAsia="HG丸ｺﾞｼｯｸM-PRO" w:hAnsi="HG丸ｺﾞｼｯｸM-PRO" w:hint="eastAsia"/>
                <w:strike/>
              </w:rPr>
              <w:t>。</w:t>
            </w:r>
          </w:p>
          <w:p w14:paraId="381663E0" w14:textId="39B99FCA" w:rsidR="00EC3E47" w:rsidRPr="00D63ED1" w:rsidRDefault="00FC6946" w:rsidP="00254E3B">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治験課題名</w:t>
            </w:r>
          </w:p>
          <w:p w14:paraId="279EA8A3" w14:textId="3B9EEA64" w:rsidR="0009647C" w:rsidRPr="00D63ED1" w:rsidRDefault="00EB20B3" w:rsidP="00C46498">
            <w:pPr>
              <w:pStyle w:val="21"/>
              <w:ind w:left="1162" w:rightChars="-50" w:right="-105" w:hanging="442"/>
              <w:rPr>
                <w:rFonts w:ascii="HG丸ｺﾞｼｯｸM-PRO" w:eastAsia="HG丸ｺﾞｼｯｸM-PRO" w:hAnsi="HG丸ｺﾞｼｯｸM-PRO"/>
              </w:rPr>
            </w:pPr>
            <w:r w:rsidRPr="00D63ED1">
              <w:rPr>
                <w:rFonts w:ascii="HG丸ｺﾞｼｯｸM-PRO" w:eastAsia="HG丸ｺﾞｼｯｸM-PRO" w:hAnsi="HG丸ｺﾞｼｯｸM-PRO" w:hint="eastAsia"/>
              </w:rPr>
              <w:t>簡略化する場合には、</w:t>
            </w:r>
            <w:r w:rsidR="00FF1B17" w:rsidRPr="00D63ED1">
              <w:rPr>
                <w:rFonts w:ascii="HG丸ｺﾞｼｯｸM-PRO" w:eastAsia="HG丸ｺﾞｼｯｸM-PRO" w:hAnsi="HG丸ｺﾞｼｯｸM-PRO" w:hint="eastAsia"/>
              </w:rPr>
              <w:t>W</w:t>
            </w:r>
            <w:r w:rsidR="00FF1B17" w:rsidRPr="00D63ED1">
              <w:rPr>
                <w:rFonts w:ascii="HG丸ｺﾞｼｯｸM-PRO" w:eastAsia="HG丸ｺﾞｼｯｸM-PRO" w:hAnsi="HG丸ｺﾞｼｯｸM-PRO"/>
              </w:rPr>
              <w:t>eb</w:t>
            </w:r>
            <w:r w:rsidR="00FF1B17" w:rsidRPr="00D63ED1">
              <w:rPr>
                <w:rFonts w:ascii="HG丸ｺﾞｼｯｸM-PRO" w:eastAsia="HG丸ｺﾞｼｯｸM-PRO" w:hAnsi="HG丸ｺﾞｼｯｸM-PRO" w:hint="eastAsia"/>
              </w:rPr>
              <w:t>検索時に</w:t>
            </w:r>
            <w:r w:rsidR="00A05E47" w:rsidRPr="00D63ED1">
              <w:rPr>
                <w:rFonts w:ascii="HG丸ｺﾞｼｯｸM-PRO" w:eastAsia="HG丸ｺﾞｼｯｸM-PRO" w:hAnsi="HG丸ｺﾞｼｯｸM-PRO" w:hint="eastAsia"/>
              </w:rPr>
              <w:t>治験参加者が</w:t>
            </w:r>
            <w:r w:rsidR="008711AB" w:rsidRPr="00D63ED1">
              <w:rPr>
                <w:rFonts w:ascii="HG丸ｺﾞｼｯｸM-PRO" w:eastAsia="HG丸ｺﾞｼｯｸM-PRO" w:hAnsi="HG丸ｺﾞｼｯｸM-PRO" w:hint="eastAsia"/>
              </w:rPr>
              <w:t>特定</w:t>
            </w:r>
            <w:r w:rsidR="00FF1B17" w:rsidRPr="00D63ED1">
              <w:rPr>
                <w:rFonts w:ascii="HG丸ｺﾞｼｯｸM-PRO" w:eastAsia="HG丸ｺﾞｼｯｸM-PRO" w:hAnsi="HG丸ｺﾞｼｯｸM-PRO" w:hint="eastAsia"/>
              </w:rPr>
              <w:t>可能</w:t>
            </w:r>
            <w:r w:rsidR="00A05E47" w:rsidRPr="00D63ED1">
              <w:rPr>
                <w:rFonts w:ascii="HG丸ｺﾞｼｯｸM-PRO" w:eastAsia="HG丸ｺﾞｼｯｸM-PRO" w:hAnsi="HG丸ｺﾞｼｯｸM-PRO" w:hint="eastAsia"/>
              </w:rPr>
              <w:t>な課題名とすること</w:t>
            </w:r>
            <w:r w:rsidR="008711AB" w:rsidRPr="00D63ED1">
              <w:rPr>
                <w:rFonts w:ascii="HG丸ｺﾞｼｯｸM-PRO" w:eastAsia="HG丸ｺﾞｼｯｸM-PRO" w:hAnsi="HG丸ｺﾞｼｯｸM-PRO" w:hint="eastAsia"/>
              </w:rPr>
              <w:t>も考慮する</w:t>
            </w:r>
            <w:r w:rsidR="0069167C" w:rsidRPr="00D63ED1">
              <w:rPr>
                <w:rFonts w:ascii="HG丸ｺﾞｼｯｸM-PRO" w:eastAsia="HG丸ｺﾞｼｯｸM-PRO" w:hAnsi="HG丸ｺﾞｼｯｸM-PRO" w:hint="eastAsia"/>
              </w:rPr>
              <w:t>。</w:t>
            </w:r>
          </w:p>
          <w:p w14:paraId="354553C4" w14:textId="14BD1BEA" w:rsidR="004664C8" w:rsidRPr="00D63ED1" w:rsidRDefault="004664C8" w:rsidP="00EF2C48">
            <w:pPr>
              <w:pStyle w:val="30"/>
              <w:ind w:left="1882" w:rightChars="0" w:hanging="442"/>
              <w:rPr>
                <w:rFonts w:ascii="HG丸ｺﾞｼｯｸM-PRO" w:eastAsia="HG丸ｺﾞｼｯｸM-PRO" w:hAnsi="HG丸ｺﾞｼｯｸM-PRO"/>
              </w:rPr>
            </w:pPr>
            <w:r w:rsidRPr="00D63ED1">
              <w:rPr>
                <w:rFonts w:ascii="HG丸ｺﾞｼｯｸM-PRO" w:eastAsia="HG丸ｺﾞｼｯｸM-PRO" w:hAnsi="HG丸ｺﾞｼｯｸM-PRO" w:hint="eastAsia"/>
              </w:rPr>
              <w:t>臨床研究</w:t>
            </w:r>
            <w:r w:rsidR="008541DD" w:rsidRPr="00D63ED1">
              <w:rPr>
                <w:rFonts w:ascii="HG丸ｺﾞｼｯｸM-PRO" w:eastAsia="HG丸ｺﾞｼｯｸM-PRO" w:hAnsi="HG丸ｺﾞｼｯｸM-PRO" w:hint="eastAsia"/>
              </w:rPr>
              <w:t>情報</w:t>
            </w:r>
            <w:r w:rsidRPr="00D63ED1">
              <w:rPr>
                <w:rFonts w:ascii="HG丸ｺﾞｼｯｸM-PRO" w:eastAsia="HG丸ｺﾞｼｯｸM-PRO" w:hAnsi="HG丸ｺﾞｼｯｸM-PRO" w:hint="eastAsia"/>
              </w:rPr>
              <w:t>ポータルサイト（</w:t>
            </w:r>
            <w:hyperlink r:id="rId10" w:history="1">
              <w:r w:rsidRPr="00D63ED1">
                <w:rPr>
                  <w:rStyle w:val="af5"/>
                  <w:rFonts w:ascii="HG丸ｺﾞｼｯｸM-PRO" w:eastAsia="HG丸ｺﾞｼｯｸM-PRO" w:hAnsi="HG丸ｺﾞｼｯｸM-PRO"/>
                </w:rPr>
                <w:t>https://rctportal.niph.go.jp/</w:t>
              </w:r>
            </w:hyperlink>
            <w:r w:rsidRPr="00D63ED1">
              <w:rPr>
                <w:rFonts w:ascii="HG丸ｺﾞｼｯｸM-PRO" w:eastAsia="HG丸ｺﾞｼｯｸM-PRO" w:hAnsi="HG丸ｺﾞｼｯｸM-PRO" w:hint="eastAsia"/>
              </w:rPr>
              <w:t>）</w:t>
            </w:r>
            <w:r w:rsidR="00EB20B3" w:rsidRPr="00D63ED1">
              <w:rPr>
                <w:rFonts w:ascii="HG丸ｺﾞｼｯｸM-PRO" w:eastAsia="HG丸ｺﾞｼｯｸM-PRO" w:hAnsi="HG丸ｺﾞｼｯｸM-PRO" w:hint="eastAsia"/>
              </w:rPr>
              <w:t>、</w:t>
            </w:r>
            <w:r w:rsidR="008711AB" w:rsidRPr="00D63ED1">
              <w:rPr>
                <w:rFonts w:ascii="HG丸ｺﾞｼｯｸM-PRO" w:eastAsia="HG丸ｺﾞｼｯｸM-PRO" w:hAnsi="HG丸ｺﾞｼｯｸM-PRO" w:hint="eastAsia"/>
              </w:rPr>
              <w:t>IRB議事要旨</w:t>
            </w:r>
            <w:r w:rsidR="00EB20B3" w:rsidRPr="00D63ED1">
              <w:rPr>
                <w:rFonts w:ascii="HG丸ｺﾞｼｯｸM-PRO" w:eastAsia="HG丸ｺﾞｼｯｸM-PRO" w:hAnsi="HG丸ｺﾞｼｯｸM-PRO" w:hint="eastAsia"/>
              </w:rPr>
              <w:t>他</w:t>
            </w:r>
          </w:p>
          <w:p w14:paraId="0A0ABE42" w14:textId="486C39C9" w:rsidR="008711AB" w:rsidRPr="00D63ED1" w:rsidRDefault="00B634A0" w:rsidP="002D478D">
            <w:pPr>
              <w:pStyle w:val="21"/>
              <w:ind w:left="1162" w:right="105" w:hanging="442"/>
              <w:rPr>
                <w:rFonts w:ascii="HG丸ｺﾞｼｯｸM-PRO" w:eastAsia="HG丸ｺﾞｼｯｸM-PRO" w:hAnsi="HG丸ｺﾞｼｯｸM-PRO"/>
              </w:rPr>
            </w:pPr>
            <w:r w:rsidRPr="00D63ED1">
              <w:rPr>
                <w:rFonts w:ascii="HG丸ｺﾞｼｯｸM-PRO" w:eastAsia="HG丸ｺﾞｼｯｸM-PRO" w:hAnsi="HG丸ｺﾞｼｯｸM-PRO" w:hint="eastAsia"/>
              </w:rPr>
              <w:t>課題名に含まれる治験用語</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を説明する</w:t>
            </w:r>
            <w:r w:rsidR="004664C8" w:rsidRPr="00D63ED1">
              <w:rPr>
                <w:rFonts w:ascii="HG丸ｺﾞｼｯｸM-PRO" w:eastAsia="HG丸ｺﾞｼｯｸM-PRO" w:hAnsi="HG丸ｺﾞｼｯｸM-PRO" w:hint="eastAsia"/>
              </w:rPr>
              <w:t>必要</w:t>
            </w:r>
            <w:r w:rsidRPr="00D63ED1">
              <w:rPr>
                <w:rFonts w:ascii="HG丸ｺﾞｼｯｸM-PRO" w:eastAsia="HG丸ｺﾞｼｯｸM-PRO" w:hAnsi="HG丸ｺﾞｼｯｸM-PRO" w:hint="eastAsia"/>
              </w:rPr>
              <w:t>が生じる場合は</w:t>
            </w:r>
            <w:r w:rsidR="004664C8" w:rsidRPr="00D63ED1">
              <w:rPr>
                <w:rFonts w:ascii="HG丸ｺﾞｼｯｸM-PRO" w:eastAsia="HG丸ｺﾞｼｯｸM-PRO" w:hAnsi="HG丸ｺﾞｼｯｸM-PRO" w:hint="eastAsia"/>
              </w:rPr>
              <w:t>、口頭で補足</w:t>
            </w:r>
            <w:r w:rsidR="0069167C" w:rsidRPr="00D63ED1">
              <w:rPr>
                <w:rFonts w:ascii="HG丸ｺﾞｼｯｸM-PRO" w:eastAsia="HG丸ｺﾞｼｯｸM-PRO" w:hAnsi="HG丸ｺﾞｼｯｸM-PRO" w:hint="eastAsia"/>
              </w:rPr>
              <w:t>する。</w:t>
            </w:r>
          </w:p>
          <w:p w14:paraId="1D08715A" w14:textId="77777777" w:rsidR="00880BBD" w:rsidRPr="00D63ED1" w:rsidRDefault="00374CF9" w:rsidP="00880BBD">
            <w:pPr>
              <w:pStyle w:val="11"/>
              <w:ind w:right="105"/>
              <w:rPr>
                <w:rFonts w:ascii="HG丸ｺﾞｼｯｸM-PRO" w:eastAsia="HG丸ｺﾞｼｯｸM-PRO" w:hAnsi="HG丸ｺﾞｼｯｸM-PRO"/>
                <w:sz w:val="28"/>
                <w:szCs w:val="28"/>
              </w:rPr>
            </w:pPr>
            <w:r w:rsidRPr="00D63ED1">
              <w:rPr>
                <w:rFonts w:ascii="HG丸ｺﾞｼｯｸM-PRO" w:eastAsia="HG丸ｺﾞｼｯｸM-PRO" w:hAnsi="HG丸ｺﾞｼｯｸM-PRO" w:hint="eastAsia"/>
              </w:rPr>
              <w:t>表紙に実施診療科、治験責任医師</w:t>
            </w:r>
            <w:r w:rsidR="00880BBD" w:rsidRPr="00D63ED1">
              <w:rPr>
                <w:rFonts w:ascii="HG丸ｺﾞｼｯｸM-PRO" w:eastAsia="HG丸ｺﾞｼｯｸM-PRO" w:hAnsi="HG丸ｺﾞｼｯｸM-PRO" w:hint="eastAsia"/>
              </w:rPr>
              <w:t>、お問い合わせ先</w:t>
            </w:r>
            <w:r w:rsidRPr="00D63ED1">
              <w:rPr>
                <w:rFonts w:ascii="HG丸ｺﾞｼｯｸM-PRO" w:eastAsia="HG丸ｺﾞｼｯｸM-PRO" w:hAnsi="HG丸ｺﾞｼｯｸM-PRO" w:hint="eastAsia"/>
              </w:rPr>
              <w:t>などの追記も可能。</w:t>
            </w:r>
            <w:r w:rsidR="00880BBD" w:rsidRPr="00D63ED1">
              <w:rPr>
                <w:rFonts w:ascii="HG丸ｺﾞｼｯｸM-PRO" w:eastAsia="HG丸ｺﾞｼｯｸM-PRO" w:hAnsi="HG丸ｺﾞｼｯｸM-PRO" w:hint="eastAsia"/>
              </w:rPr>
              <w:t>（表紙にお問い合わせ先を記載する場合はセクションAの「お問い合わせ先」は削除可能）</w:t>
            </w:r>
          </w:p>
          <w:p w14:paraId="669C2ECE" w14:textId="77777777" w:rsidR="002A3622" w:rsidRPr="00D63ED1" w:rsidRDefault="002A3622" w:rsidP="002A3622">
            <w:pPr>
              <w:spacing w:line="400" w:lineRule="exact"/>
              <w:jc w:val="left"/>
              <w:rPr>
                <w:rFonts w:ascii="HG丸ｺﾞｼｯｸM-PRO" w:eastAsia="HG丸ｺﾞｼｯｸM-PRO" w:hAnsi="HG丸ｺﾞｼｯｸM-PRO"/>
                <w:b/>
                <w:bCs/>
                <w:szCs w:val="21"/>
                <w:bdr w:val="single" w:sz="4" w:space="0" w:color="auto"/>
              </w:rPr>
            </w:pPr>
            <w:r w:rsidRPr="00D63ED1">
              <w:rPr>
                <w:rFonts w:ascii="HG丸ｺﾞｼｯｸM-PRO" w:eastAsia="HG丸ｺﾞｼｯｸM-PRO" w:hAnsi="HG丸ｺﾞｼｯｸM-PRO" w:hint="eastAsia"/>
                <w:b/>
                <w:bCs/>
                <w:szCs w:val="21"/>
                <w:highlight w:val="cyan"/>
                <w:bdr w:val="single" w:sz="4" w:space="0" w:color="auto"/>
              </w:rPr>
              <w:t>九がん：表題の課題名には省略課題名を使用せず、治験実施計画書通りに記載してください</w:t>
            </w:r>
          </w:p>
          <w:p w14:paraId="10BC71C0" w14:textId="77777777" w:rsidR="002A3622" w:rsidRPr="00D63ED1" w:rsidRDefault="002A3622" w:rsidP="002A3622">
            <w:pPr>
              <w:spacing w:line="400" w:lineRule="exact"/>
              <w:jc w:val="left"/>
              <w:rPr>
                <w:rFonts w:ascii="HG丸ｺﾞｼｯｸM-PRO" w:eastAsia="HG丸ｺﾞｼｯｸM-PRO" w:hAnsi="HG丸ｺﾞｼｯｸM-PRO"/>
                <w:b/>
                <w:bCs/>
                <w:color w:val="000000"/>
                <w:szCs w:val="21"/>
                <w:bdr w:val="single" w:sz="4" w:space="0" w:color="auto"/>
              </w:rPr>
            </w:pPr>
            <w:r w:rsidRPr="00D63ED1">
              <w:rPr>
                <w:rFonts w:ascii="HG丸ｺﾞｼｯｸM-PRO" w:eastAsia="HG丸ｺﾞｼｯｸM-PRO" w:hAnsi="HG丸ｺﾞｼｯｸM-PRO" w:hint="eastAsia"/>
                <w:b/>
                <w:bCs/>
                <w:color w:val="000000"/>
                <w:szCs w:val="21"/>
                <w:highlight w:val="cyan"/>
                <w:bdr w:val="single" w:sz="4" w:space="0" w:color="auto"/>
              </w:rPr>
              <w:t>九がん：過剰なイラストをお断りしています。内容によっては削除させていただきます。</w:t>
            </w:r>
          </w:p>
          <w:p w14:paraId="28648F38" w14:textId="77777777" w:rsidR="002A3622" w:rsidRPr="00D63ED1" w:rsidRDefault="002A3622" w:rsidP="002A3622">
            <w:pPr>
              <w:spacing w:line="400" w:lineRule="exact"/>
              <w:jc w:val="left"/>
              <w:rPr>
                <w:rFonts w:ascii="HG丸ｺﾞｼｯｸM-PRO" w:eastAsia="HG丸ｺﾞｼｯｸM-PRO" w:hAnsi="HG丸ｺﾞｼｯｸM-PRO"/>
                <w:b/>
                <w:bCs/>
                <w:color w:val="000000"/>
                <w:szCs w:val="21"/>
                <w:bdr w:val="single" w:sz="4" w:space="0" w:color="auto"/>
              </w:rPr>
            </w:pPr>
            <w:r w:rsidRPr="00D63ED1">
              <w:rPr>
                <w:rFonts w:ascii="HG丸ｺﾞｼｯｸM-PRO" w:eastAsia="HG丸ｺﾞｼｯｸM-PRO" w:hAnsi="HG丸ｺﾞｼｯｸM-PRO" w:hint="eastAsia"/>
                <w:b/>
                <w:bCs/>
                <w:color w:val="000000"/>
                <w:szCs w:val="21"/>
                <w:highlight w:val="cyan"/>
                <w:bdr w:val="single" w:sz="4" w:space="0" w:color="auto"/>
              </w:rPr>
              <w:t>九がん：フォントはHG丸ゴシックでお願いします</w:t>
            </w:r>
          </w:p>
          <w:p w14:paraId="3B02F188" w14:textId="4F8FE634" w:rsidR="002A3622" w:rsidRPr="00031756" w:rsidRDefault="002A3622" w:rsidP="002A3622">
            <w:pPr>
              <w:spacing w:line="400" w:lineRule="exact"/>
              <w:jc w:val="left"/>
              <w:rPr>
                <w:rFonts w:ascii="HG丸ｺﾞｼｯｸM-PRO" w:eastAsia="HG丸ｺﾞｼｯｸM-PRO" w:hAnsi="HG丸ｺﾞｼｯｸM-PRO"/>
                <w:b/>
                <w:bCs/>
                <w:color w:val="000000"/>
                <w:szCs w:val="21"/>
                <w:bdr w:val="single" w:sz="4" w:space="0" w:color="auto"/>
              </w:rPr>
            </w:pPr>
            <w:r w:rsidRPr="00D63ED1">
              <w:rPr>
                <w:rFonts w:ascii="HG丸ｺﾞｼｯｸM-PRO" w:eastAsia="HG丸ｺﾞｼｯｸM-PRO" w:hAnsi="HG丸ｺﾞｼｯｸM-PRO" w:hint="eastAsia"/>
                <w:b/>
                <w:bCs/>
                <w:color w:val="000000"/>
                <w:szCs w:val="21"/>
                <w:highlight w:val="cyan"/>
                <w:bdr w:val="single" w:sz="4" w:space="0" w:color="auto"/>
              </w:rPr>
              <w:t>九がん：「妊娠調査」「プレSCR」「任意の検査・研究」などの別冊ICFについては、この共通テンプレートの使用は必須ではありませんが、表紙、問い合わせ先の記載やメインICFと同じ内容の文</w:t>
            </w:r>
            <w:r w:rsidRPr="00D63ED1">
              <w:rPr>
                <w:rFonts w:ascii="HG丸ｺﾞｼｯｸM-PRO" w:eastAsia="HG丸ｺﾞｼｯｸM-PRO" w:hAnsi="HG丸ｺﾞｼｯｸM-PRO" w:hint="eastAsia"/>
                <w:b/>
                <w:bCs/>
                <w:color w:val="000000"/>
                <w:szCs w:val="21"/>
                <w:highlight w:val="cyan"/>
                <w:bdr w:val="single" w:sz="4" w:space="0" w:color="auto"/>
              </w:rPr>
              <w:lastRenderedPageBreak/>
              <w:t>章はメインICFと同じものにしてください。また、この共通テンプレートで明記している九がんの指定事項も反映させてください</w:t>
            </w:r>
          </w:p>
        </w:tc>
      </w:tr>
    </w:tbl>
    <w:p w14:paraId="29A160F0" w14:textId="14670681" w:rsidR="009C791D" w:rsidRPr="00D63ED1" w:rsidRDefault="009C791D" w:rsidP="006D14EE">
      <w:pPr>
        <w:pStyle w:val="a1"/>
        <w:ind w:firstLine="240"/>
        <w:rPr>
          <w:rFonts w:ascii="HG丸ｺﾞｼｯｸM-PRO" w:eastAsia="HG丸ｺﾞｼｯｸM-PRO" w:hAnsi="HG丸ｺﾞｼｯｸM-PRO"/>
        </w:rPr>
      </w:pPr>
    </w:p>
    <w:p w14:paraId="47D148ED" w14:textId="5E252C0E" w:rsidR="00EA53B8" w:rsidRPr="00D63ED1" w:rsidRDefault="00EA53B8" w:rsidP="006D14EE">
      <w:pPr>
        <w:widowControl/>
        <w:spacing w:line="360" w:lineRule="exact"/>
        <w:jc w:val="left"/>
        <w:rPr>
          <w:rFonts w:ascii="HG丸ｺﾞｼｯｸM-PRO" w:eastAsia="HG丸ｺﾞｼｯｸM-PRO" w:hAnsi="HG丸ｺﾞｼｯｸM-PRO" w:cs="Arial"/>
          <w:sz w:val="28"/>
          <w:szCs w:val="28"/>
        </w:rPr>
      </w:pPr>
      <w:bookmarkStart w:id="5" w:name="_Toc91583856"/>
      <w:bookmarkStart w:id="6" w:name="_Toc101808546"/>
      <w:bookmarkStart w:id="7" w:name="_Toc103629996"/>
      <w:bookmarkStart w:id="8" w:name="_Toc103882300"/>
      <w:bookmarkStart w:id="9" w:name="_Toc106746198"/>
      <w:bookmarkStart w:id="10" w:name="_Toc108816890"/>
      <w:bookmarkStart w:id="11" w:name="_Toc110629728"/>
      <w:bookmarkStart w:id="12" w:name="_Toc111758807"/>
      <w:bookmarkStart w:id="13" w:name="_Toc112073810"/>
      <w:bookmarkStart w:id="14" w:name="_Toc112080300"/>
      <w:bookmarkStart w:id="15" w:name="_Toc112095251"/>
      <w:r w:rsidRPr="00D63ED1">
        <w:rPr>
          <w:rFonts w:ascii="HG丸ｺﾞｼｯｸM-PRO" w:eastAsia="HG丸ｺﾞｼｯｸM-PRO" w:hAnsi="HG丸ｺﾞｼｯｸM-PRO"/>
        </w:rPr>
        <w:br w:type="page"/>
      </w:r>
    </w:p>
    <w:p w14:paraId="42D0910B" w14:textId="0746F27D" w:rsidR="009F3F58" w:rsidRPr="00D63ED1" w:rsidRDefault="02A37B9F" w:rsidP="006D14EE">
      <w:pPr>
        <w:pStyle w:val="afb"/>
        <w:spacing w:line="360" w:lineRule="exact"/>
        <w:rPr>
          <w:rFonts w:ascii="HG丸ｺﾞｼｯｸM-PRO" w:eastAsia="HG丸ｺﾞｼｯｸM-PRO" w:hAnsi="HG丸ｺﾞｼｯｸM-PRO"/>
        </w:rPr>
      </w:pPr>
      <w:r w:rsidRPr="00D63ED1">
        <w:rPr>
          <w:rFonts w:ascii="HG丸ｺﾞｼｯｸM-PRO" w:eastAsia="HG丸ｺﾞｼｯｸM-PRO" w:hAnsi="HG丸ｺﾞｼｯｸM-PRO"/>
        </w:rPr>
        <w:lastRenderedPageBreak/>
        <w:t>目次</w:t>
      </w:r>
      <w:bookmarkEnd w:id="5"/>
      <w:bookmarkEnd w:id="6"/>
      <w:bookmarkEnd w:id="7"/>
      <w:bookmarkEnd w:id="8"/>
      <w:bookmarkEnd w:id="9"/>
      <w:bookmarkEnd w:id="10"/>
      <w:bookmarkEnd w:id="11"/>
      <w:bookmarkEnd w:id="12"/>
      <w:bookmarkEnd w:id="13"/>
      <w:bookmarkEnd w:id="14"/>
      <w:bookmarkEnd w:id="15"/>
    </w:p>
    <w:p w14:paraId="68E0207B" w14:textId="77777777" w:rsidR="001C3D1D" w:rsidRPr="00D63ED1" w:rsidRDefault="001C3D1D" w:rsidP="006D14EE">
      <w:pPr>
        <w:pStyle w:val="afb"/>
        <w:spacing w:line="360" w:lineRule="exact"/>
        <w:rPr>
          <w:rFonts w:ascii="HG丸ｺﾞｼｯｸM-PRO" w:eastAsia="HG丸ｺﾞｼｯｸM-PRO" w:hAnsi="HG丸ｺﾞｼｯｸM-PRO"/>
        </w:rPr>
      </w:pPr>
    </w:p>
    <w:p w14:paraId="7828B2DF" w14:textId="6D770F0D" w:rsidR="0024431C" w:rsidRPr="00D63ED1" w:rsidRDefault="006B6943" w:rsidP="0024431C">
      <w:pPr>
        <w:pStyle w:val="13"/>
        <w:rPr>
          <w:rFonts w:ascii="HG丸ｺﾞｼｯｸM-PRO" w:eastAsia="HG丸ｺﾞｼｯｸM-PRO" w:hAnsi="HG丸ｺﾞｼｯｸM-PRO" w:cstheme="minorBidi"/>
          <w:sz w:val="21"/>
          <w:szCs w:val="22"/>
          <w14:ligatures w14:val="standardContextual"/>
        </w:rPr>
      </w:pPr>
      <w:r w:rsidRPr="00D63ED1">
        <w:rPr>
          <w:rFonts w:ascii="HG丸ｺﾞｼｯｸM-PRO" w:eastAsia="HG丸ｺﾞｼｯｸM-PRO" w:hAnsi="HG丸ｺﾞｼｯｸM-PRO"/>
          <w:sz w:val="28"/>
          <w:szCs w:val="28"/>
        </w:rPr>
        <w:fldChar w:fldCharType="begin"/>
      </w:r>
      <w:r w:rsidRPr="00D63ED1">
        <w:rPr>
          <w:rFonts w:ascii="HG丸ｺﾞｼｯｸM-PRO" w:eastAsia="HG丸ｺﾞｼｯｸM-PRO" w:hAnsi="HG丸ｺﾞｼｯｸM-PRO"/>
          <w:sz w:val="28"/>
          <w:szCs w:val="28"/>
        </w:rPr>
        <w:instrText xml:space="preserve"> TOC \o "1-3" \h \z \t "番号なし見出し,1" </w:instrText>
      </w:r>
      <w:r w:rsidRPr="00D63ED1">
        <w:rPr>
          <w:rFonts w:ascii="HG丸ｺﾞｼｯｸM-PRO" w:eastAsia="HG丸ｺﾞｼｯｸM-PRO" w:hAnsi="HG丸ｺﾞｼｯｸM-PRO"/>
          <w:sz w:val="28"/>
          <w:szCs w:val="28"/>
        </w:rPr>
        <w:fldChar w:fldCharType="separate"/>
      </w:r>
      <w:hyperlink w:anchor="_Toc168480290" w:history="1">
        <w:r w:rsidR="0024431C" w:rsidRPr="00D63ED1">
          <w:rPr>
            <w:rStyle w:val="af5"/>
            <w:rFonts w:ascii="HG丸ｺﾞｼｯｸM-PRO" w:eastAsia="HG丸ｺﾞｼｯｸM-PRO" w:hAnsi="HG丸ｺﾞｼｯｸM-PRO"/>
          </w:rPr>
          <w:t>A. 治験の要約</w:t>
        </w:r>
        <w:r w:rsidR="0024431C" w:rsidRPr="00D63ED1">
          <w:rPr>
            <w:rFonts w:ascii="HG丸ｺﾞｼｯｸM-PRO" w:eastAsia="HG丸ｺﾞｼｯｸM-PRO" w:hAnsi="HG丸ｺﾞｼｯｸM-PRO"/>
            <w:webHidden/>
          </w:rPr>
          <w:tab/>
        </w:r>
        <w:r w:rsidR="0024431C" w:rsidRPr="00D63ED1">
          <w:rPr>
            <w:rFonts w:ascii="HG丸ｺﾞｼｯｸM-PRO" w:eastAsia="HG丸ｺﾞｼｯｸM-PRO" w:hAnsi="HG丸ｺﾞｼｯｸM-PRO"/>
            <w:webHidden/>
          </w:rPr>
          <w:fldChar w:fldCharType="begin"/>
        </w:r>
        <w:r w:rsidR="0024431C" w:rsidRPr="00D63ED1">
          <w:rPr>
            <w:rFonts w:ascii="HG丸ｺﾞｼｯｸM-PRO" w:eastAsia="HG丸ｺﾞｼｯｸM-PRO" w:hAnsi="HG丸ｺﾞｼｯｸM-PRO"/>
            <w:webHidden/>
          </w:rPr>
          <w:instrText xml:space="preserve"> PAGEREF _Toc168480290 \h </w:instrText>
        </w:r>
        <w:r w:rsidR="0024431C" w:rsidRPr="00D63ED1">
          <w:rPr>
            <w:rFonts w:ascii="HG丸ｺﾞｼｯｸM-PRO" w:eastAsia="HG丸ｺﾞｼｯｸM-PRO" w:hAnsi="HG丸ｺﾞｼｯｸM-PRO"/>
            <w:webHidden/>
          </w:rPr>
        </w:r>
        <w:r w:rsidR="0024431C"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4</w:t>
        </w:r>
        <w:r w:rsidR="0024431C" w:rsidRPr="00D63ED1">
          <w:rPr>
            <w:rFonts w:ascii="HG丸ｺﾞｼｯｸM-PRO" w:eastAsia="HG丸ｺﾞｼｯｸM-PRO" w:hAnsi="HG丸ｺﾞｼｯｸM-PRO"/>
            <w:webHidden/>
          </w:rPr>
          <w:fldChar w:fldCharType="end"/>
        </w:r>
      </w:hyperlink>
    </w:p>
    <w:p w14:paraId="4C62FD9C" w14:textId="69876879"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291" w:history="1">
        <w:r w:rsidRPr="00D63ED1">
          <w:rPr>
            <w:rStyle w:val="af5"/>
            <w:rFonts w:ascii="HG丸ｺﾞｼｯｸM-PRO" w:eastAsia="HG丸ｺﾞｼｯｸM-PRO" w:hAnsi="HG丸ｺﾞｼｯｸM-PRO"/>
          </w:rPr>
          <w:t>A-1. 治験の要約</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_Toc168480291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4</w:t>
        </w:r>
        <w:r w:rsidRPr="00D63ED1">
          <w:rPr>
            <w:rFonts w:ascii="HG丸ｺﾞｼｯｸM-PRO" w:eastAsia="HG丸ｺﾞｼｯｸM-PRO" w:hAnsi="HG丸ｺﾞｼｯｸM-PRO"/>
            <w:webHidden/>
          </w:rPr>
          <w:fldChar w:fldCharType="end"/>
        </w:r>
      </w:hyperlink>
    </w:p>
    <w:p w14:paraId="0CA83965" w14:textId="0BCC87C4" w:rsidR="0024431C" w:rsidRPr="00D63ED1" w:rsidRDefault="0024431C" w:rsidP="0024431C">
      <w:pPr>
        <w:pStyle w:val="13"/>
        <w:rPr>
          <w:rFonts w:ascii="HG丸ｺﾞｼｯｸM-PRO" w:eastAsia="HG丸ｺﾞｼｯｸM-PRO" w:hAnsi="HG丸ｺﾞｼｯｸM-PRO" w:cstheme="minorBidi"/>
          <w:sz w:val="21"/>
          <w:szCs w:val="22"/>
          <w14:ligatures w14:val="standardContextual"/>
        </w:rPr>
      </w:pPr>
      <w:hyperlink w:anchor="_Toc168480292" w:history="1">
        <w:r w:rsidRPr="00D63ED1">
          <w:rPr>
            <w:rStyle w:val="af5"/>
            <w:rFonts w:ascii="HG丸ｺﾞｼｯｸM-PRO" w:eastAsia="HG丸ｺﾞｼｯｸM-PRO" w:hAnsi="HG丸ｺﾞｼｯｸM-PRO"/>
          </w:rPr>
          <w:t>B. 治験の参加について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_Toc168480292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7</w:t>
        </w:r>
        <w:r w:rsidRPr="00D63ED1">
          <w:rPr>
            <w:rFonts w:ascii="HG丸ｺﾞｼｯｸM-PRO" w:eastAsia="HG丸ｺﾞｼｯｸM-PRO" w:hAnsi="HG丸ｺﾞｼｯｸM-PRO"/>
            <w:webHidden/>
          </w:rPr>
          <w:fldChar w:fldCharType="end"/>
        </w:r>
      </w:hyperlink>
    </w:p>
    <w:p w14:paraId="2CAE8480" w14:textId="6D47398E"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293" w:history="1">
        <w:r w:rsidRPr="00D63ED1">
          <w:rPr>
            <w:rStyle w:val="af5"/>
            <w:rFonts w:ascii="HG丸ｺﾞｼｯｸM-PRO" w:eastAsia="HG丸ｺﾞｼｯｸM-PRO" w:hAnsi="HG丸ｺﾞｼｯｸM-PRO"/>
          </w:rPr>
          <w:t>B-1. 治験（ちけん）とは</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_Toc168480293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7</w:t>
        </w:r>
        <w:r w:rsidRPr="00D63ED1">
          <w:rPr>
            <w:rFonts w:ascii="HG丸ｺﾞｼｯｸM-PRO" w:eastAsia="HG丸ｺﾞｼｯｸM-PRO" w:hAnsi="HG丸ｺﾞｼｯｸM-PRO"/>
            <w:webHidden/>
          </w:rPr>
          <w:fldChar w:fldCharType="end"/>
        </w:r>
      </w:hyperlink>
    </w:p>
    <w:p w14:paraId="3E1DEDCE" w14:textId="0656A3EF"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295" w:history="1">
        <w:r w:rsidRPr="00D63ED1">
          <w:rPr>
            <w:rStyle w:val="af5"/>
            <w:rFonts w:ascii="HG丸ｺﾞｼｯｸM-PRO" w:eastAsia="HG丸ｺﾞｼｯｸM-PRO" w:hAnsi="HG丸ｺﾞｼｯｸM-PRO"/>
          </w:rPr>
          <w:t>B-2. あなたの意思による治験の参加について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_Toc168480295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10</w:t>
        </w:r>
        <w:r w:rsidRPr="00D63ED1">
          <w:rPr>
            <w:rFonts w:ascii="HG丸ｺﾞｼｯｸM-PRO" w:eastAsia="HG丸ｺﾞｼｯｸM-PRO" w:hAnsi="HG丸ｺﾞｼｯｸM-PRO"/>
            <w:webHidden/>
          </w:rPr>
          <w:fldChar w:fldCharType="end"/>
        </w:r>
      </w:hyperlink>
    </w:p>
    <w:p w14:paraId="1D38C05E" w14:textId="21B2C5D2"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296" w:history="1">
        <w:r w:rsidRPr="00D63ED1">
          <w:rPr>
            <w:rStyle w:val="af5"/>
            <w:rFonts w:ascii="HG丸ｺﾞｼｯｸM-PRO" w:eastAsia="HG丸ｺﾞｼｯｸM-PRO" w:hAnsi="HG丸ｺﾞｼｯｸM-PRO"/>
          </w:rPr>
          <w:t>B-2-1. 治験の参加と参加を取りやめる場合について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_Toc168480296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10</w:t>
        </w:r>
        <w:r w:rsidRPr="00D63ED1">
          <w:rPr>
            <w:rFonts w:ascii="HG丸ｺﾞｼｯｸM-PRO" w:eastAsia="HG丸ｺﾞｼｯｸM-PRO" w:hAnsi="HG丸ｺﾞｼｯｸM-PRO"/>
            <w:webHidden/>
          </w:rPr>
          <w:fldChar w:fldCharType="end"/>
        </w:r>
      </w:hyperlink>
    </w:p>
    <w:p w14:paraId="2538A965" w14:textId="0681EEDC"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297" w:history="1">
        <w:r w:rsidRPr="00D63ED1">
          <w:rPr>
            <w:rStyle w:val="af5"/>
            <w:rFonts w:ascii="HG丸ｺﾞｼｯｸM-PRO" w:eastAsia="HG丸ｺﾞｼｯｸM-PRO" w:hAnsi="HG丸ｺﾞｼｯｸM-PRO"/>
          </w:rPr>
          <w:t>B-2-2. 新たな情報のお知らせについて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_Toc168480297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10</w:t>
        </w:r>
        <w:r w:rsidRPr="00D63ED1">
          <w:rPr>
            <w:rFonts w:ascii="HG丸ｺﾞｼｯｸM-PRO" w:eastAsia="HG丸ｺﾞｼｯｸM-PRO" w:hAnsi="HG丸ｺﾞｼｯｸM-PRO"/>
            <w:webHidden/>
          </w:rPr>
          <w:fldChar w:fldCharType="end"/>
        </w:r>
      </w:hyperlink>
    </w:p>
    <w:p w14:paraId="09C759F7" w14:textId="56267DB8"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298" w:history="1">
        <w:r w:rsidRPr="00D63ED1">
          <w:rPr>
            <w:rStyle w:val="af5"/>
            <w:rFonts w:ascii="HG丸ｺﾞｼｯｸM-PRO" w:eastAsia="HG丸ｺﾞｼｯｸM-PRO" w:hAnsi="HG丸ｺﾞｼｯｸM-PRO"/>
          </w:rPr>
          <w:t>B-3. お問い合わせ先について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_Toc168480298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11</w:t>
        </w:r>
        <w:r w:rsidRPr="00D63ED1">
          <w:rPr>
            <w:rFonts w:ascii="HG丸ｺﾞｼｯｸM-PRO" w:eastAsia="HG丸ｺﾞｼｯｸM-PRO" w:hAnsi="HG丸ｺﾞｼｯｸM-PRO"/>
            <w:webHidden/>
          </w:rPr>
          <w:fldChar w:fldCharType="end"/>
        </w:r>
      </w:hyperlink>
    </w:p>
    <w:p w14:paraId="3FD31D24" w14:textId="6E4334FE" w:rsidR="0024431C" w:rsidRPr="00D63ED1" w:rsidRDefault="0024431C" w:rsidP="0024431C">
      <w:pPr>
        <w:pStyle w:val="13"/>
        <w:rPr>
          <w:rFonts w:ascii="HG丸ｺﾞｼｯｸM-PRO" w:eastAsia="HG丸ｺﾞｼｯｸM-PRO" w:hAnsi="HG丸ｺﾞｼｯｸM-PRO" w:cstheme="minorBidi"/>
          <w:sz w:val="21"/>
          <w:szCs w:val="22"/>
          <w14:ligatures w14:val="standardContextual"/>
        </w:rPr>
      </w:pPr>
      <w:hyperlink w:anchor="_Toc168480392" w:history="1">
        <w:r w:rsidRPr="00D63ED1">
          <w:rPr>
            <w:rStyle w:val="af5"/>
            <w:rFonts w:ascii="HG丸ｺﾞｼｯｸM-PRO" w:eastAsia="HG丸ｺﾞｼｯｸM-PRO" w:hAnsi="HG丸ｺﾞｼｯｸM-PRO"/>
          </w:rPr>
          <w:t>C. この治験に関する説明</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_Toc168480392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12</w:t>
        </w:r>
        <w:r w:rsidRPr="00D63ED1">
          <w:rPr>
            <w:rFonts w:ascii="HG丸ｺﾞｼｯｸM-PRO" w:eastAsia="HG丸ｺﾞｼｯｸM-PRO" w:hAnsi="HG丸ｺﾞｼｯｸM-PRO"/>
            <w:webHidden/>
          </w:rPr>
          <w:fldChar w:fldCharType="end"/>
        </w:r>
      </w:hyperlink>
    </w:p>
    <w:p w14:paraId="2111C1B3" w14:textId="5A2EB9C4"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393" w:history="1">
        <w:r w:rsidRPr="00D63ED1">
          <w:rPr>
            <w:rStyle w:val="af5"/>
            <w:rFonts w:ascii="HG丸ｺﾞｼｯｸM-PRO" w:eastAsia="HG丸ｺﾞｼｯｸM-PRO" w:hAnsi="HG丸ｺﾞｼｯｸM-PRO"/>
          </w:rPr>
          <w:t>C-1. あなたの病気と治療について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_Toc168480393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12</w:t>
        </w:r>
        <w:r w:rsidRPr="00D63ED1">
          <w:rPr>
            <w:rFonts w:ascii="HG丸ｺﾞｼｯｸM-PRO" w:eastAsia="HG丸ｺﾞｼｯｸM-PRO" w:hAnsi="HG丸ｺﾞｼｯｸM-PRO"/>
            <w:webHidden/>
          </w:rPr>
          <w:fldChar w:fldCharType="end"/>
        </w:r>
      </w:hyperlink>
    </w:p>
    <w:p w14:paraId="4140BEC7" w14:textId="39286069"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394" w:history="1">
        <w:r w:rsidRPr="00D63ED1">
          <w:rPr>
            <w:rStyle w:val="af5"/>
            <w:rFonts w:ascii="HG丸ｺﾞｼｯｸM-PRO" w:eastAsia="HG丸ｺﾞｼｯｸM-PRO" w:hAnsi="HG丸ｺﾞｼｯｸM-PRO"/>
          </w:rPr>
          <w:t>C-2. 治験薬について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_Toc168480394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12</w:t>
        </w:r>
        <w:r w:rsidRPr="00D63ED1">
          <w:rPr>
            <w:rFonts w:ascii="HG丸ｺﾞｼｯｸM-PRO" w:eastAsia="HG丸ｺﾞｼｯｸM-PRO" w:hAnsi="HG丸ｺﾞｼｯｸM-PRO"/>
            <w:webHidden/>
          </w:rPr>
          <w:fldChar w:fldCharType="end"/>
        </w:r>
      </w:hyperlink>
    </w:p>
    <w:p w14:paraId="6BE3AE75" w14:textId="7A15F258"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395" w:history="1">
        <w:r w:rsidRPr="00D63ED1">
          <w:rPr>
            <w:rStyle w:val="af5"/>
            <w:rFonts w:ascii="HG丸ｺﾞｼｯｸM-PRO" w:eastAsia="HG丸ｺﾞｼｯｸM-PRO" w:hAnsi="HG丸ｺﾞｼｯｸM-PRO"/>
          </w:rPr>
          <w:t>C-3. 治験の目的</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_Toc168480395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13</w:t>
        </w:r>
        <w:r w:rsidRPr="00D63ED1">
          <w:rPr>
            <w:rFonts w:ascii="HG丸ｺﾞｼｯｸM-PRO" w:eastAsia="HG丸ｺﾞｼｯｸM-PRO" w:hAnsi="HG丸ｺﾞｼｯｸM-PRO"/>
            <w:webHidden/>
          </w:rPr>
          <w:fldChar w:fldCharType="end"/>
        </w:r>
      </w:hyperlink>
    </w:p>
    <w:p w14:paraId="18A8BA5D" w14:textId="3CA10C8C"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396" w:history="1">
        <w:r w:rsidRPr="00D63ED1">
          <w:rPr>
            <w:rStyle w:val="af5"/>
            <w:rFonts w:ascii="HG丸ｺﾞｼｯｸM-PRO" w:eastAsia="HG丸ｺﾞｼｯｸM-PRO" w:hAnsi="HG丸ｺﾞｼｯｸM-PRO"/>
          </w:rPr>
          <w:t>C-4. 治験の方法</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_Toc168480396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13</w:t>
        </w:r>
        <w:r w:rsidRPr="00D63ED1">
          <w:rPr>
            <w:rFonts w:ascii="HG丸ｺﾞｼｯｸM-PRO" w:eastAsia="HG丸ｺﾞｼｯｸM-PRO" w:hAnsi="HG丸ｺﾞｼｯｸM-PRO"/>
            <w:webHidden/>
          </w:rPr>
          <w:fldChar w:fldCharType="end"/>
        </w:r>
      </w:hyperlink>
    </w:p>
    <w:p w14:paraId="1C023F01" w14:textId="0C747E7A"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397" w:history="1">
        <w:r w:rsidRPr="00D63ED1">
          <w:rPr>
            <w:rStyle w:val="af5"/>
            <w:rFonts w:ascii="HG丸ｺﾞｼｯｸM-PRO" w:eastAsia="HG丸ｺﾞｼｯｸM-PRO" w:hAnsi="HG丸ｺﾞｼｯｸM-PRO"/>
            <w:bCs/>
          </w:rPr>
          <w:t>C-4-1.</w:t>
        </w:r>
        <w:r w:rsidRPr="00D63ED1">
          <w:rPr>
            <w:rStyle w:val="af5"/>
            <w:rFonts w:ascii="HG丸ｺﾞｼｯｸM-PRO" w:eastAsia="HG丸ｺﾞｼｯｸM-PRO" w:hAnsi="HG丸ｺﾞｼｯｸM-PRO"/>
          </w:rPr>
          <w:t xml:space="preserve"> 治験の参加基準</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_Toc168480397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13</w:t>
        </w:r>
        <w:r w:rsidRPr="00D63ED1">
          <w:rPr>
            <w:rFonts w:ascii="HG丸ｺﾞｼｯｸM-PRO" w:eastAsia="HG丸ｺﾞｼｯｸM-PRO" w:hAnsi="HG丸ｺﾞｼｯｸM-PRO"/>
            <w:webHidden/>
          </w:rPr>
          <w:fldChar w:fldCharType="end"/>
        </w:r>
      </w:hyperlink>
    </w:p>
    <w:p w14:paraId="1D37CC34" w14:textId="20F18922"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398" w:history="1">
        <w:r w:rsidRPr="00D63ED1">
          <w:rPr>
            <w:rStyle w:val="af5"/>
            <w:rFonts w:ascii="HG丸ｺﾞｼｯｸM-PRO" w:eastAsia="HG丸ｺﾞｼｯｸM-PRO" w:hAnsi="HG丸ｺﾞｼｯｸM-PRO"/>
          </w:rPr>
          <w:t>C-4-2. 治験の手順</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_Toc168480398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15</w:t>
        </w:r>
        <w:r w:rsidRPr="00D63ED1">
          <w:rPr>
            <w:rFonts w:ascii="HG丸ｺﾞｼｯｸM-PRO" w:eastAsia="HG丸ｺﾞｼｯｸM-PRO" w:hAnsi="HG丸ｺﾞｼｯｸM-PRO"/>
            <w:webHidden/>
          </w:rPr>
          <w:fldChar w:fldCharType="end"/>
        </w:r>
      </w:hyperlink>
    </w:p>
    <w:p w14:paraId="00A19B45" w14:textId="1626421E"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399" w:history="1">
        <w:r w:rsidRPr="00D63ED1">
          <w:rPr>
            <w:rStyle w:val="af5"/>
            <w:rFonts w:ascii="HG丸ｺﾞｼｯｸM-PRO" w:eastAsia="HG丸ｺﾞｼｯｸM-PRO" w:hAnsi="HG丸ｺﾞｼｯｸM-PRO"/>
          </w:rPr>
          <w:t>C-4-3. 治験のスケジュール</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_Toc168480399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16</w:t>
        </w:r>
        <w:r w:rsidRPr="00D63ED1">
          <w:rPr>
            <w:rFonts w:ascii="HG丸ｺﾞｼｯｸM-PRO" w:eastAsia="HG丸ｺﾞｼｯｸM-PRO" w:hAnsi="HG丸ｺﾞｼｯｸM-PRO"/>
            <w:webHidden/>
          </w:rPr>
          <w:fldChar w:fldCharType="end"/>
        </w:r>
      </w:hyperlink>
    </w:p>
    <w:p w14:paraId="52CE5844" w14:textId="4D3437CD"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00" w:history="1">
        <w:r w:rsidRPr="00D63ED1">
          <w:rPr>
            <w:rStyle w:val="af5"/>
            <w:rFonts w:ascii="HG丸ｺﾞｼｯｸM-PRO" w:eastAsia="HG丸ｺﾞｼｯｸM-PRO" w:hAnsi="HG丸ｺﾞｼｯｸM-PRO"/>
          </w:rPr>
          <w:t>C-5. 予測される利益および不利益</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_Toc168480400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19</w:t>
        </w:r>
        <w:r w:rsidRPr="00D63ED1">
          <w:rPr>
            <w:rFonts w:ascii="HG丸ｺﾞｼｯｸM-PRO" w:eastAsia="HG丸ｺﾞｼｯｸM-PRO" w:hAnsi="HG丸ｺﾞｼｯｸM-PRO"/>
            <w:webHidden/>
          </w:rPr>
          <w:fldChar w:fldCharType="end"/>
        </w:r>
      </w:hyperlink>
    </w:p>
    <w:p w14:paraId="511D1D5E" w14:textId="124AD9AF"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401" w:history="1">
        <w:r w:rsidRPr="00D63ED1">
          <w:rPr>
            <w:rStyle w:val="af5"/>
            <w:rFonts w:ascii="HG丸ｺﾞｼｯｸM-PRO" w:eastAsia="HG丸ｺﾞｼｯｸM-PRO" w:hAnsi="HG丸ｺﾞｼｯｸM-PRO"/>
          </w:rPr>
          <w:t>C-5-1. 予測される利益について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_Toc168480401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19</w:t>
        </w:r>
        <w:r w:rsidRPr="00D63ED1">
          <w:rPr>
            <w:rFonts w:ascii="HG丸ｺﾞｼｯｸM-PRO" w:eastAsia="HG丸ｺﾞｼｯｸM-PRO" w:hAnsi="HG丸ｺﾞｼｯｸM-PRO"/>
            <w:webHidden/>
          </w:rPr>
          <w:fldChar w:fldCharType="end"/>
        </w:r>
      </w:hyperlink>
    </w:p>
    <w:p w14:paraId="64FC7D55" w14:textId="495085F1" w:rsidR="0024431C" w:rsidRPr="00D63ED1" w:rsidRDefault="0024431C">
      <w:pPr>
        <w:pStyle w:val="33"/>
        <w:rPr>
          <w:rFonts w:ascii="HG丸ｺﾞｼｯｸM-PRO" w:eastAsia="HG丸ｺﾞｼｯｸM-PRO" w:hAnsi="HG丸ｺﾞｼｯｸM-PRO" w:cstheme="minorBidi"/>
          <w:b w:val="0"/>
          <w:sz w:val="21"/>
          <w:szCs w:val="22"/>
          <w14:ligatures w14:val="standardContextual"/>
        </w:rPr>
      </w:pPr>
      <w:hyperlink w:anchor="_Toc168480402" w:history="1">
        <w:r w:rsidRPr="00D63ED1">
          <w:rPr>
            <w:rStyle w:val="af5"/>
            <w:rFonts w:ascii="HG丸ｺﾞｼｯｸM-PRO" w:eastAsia="HG丸ｺﾞｼｯｸM-PRO" w:hAnsi="HG丸ｺﾞｼｯｸM-PRO"/>
          </w:rPr>
          <w:t>C-5-2. 予測される不利益について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_Toc168480402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20</w:t>
        </w:r>
        <w:r w:rsidRPr="00D63ED1">
          <w:rPr>
            <w:rFonts w:ascii="HG丸ｺﾞｼｯｸM-PRO" w:eastAsia="HG丸ｺﾞｼｯｸM-PRO" w:hAnsi="HG丸ｺﾞｼｯｸM-PRO"/>
            <w:webHidden/>
          </w:rPr>
          <w:fldChar w:fldCharType="end"/>
        </w:r>
      </w:hyperlink>
    </w:p>
    <w:p w14:paraId="45610C15" w14:textId="007D6393" w:rsidR="0024431C" w:rsidRPr="00D63ED1" w:rsidRDefault="0024431C">
      <w:pPr>
        <w:pStyle w:val="23"/>
        <w:rPr>
          <w:rFonts w:ascii="HG丸ｺﾞｼｯｸM-PRO" w:eastAsia="HG丸ｺﾞｼｯｸM-PRO" w:hAnsi="HG丸ｺﾞｼｯｸM-PRO" w:cstheme="minorBidi"/>
          <w:b w:val="0"/>
          <w:bCs/>
          <w:sz w:val="21"/>
          <w:szCs w:val="22"/>
          <w14:ligatures w14:val="standardContextual"/>
        </w:rPr>
      </w:pPr>
      <w:hyperlink w:anchor="_Toc168480403" w:history="1">
        <w:r w:rsidRPr="00D63ED1">
          <w:rPr>
            <w:rStyle w:val="af5"/>
            <w:rFonts w:ascii="HG丸ｺﾞｼｯｸM-PRO" w:eastAsia="HG丸ｺﾞｼｯｸM-PRO" w:hAnsi="HG丸ｺﾞｼｯｸM-PRO"/>
          </w:rPr>
          <w:t>C-6. この治験に参加しない場合の他の治療法について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_Toc168480403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22</w:t>
        </w:r>
        <w:r w:rsidRPr="00D63ED1">
          <w:rPr>
            <w:rFonts w:ascii="HG丸ｺﾞｼｯｸM-PRO" w:eastAsia="HG丸ｺﾞｼｯｸM-PRO" w:hAnsi="HG丸ｺﾞｼｯｸM-PRO"/>
            <w:webHidden/>
          </w:rPr>
          <w:fldChar w:fldCharType="end"/>
        </w:r>
      </w:hyperlink>
    </w:p>
    <w:p w14:paraId="3719522D" w14:textId="47ACE850"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04" w:history="1">
        <w:r w:rsidRPr="00D63ED1">
          <w:rPr>
            <w:rStyle w:val="af5"/>
            <w:rFonts w:ascii="HG丸ｺﾞｼｯｸM-PRO" w:eastAsia="HG丸ｺﾞｼｯｸM-PRO" w:hAnsi="HG丸ｺﾞｼｯｸM-PRO"/>
          </w:rPr>
          <w:t>C-7. この治験を中止する場合について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_Toc168480404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23</w:t>
        </w:r>
        <w:r w:rsidRPr="00D63ED1">
          <w:rPr>
            <w:rFonts w:ascii="HG丸ｺﾞｼｯｸM-PRO" w:eastAsia="HG丸ｺﾞｼｯｸM-PRO" w:hAnsi="HG丸ｺﾞｼｯｸM-PRO"/>
            <w:webHidden/>
          </w:rPr>
          <w:fldChar w:fldCharType="end"/>
        </w:r>
      </w:hyperlink>
    </w:p>
    <w:p w14:paraId="61726C4D" w14:textId="41139295"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05" w:history="1">
        <w:r w:rsidRPr="00D63ED1">
          <w:rPr>
            <w:rStyle w:val="af5"/>
            <w:rFonts w:ascii="HG丸ｺﾞｼｯｸM-PRO" w:eastAsia="HG丸ｺﾞｼｯｸM-PRO" w:hAnsi="HG丸ｺﾞｼｯｸM-PRO"/>
          </w:rPr>
          <w:t>C-8. 治験期間中、あなたに守っていただきたいこと</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_Toc168480405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24</w:t>
        </w:r>
        <w:r w:rsidRPr="00D63ED1">
          <w:rPr>
            <w:rFonts w:ascii="HG丸ｺﾞｼｯｸM-PRO" w:eastAsia="HG丸ｺﾞｼｯｸM-PRO" w:hAnsi="HG丸ｺﾞｼｯｸM-PRO"/>
            <w:webHidden/>
          </w:rPr>
          <w:fldChar w:fldCharType="end"/>
        </w:r>
      </w:hyperlink>
    </w:p>
    <w:p w14:paraId="7DB1ABA6" w14:textId="7DDCA512" w:rsidR="0024431C" w:rsidRPr="00D63ED1" w:rsidRDefault="0024431C" w:rsidP="0024431C">
      <w:pPr>
        <w:pStyle w:val="13"/>
        <w:rPr>
          <w:rFonts w:ascii="HG丸ｺﾞｼｯｸM-PRO" w:eastAsia="HG丸ｺﾞｼｯｸM-PRO" w:hAnsi="HG丸ｺﾞｼｯｸM-PRO" w:cstheme="minorBidi"/>
          <w:sz w:val="21"/>
          <w:szCs w:val="22"/>
          <w14:ligatures w14:val="standardContextual"/>
        </w:rPr>
      </w:pPr>
      <w:hyperlink w:anchor="_Toc168480406" w:history="1">
        <w:r w:rsidRPr="00D63ED1">
          <w:rPr>
            <w:rStyle w:val="af5"/>
            <w:rFonts w:ascii="HG丸ｺﾞｼｯｸM-PRO" w:eastAsia="HG丸ｺﾞｼｯｸM-PRO" w:hAnsi="HG丸ｺﾞｼｯｸM-PRO"/>
          </w:rPr>
          <w:t>D. 治験に関する一般的な説明</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_Toc168480406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27</w:t>
        </w:r>
        <w:r w:rsidRPr="00D63ED1">
          <w:rPr>
            <w:rFonts w:ascii="HG丸ｺﾞｼｯｸM-PRO" w:eastAsia="HG丸ｺﾞｼｯｸM-PRO" w:hAnsi="HG丸ｺﾞｼｯｸM-PRO"/>
            <w:webHidden/>
          </w:rPr>
          <w:fldChar w:fldCharType="end"/>
        </w:r>
      </w:hyperlink>
    </w:p>
    <w:p w14:paraId="2412EBCE" w14:textId="667EA227"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74" w:history="1">
        <w:r w:rsidRPr="00D63ED1">
          <w:rPr>
            <w:rStyle w:val="af5"/>
            <w:rFonts w:ascii="HG丸ｺﾞｼｯｸM-PRO" w:eastAsia="HG丸ｺﾞｼｯｸM-PRO" w:hAnsi="HG丸ｺﾞｼｯｸM-PRO"/>
          </w:rPr>
          <w:t>D-1. 治験中の費用について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_Toc168480474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27</w:t>
        </w:r>
        <w:r w:rsidRPr="00D63ED1">
          <w:rPr>
            <w:rFonts w:ascii="HG丸ｺﾞｼｯｸM-PRO" w:eastAsia="HG丸ｺﾞｼｯｸM-PRO" w:hAnsi="HG丸ｺﾞｼｯｸM-PRO"/>
            <w:webHidden/>
          </w:rPr>
          <w:fldChar w:fldCharType="end"/>
        </w:r>
      </w:hyperlink>
    </w:p>
    <w:p w14:paraId="04ECF1EA" w14:textId="0E18E578"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75" w:history="1">
        <w:r w:rsidRPr="00D63ED1">
          <w:rPr>
            <w:rStyle w:val="af5"/>
            <w:rFonts w:ascii="HG丸ｺﾞｼｯｸM-PRO" w:eastAsia="HG丸ｺﾞｼｯｸM-PRO" w:hAnsi="HG丸ｺﾞｼｯｸM-PRO"/>
          </w:rPr>
          <w:t>D-2. 負担軽減費について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_Toc168480475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30</w:t>
        </w:r>
        <w:r w:rsidRPr="00D63ED1">
          <w:rPr>
            <w:rFonts w:ascii="HG丸ｺﾞｼｯｸM-PRO" w:eastAsia="HG丸ｺﾞｼｯｸM-PRO" w:hAnsi="HG丸ｺﾞｼｯｸM-PRO"/>
            <w:webHidden/>
          </w:rPr>
          <w:fldChar w:fldCharType="end"/>
        </w:r>
      </w:hyperlink>
    </w:p>
    <w:p w14:paraId="11095AB4" w14:textId="2B8C4D25"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76" w:history="1">
        <w:r w:rsidRPr="00D63ED1">
          <w:rPr>
            <w:rStyle w:val="af5"/>
            <w:rFonts w:ascii="HG丸ｺﾞｼｯｸM-PRO" w:eastAsia="HG丸ｺﾞｼｯｸM-PRO" w:hAnsi="HG丸ｺﾞｼｯｸM-PRO"/>
          </w:rPr>
          <w:t>D-3. この治験を審査した治験審査委員会について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_Toc168480476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32</w:t>
        </w:r>
        <w:r w:rsidRPr="00D63ED1">
          <w:rPr>
            <w:rFonts w:ascii="HG丸ｺﾞｼｯｸM-PRO" w:eastAsia="HG丸ｺﾞｼｯｸM-PRO" w:hAnsi="HG丸ｺﾞｼｯｸM-PRO"/>
            <w:webHidden/>
          </w:rPr>
          <w:fldChar w:fldCharType="end"/>
        </w:r>
      </w:hyperlink>
    </w:p>
    <w:p w14:paraId="2EE963D0" w14:textId="2AB47D4A"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77" w:history="1">
        <w:r w:rsidRPr="00D63ED1">
          <w:rPr>
            <w:rStyle w:val="af5"/>
            <w:rFonts w:ascii="HG丸ｺﾞｼｯｸM-PRO" w:eastAsia="HG丸ｺﾞｼｯｸM-PRO" w:hAnsi="HG丸ｺﾞｼｯｸM-PRO"/>
          </w:rPr>
          <w:t>D-4. 個人情報の保護について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_Toc168480477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33</w:t>
        </w:r>
        <w:r w:rsidRPr="00D63ED1">
          <w:rPr>
            <w:rFonts w:ascii="HG丸ｺﾞｼｯｸM-PRO" w:eastAsia="HG丸ｺﾞｼｯｸM-PRO" w:hAnsi="HG丸ｺﾞｼｯｸM-PRO"/>
            <w:webHidden/>
          </w:rPr>
          <w:fldChar w:fldCharType="end"/>
        </w:r>
      </w:hyperlink>
    </w:p>
    <w:p w14:paraId="4AA6F3C9" w14:textId="0F158C65" w:rsidR="0024431C" w:rsidRPr="00D63ED1"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78" w:history="1">
        <w:r w:rsidRPr="00D63ED1">
          <w:rPr>
            <w:rStyle w:val="af5"/>
            <w:rFonts w:ascii="HG丸ｺﾞｼｯｸM-PRO" w:eastAsia="HG丸ｺﾞｼｯｸM-PRO" w:hAnsi="HG丸ｺﾞｼｯｸM-PRO"/>
          </w:rPr>
          <w:t>D-5. 健康被害が発生した場合の補償について</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_Toc168480478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34</w:t>
        </w:r>
        <w:r w:rsidRPr="00D63ED1">
          <w:rPr>
            <w:rFonts w:ascii="HG丸ｺﾞｼｯｸM-PRO" w:eastAsia="HG丸ｺﾞｼｯｸM-PRO" w:hAnsi="HG丸ｺﾞｼｯｸM-PRO"/>
            <w:webHidden/>
          </w:rPr>
          <w:fldChar w:fldCharType="end"/>
        </w:r>
      </w:hyperlink>
    </w:p>
    <w:p w14:paraId="01E33BF7" w14:textId="75F512D7" w:rsidR="0024431C" w:rsidRPr="00D63ED1" w:rsidRDefault="0024431C" w:rsidP="0024431C">
      <w:pPr>
        <w:pStyle w:val="13"/>
        <w:rPr>
          <w:rFonts w:ascii="HG丸ｺﾞｼｯｸM-PRO" w:eastAsia="HG丸ｺﾞｼｯｸM-PRO" w:hAnsi="HG丸ｺﾞｼｯｸM-PRO" w:cstheme="minorBidi"/>
          <w:sz w:val="21"/>
          <w:szCs w:val="22"/>
          <w14:ligatures w14:val="standardContextual"/>
        </w:rPr>
      </w:pPr>
      <w:hyperlink w:anchor="_Toc168480479" w:history="1">
        <w:r w:rsidRPr="00D63ED1">
          <w:rPr>
            <w:rStyle w:val="af5"/>
            <w:rFonts w:ascii="HG丸ｺﾞｼｯｸM-PRO" w:eastAsia="HG丸ｺﾞｼｯｸM-PRO" w:hAnsi="HG丸ｺﾞｼｯｸM-PRO"/>
          </w:rPr>
          <w:t>E. 追加および詳細情報</w:t>
        </w:r>
        <w:r w:rsidRPr="00D63ED1">
          <w:rPr>
            <w:rFonts w:ascii="HG丸ｺﾞｼｯｸM-PRO" w:eastAsia="HG丸ｺﾞｼｯｸM-PRO" w:hAnsi="HG丸ｺﾞｼｯｸM-PRO"/>
            <w:webHidden/>
          </w:rPr>
          <w:tab/>
        </w:r>
        <w:r w:rsidRPr="00D63ED1">
          <w:rPr>
            <w:rFonts w:ascii="HG丸ｺﾞｼｯｸM-PRO" w:eastAsia="HG丸ｺﾞｼｯｸM-PRO" w:hAnsi="HG丸ｺﾞｼｯｸM-PRO"/>
            <w:webHidden/>
          </w:rPr>
          <w:fldChar w:fldCharType="begin"/>
        </w:r>
        <w:r w:rsidRPr="00D63ED1">
          <w:rPr>
            <w:rFonts w:ascii="HG丸ｺﾞｼｯｸM-PRO" w:eastAsia="HG丸ｺﾞｼｯｸM-PRO" w:hAnsi="HG丸ｺﾞｼｯｸM-PRO"/>
            <w:webHidden/>
          </w:rPr>
          <w:instrText xml:space="preserve"> PAGEREF _Toc168480479 \h </w:instrText>
        </w:r>
        <w:r w:rsidRPr="00D63ED1">
          <w:rPr>
            <w:rFonts w:ascii="HG丸ｺﾞｼｯｸM-PRO" w:eastAsia="HG丸ｺﾞｼｯｸM-PRO" w:hAnsi="HG丸ｺﾞｼｯｸM-PRO"/>
            <w:webHidden/>
          </w:rPr>
        </w:r>
        <w:r w:rsidRPr="00D63ED1">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36</w:t>
        </w:r>
        <w:r w:rsidRPr="00D63ED1">
          <w:rPr>
            <w:rFonts w:ascii="HG丸ｺﾞｼｯｸM-PRO" w:eastAsia="HG丸ｺﾞｼｯｸM-PRO" w:hAnsi="HG丸ｺﾞｼｯｸM-PRO"/>
            <w:webHidden/>
          </w:rPr>
          <w:fldChar w:fldCharType="end"/>
        </w:r>
      </w:hyperlink>
    </w:p>
    <w:p w14:paraId="05803353" w14:textId="50BD37D5" w:rsidR="0024431C" w:rsidRPr="00031756"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80" w:history="1">
        <w:r w:rsidRPr="00031756">
          <w:rPr>
            <w:rStyle w:val="af5"/>
            <w:rFonts w:ascii="HG丸ｺﾞｼｯｸM-PRO" w:eastAsia="HG丸ｺﾞｼｯｸM-PRO" w:hAnsi="HG丸ｺﾞｼｯｸM-PRO"/>
          </w:rPr>
          <w:t xml:space="preserve">E-1. </w:t>
        </w:r>
        <w:r w:rsidR="00031756" w:rsidRPr="00031756">
          <w:rPr>
            <w:rStyle w:val="af5"/>
            <w:rFonts w:ascii="HG丸ｺﾞｼｯｸM-PRO" w:eastAsia="HG丸ｺﾞｼｯｸM-PRO" w:hAnsi="HG丸ｺﾞｼｯｸM-PRO" w:hint="eastAsia"/>
          </w:rPr>
          <w:t xml:space="preserve">　</w:t>
        </w:r>
        <w:r w:rsidR="00031756" w:rsidRPr="00031756">
          <w:rPr>
            <w:rStyle w:val="af5"/>
            <w:rFonts w:ascii="HG丸ｺﾞｼｯｸM-PRO" w:eastAsia="HG丸ｺﾞｼｯｸM-PRO" w:hAnsi="HG丸ｺﾞｼｯｸM-PRO" w:hint="eastAsia"/>
            <w:highlight w:val="cyan"/>
          </w:rPr>
          <w:t>インターネットを利用した医療記録の閲覧について</w:t>
        </w:r>
        <w:r w:rsidRPr="00031756">
          <w:rPr>
            <w:rFonts w:ascii="HG丸ｺﾞｼｯｸM-PRO" w:eastAsia="HG丸ｺﾞｼｯｸM-PRO" w:hAnsi="HG丸ｺﾞｼｯｸM-PRO"/>
            <w:webHidden/>
          </w:rPr>
          <w:tab/>
        </w:r>
        <w:r w:rsidRPr="00031756">
          <w:rPr>
            <w:rFonts w:ascii="HG丸ｺﾞｼｯｸM-PRO" w:eastAsia="HG丸ｺﾞｼｯｸM-PRO" w:hAnsi="HG丸ｺﾞｼｯｸM-PRO"/>
            <w:webHidden/>
          </w:rPr>
          <w:fldChar w:fldCharType="begin"/>
        </w:r>
        <w:r w:rsidRPr="00031756">
          <w:rPr>
            <w:rFonts w:ascii="HG丸ｺﾞｼｯｸM-PRO" w:eastAsia="HG丸ｺﾞｼｯｸM-PRO" w:hAnsi="HG丸ｺﾞｼｯｸM-PRO"/>
            <w:webHidden/>
          </w:rPr>
          <w:instrText xml:space="preserve"> PAGEREF _Toc168480480 \h </w:instrText>
        </w:r>
        <w:r w:rsidRPr="00031756">
          <w:rPr>
            <w:rFonts w:ascii="HG丸ｺﾞｼｯｸM-PRO" w:eastAsia="HG丸ｺﾞｼｯｸM-PRO" w:hAnsi="HG丸ｺﾞｼｯｸM-PRO"/>
            <w:webHidden/>
          </w:rPr>
        </w:r>
        <w:r w:rsidRPr="00031756">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36</w:t>
        </w:r>
        <w:r w:rsidRPr="00031756">
          <w:rPr>
            <w:rFonts w:ascii="HG丸ｺﾞｼｯｸM-PRO" w:eastAsia="HG丸ｺﾞｼｯｸM-PRO" w:hAnsi="HG丸ｺﾞｼｯｸM-PRO"/>
            <w:webHidden/>
          </w:rPr>
          <w:fldChar w:fldCharType="end"/>
        </w:r>
      </w:hyperlink>
    </w:p>
    <w:p w14:paraId="223D9A4C" w14:textId="1F8C0D5E" w:rsidR="0024431C" w:rsidRPr="00031756"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81" w:history="1">
        <w:r w:rsidRPr="00031756">
          <w:rPr>
            <w:rStyle w:val="af5"/>
            <w:rFonts w:ascii="HG丸ｺﾞｼｯｸM-PRO" w:eastAsia="HG丸ｺﾞｼｯｸM-PRO" w:hAnsi="HG丸ｺﾞｼｯｸM-PRO"/>
          </w:rPr>
          <w:t>E-2. （例）</w:t>
        </w:r>
        <w:r w:rsidR="00031756" w:rsidRPr="00031756">
          <w:rPr>
            <w:rStyle w:val="af5"/>
            <w:rFonts w:ascii="HG丸ｺﾞｼｯｸM-PRO" w:eastAsia="HG丸ｺﾞｼｯｸM-PRO" w:hAnsi="HG丸ｺﾞｼｯｸM-PRO"/>
          </w:rPr>
          <w:t>個人情報の取扱い</w:t>
        </w:r>
        <w:r w:rsidRPr="00031756">
          <w:rPr>
            <w:rFonts w:ascii="HG丸ｺﾞｼｯｸM-PRO" w:eastAsia="HG丸ｺﾞｼｯｸM-PRO" w:hAnsi="HG丸ｺﾞｼｯｸM-PRO"/>
            <w:webHidden/>
          </w:rPr>
          <w:tab/>
        </w:r>
        <w:r w:rsidRPr="00031756">
          <w:rPr>
            <w:rFonts w:ascii="HG丸ｺﾞｼｯｸM-PRO" w:eastAsia="HG丸ｺﾞｼｯｸM-PRO" w:hAnsi="HG丸ｺﾞｼｯｸM-PRO"/>
            <w:webHidden/>
          </w:rPr>
          <w:fldChar w:fldCharType="begin"/>
        </w:r>
        <w:r w:rsidRPr="00031756">
          <w:rPr>
            <w:rFonts w:ascii="HG丸ｺﾞｼｯｸM-PRO" w:eastAsia="HG丸ｺﾞｼｯｸM-PRO" w:hAnsi="HG丸ｺﾞｼｯｸM-PRO"/>
            <w:webHidden/>
          </w:rPr>
          <w:instrText xml:space="preserve"> PAGEREF _Toc168480481 \h </w:instrText>
        </w:r>
        <w:r w:rsidRPr="00031756">
          <w:rPr>
            <w:rFonts w:ascii="HG丸ｺﾞｼｯｸM-PRO" w:eastAsia="HG丸ｺﾞｼｯｸM-PRO" w:hAnsi="HG丸ｺﾞｼｯｸM-PRO"/>
            <w:webHidden/>
          </w:rPr>
        </w:r>
        <w:r w:rsidRPr="00031756">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41</w:t>
        </w:r>
        <w:r w:rsidRPr="00031756">
          <w:rPr>
            <w:rFonts w:ascii="HG丸ｺﾞｼｯｸM-PRO" w:eastAsia="HG丸ｺﾞｼｯｸM-PRO" w:hAnsi="HG丸ｺﾞｼｯｸM-PRO"/>
            <w:webHidden/>
          </w:rPr>
          <w:fldChar w:fldCharType="end"/>
        </w:r>
      </w:hyperlink>
    </w:p>
    <w:p w14:paraId="30552759" w14:textId="37A577F8" w:rsidR="0024431C" w:rsidRPr="00031756" w:rsidRDefault="0024431C">
      <w:pPr>
        <w:pStyle w:val="23"/>
        <w:rPr>
          <w:rFonts w:ascii="HG丸ｺﾞｼｯｸM-PRO" w:eastAsia="HG丸ｺﾞｼｯｸM-PRO" w:hAnsi="HG丸ｺﾞｼｯｸM-PRO" w:cstheme="minorBidi"/>
          <w:b w:val="0"/>
          <w:sz w:val="21"/>
          <w:szCs w:val="22"/>
          <w14:ligatures w14:val="standardContextual"/>
        </w:rPr>
      </w:pPr>
      <w:hyperlink w:anchor="_Toc168480482" w:history="1">
        <w:r w:rsidRPr="00031756">
          <w:rPr>
            <w:rStyle w:val="af5"/>
            <w:rFonts w:ascii="HG丸ｺﾞｼｯｸM-PRO" w:eastAsia="HG丸ｺﾞｼｯｸM-PRO" w:hAnsi="HG丸ｺﾞｼｯｸM-PRO"/>
          </w:rPr>
          <w:t>E-3. （例）</w:t>
        </w:r>
        <w:r w:rsidR="00031756" w:rsidRPr="00031756">
          <w:rPr>
            <w:rStyle w:val="af5"/>
            <w:rFonts w:ascii="HG丸ｺﾞｼｯｸM-PRO" w:eastAsia="HG丸ｺﾞｼｯｸM-PRO" w:hAnsi="HG丸ｺﾞｼｯｸM-PRO"/>
          </w:rPr>
          <w:t>補償制度の概要</w:t>
        </w:r>
        <w:r w:rsidRPr="00031756">
          <w:rPr>
            <w:rFonts w:ascii="HG丸ｺﾞｼｯｸM-PRO" w:eastAsia="HG丸ｺﾞｼｯｸM-PRO" w:hAnsi="HG丸ｺﾞｼｯｸM-PRO"/>
            <w:webHidden/>
          </w:rPr>
          <w:tab/>
        </w:r>
        <w:r w:rsidRPr="00031756">
          <w:rPr>
            <w:rFonts w:ascii="HG丸ｺﾞｼｯｸM-PRO" w:eastAsia="HG丸ｺﾞｼｯｸM-PRO" w:hAnsi="HG丸ｺﾞｼｯｸM-PRO"/>
            <w:webHidden/>
          </w:rPr>
          <w:fldChar w:fldCharType="begin"/>
        </w:r>
        <w:r w:rsidRPr="00031756">
          <w:rPr>
            <w:rFonts w:ascii="HG丸ｺﾞｼｯｸM-PRO" w:eastAsia="HG丸ｺﾞｼｯｸM-PRO" w:hAnsi="HG丸ｺﾞｼｯｸM-PRO"/>
            <w:webHidden/>
          </w:rPr>
          <w:instrText xml:space="preserve"> PAGEREF _Toc168480482 \h </w:instrText>
        </w:r>
        <w:r w:rsidRPr="00031756">
          <w:rPr>
            <w:rFonts w:ascii="HG丸ｺﾞｼｯｸM-PRO" w:eastAsia="HG丸ｺﾞｼｯｸM-PRO" w:hAnsi="HG丸ｺﾞｼｯｸM-PRO"/>
            <w:webHidden/>
          </w:rPr>
        </w:r>
        <w:r w:rsidRPr="00031756">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42</w:t>
        </w:r>
        <w:r w:rsidRPr="00031756">
          <w:rPr>
            <w:rFonts w:ascii="HG丸ｺﾞｼｯｸM-PRO" w:eastAsia="HG丸ｺﾞｼｯｸM-PRO" w:hAnsi="HG丸ｺﾞｼｯｸM-PRO"/>
            <w:webHidden/>
          </w:rPr>
          <w:fldChar w:fldCharType="end"/>
        </w:r>
      </w:hyperlink>
    </w:p>
    <w:p w14:paraId="4DD35271" w14:textId="7A4DFF2E" w:rsidR="0024431C" w:rsidRPr="00D63ED1" w:rsidRDefault="0024431C" w:rsidP="0024431C">
      <w:pPr>
        <w:pStyle w:val="13"/>
        <w:rPr>
          <w:rFonts w:ascii="HG丸ｺﾞｼｯｸM-PRO" w:eastAsia="HG丸ｺﾞｼｯｸM-PRO" w:hAnsi="HG丸ｺﾞｼｯｸM-PRO" w:cstheme="minorBidi"/>
          <w:sz w:val="21"/>
          <w:szCs w:val="22"/>
          <w14:ligatures w14:val="standardContextual"/>
        </w:rPr>
      </w:pPr>
      <w:hyperlink w:anchor="_Toc168480483" w:history="1">
        <w:r w:rsidRPr="00031756">
          <w:rPr>
            <w:rStyle w:val="af5"/>
            <w:rFonts w:ascii="HG丸ｺﾞｼｯｸM-PRO" w:eastAsia="HG丸ｺﾞｼｯｸM-PRO" w:hAnsi="HG丸ｺﾞｼｯｸM-PRO"/>
          </w:rPr>
          <w:t>同意文書</w:t>
        </w:r>
        <w:r w:rsidRPr="00031756">
          <w:rPr>
            <w:rFonts w:ascii="HG丸ｺﾞｼｯｸM-PRO" w:eastAsia="HG丸ｺﾞｼｯｸM-PRO" w:hAnsi="HG丸ｺﾞｼｯｸM-PRO"/>
            <w:webHidden/>
          </w:rPr>
          <w:tab/>
        </w:r>
        <w:r w:rsidRPr="00031756">
          <w:rPr>
            <w:rFonts w:ascii="HG丸ｺﾞｼｯｸM-PRO" w:eastAsia="HG丸ｺﾞｼｯｸM-PRO" w:hAnsi="HG丸ｺﾞｼｯｸM-PRO"/>
            <w:webHidden/>
          </w:rPr>
          <w:fldChar w:fldCharType="begin"/>
        </w:r>
        <w:r w:rsidRPr="00031756">
          <w:rPr>
            <w:rFonts w:ascii="HG丸ｺﾞｼｯｸM-PRO" w:eastAsia="HG丸ｺﾞｼｯｸM-PRO" w:hAnsi="HG丸ｺﾞｼｯｸM-PRO"/>
            <w:webHidden/>
          </w:rPr>
          <w:instrText xml:space="preserve"> PAGEREF _Toc168480483 \h </w:instrText>
        </w:r>
        <w:r w:rsidRPr="00031756">
          <w:rPr>
            <w:rFonts w:ascii="HG丸ｺﾞｼｯｸM-PRO" w:eastAsia="HG丸ｺﾞｼｯｸM-PRO" w:hAnsi="HG丸ｺﾞｼｯｸM-PRO"/>
            <w:webHidden/>
          </w:rPr>
        </w:r>
        <w:r w:rsidRPr="00031756">
          <w:rPr>
            <w:rFonts w:ascii="HG丸ｺﾞｼｯｸM-PRO" w:eastAsia="HG丸ｺﾞｼｯｸM-PRO" w:hAnsi="HG丸ｺﾞｼｯｸM-PRO"/>
            <w:webHidden/>
          </w:rPr>
          <w:fldChar w:fldCharType="separate"/>
        </w:r>
        <w:r w:rsidR="00E1751E">
          <w:rPr>
            <w:rFonts w:ascii="HG丸ｺﾞｼｯｸM-PRO" w:eastAsia="HG丸ｺﾞｼｯｸM-PRO" w:hAnsi="HG丸ｺﾞｼｯｸM-PRO"/>
            <w:webHidden/>
          </w:rPr>
          <w:t>43</w:t>
        </w:r>
        <w:r w:rsidRPr="00031756">
          <w:rPr>
            <w:rFonts w:ascii="HG丸ｺﾞｼｯｸM-PRO" w:eastAsia="HG丸ｺﾞｼｯｸM-PRO" w:hAnsi="HG丸ｺﾞｼｯｸM-PRO"/>
            <w:webHidden/>
          </w:rPr>
          <w:fldChar w:fldCharType="end"/>
        </w:r>
      </w:hyperlink>
    </w:p>
    <w:p w14:paraId="08D8246D" w14:textId="77777777" w:rsidR="0010472A" w:rsidRPr="00D63ED1" w:rsidRDefault="006B6943" w:rsidP="0010472A">
      <w:pPr>
        <w:pStyle w:val="a1"/>
        <w:ind w:firstLine="240"/>
        <w:rPr>
          <w:rFonts w:ascii="HG丸ｺﾞｼｯｸM-PRO" w:eastAsia="HG丸ｺﾞｼｯｸM-PRO" w:hAnsi="HG丸ｺﾞｼｯｸM-PRO"/>
        </w:rPr>
      </w:pPr>
      <w:r w:rsidRPr="00D63ED1">
        <w:rPr>
          <w:rFonts w:ascii="HG丸ｺﾞｼｯｸM-PRO" w:eastAsia="HG丸ｺﾞｼｯｸM-PRO" w:hAnsi="HG丸ｺﾞｼｯｸM-PRO"/>
        </w:rPr>
        <w:fldChar w:fldCharType="end"/>
      </w:r>
      <w:bookmarkStart w:id="16" w:name="_Toc112073811"/>
      <w:bookmarkStart w:id="17" w:name="_Toc112080301"/>
      <w:r w:rsidR="0010472A" w:rsidRPr="00D63ED1">
        <w:rPr>
          <w:rFonts w:ascii="HG丸ｺﾞｼｯｸM-PRO" w:eastAsia="HG丸ｺﾞｼｯｸM-PRO" w:hAnsi="HG丸ｺﾞｼｯｸM-PRO" w:hint="eastAsia"/>
          <w:b/>
          <w:bCs/>
          <w:noProof/>
          <w:color w:val="auto"/>
          <w:highlight w:val="cyan"/>
          <w:bdr w:val="single" w:sz="4" w:space="0" w:color="auto"/>
        </w:rPr>
        <w:t>九がん：・項目名の疑問形は禁止しています</w:t>
      </w:r>
    </w:p>
    <w:p w14:paraId="734F94D7" w14:textId="66FA23AA" w:rsidR="00EA53B8" w:rsidRPr="00D63ED1" w:rsidRDefault="00EA53B8" w:rsidP="0024431C">
      <w:pPr>
        <w:pStyle w:val="13"/>
        <w:rPr>
          <w:rFonts w:ascii="HG丸ｺﾞｼｯｸM-PRO" w:eastAsia="HG丸ｺﾞｼｯｸM-PRO" w:hAnsi="HG丸ｺﾞｼｯｸM-PRO"/>
        </w:rPr>
      </w:pPr>
    </w:p>
    <w:p w14:paraId="07062AFE" w14:textId="6C6D71B6" w:rsidR="004922D1" w:rsidRPr="00D63ED1" w:rsidRDefault="00051C69" w:rsidP="00C31C5A">
      <w:pPr>
        <w:pStyle w:val="10"/>
        <w:spacing w:after="180" w:line="400" w:lineRule="exact"/>
        <w:rPr>
          <w:rFonts w:ascii="HG丸ｺﾞｼｯｸM-PRO" w:eastAsia="HG丸ｺﾞｼｯｸM-PRO" w:hAnsi="HG丸ｺﾞｼｯｸM-PRO"/>
        </w:rPr>
      </w:pPr>
      <w:bookmarkStart w:id="18" w:name="_Toc128732612"/>
      <w:bookmarkStart w:id="19" w:name="_Ref161153970"/>
      <w:bookmarkStart w:id="20" w:name="_Toc168480290"/>
      <w:r w:rsidRPr="00D63ED1">
        <w:rPr>
          <w:rFonts w:ascii="HG丸ｺﾞｼｯｸM-PRO" w:eastAsia="HG丸ｺﾞｼｯｸM-PRO" w:hAnsi="HG丸ｺﾞｼｯｸM-PRO" w:hint="eastAsia"/>
        </w:rPr>
        <w:t>治験</w:t>
      </w:r>
      <w:r w:rsidR="004922D1" w:rsidRPr="00D63ED1">
        <w:rPr>
          <w:rFonts w:ascii="HG丸ｺﾞｼｯｸM-PRO" w:eastAsia="HG丸ｺﾞｼｯｸM-PRO" w:hAnsi="HG丸ｺﾞｼｯｸM-PRO"/>
        </w:rPr>
        <w:t>の</w:t>
      </w:r>
      <w:r w:rsidR="008B1DF2" w:rsidRPr="00D63ED1">
        <w:rPr>
          <w:rFonts w:ascii="HG丸ｺﾞｼｯｸM-PRO" w:eastAsia="HG丸ｺﾞｼｯｸM-PRO" w:hAnsi="HG丸ｺﾞｼｯｸM-PRO" w:hint="eastAsia"/>
        </w:rPr>
        <w:t>要約</w:t>
      </w:r>
      <w:bookmarkEnd w:id="16"/>
      <w:bookmarkEnd w:id="17"/>
      <w:bookmarkEnd w:id="18"/>
      <w:bookmarkEnd w:id="19"/>
      <w:bookmarkEnd w:id="20"/>
    </w:p>
    <w:p w14:paraId="465DA65B" w14:textId="77777777" w:rsidR="00D55F96" w:rsidRPr="00D63ED1" w:rsidRDefault="00D55F96" w:rsidP="00C31C5A">
      <w:pPr>
        <w:pStyle w:val="a1"/>
        <w:spacing w:line="400" w:lineRule="exact"/>
        <w:ind w:leftChars="100" w:left="210" w:firstLineChars="0" w:firstLine="0"/>
        <w:rPr>
          <w:rFonts w:ascii="HG丸ｺﾞｼｯｸM-PRO" w:eastAsia="HG丸ｺﾞｼｯｸM-PRO" w:hAnsi="HG丸ｺﾞｼｯｸM-PRO"/>
          <w:b/>
          <w:bCs/>
        </w:rPr>
      </w:pPr>
      <w:r w:rsidRPr="00D63ED1">
        <w:rPr>
          <w:rFonts w:ascii="HG丸ｺﾞｼｯｸM-PRO" w:eastAsia="HG丸ｺﾞｼｯｸM-PRO" w:hAnsi="HG丸ｺﾞｼｯｸM-PRO" w:hint="eastAsia"/>
          <w:b/>
          <w:bCs/>
          <w:highlight w:val="cyan"/>
          <w:bdr w:val="single" w:sz="4" w:space="0" w:color="auto"/>
        </w:rPr>
        <w:t>九がん：ここから「行と段落の間隔」は可能な限り「行間のオプションから固定20ptでお願いします</w:t>
      </w:r>
    </w:p>
    <w:p w14:paraId="7B9D1416" w14:textId="77777777" w:rsidR="00D55F96" w:rsidRPr="00D63ED1" w:rsidRDefault="00D55F96" w:rsidP="00C31C5A">
      <w:pPr>
        <w:pStyle w:val="a1"/>
        <w:spacing w:line="400" w:lineRule="exact"/>
        <w:ind w:firstLine="240"/>
        <w:rPr>
          <w:rFonts w:ascii="HG丸ｺﾞｼｯｸM-PRO" w:eastAsia="HG丸ｺﾞｼｯｸM-PRO" w:hAnsi="HG丸ｺﾞｼｯｸM-PRO"/>
        </w:rPr>
      </w:pPr>
    </w:p>
    <w:p w14:paraId="01330C21" w14:textId="6EED40AF" w:rsidR="004922D1" w:rsidRPr="00D63ED1" w:rsidRDefault="004922D1" w:rsidP="00C31C5A">
      <w:pPr>
        <w:pStyle w:val="20"/>
        <w:spacing w:after="180" w:line="400" w:lineRule="exact"/>
        <w:rPr>
          <w:rFonts w:ascii="HG丸ｺﾞｼｯｸM-PRO" w:eastAsia="HG丸ｺﾞｼｯｸM-PRO" w:hAnsi="HG丸ｺﾞｼｯｸM-PRO"/>
        </w:rPr>
      </w:pPr>
      <w:bookmarkStart w:id="21" w:name="_Toc112073812"/>
      <w:bookmarkStart w:id="22" w:name="_Toc112080302"/>
      <w:bookmarkStart w:id="23" w:name="_Toc128732613"/>
      <w:bookmarkStart w:id="24" w:name="_Ref161150414"/>
      <w:bookmarkStart w:id="25" w:name="_Ref161150428"/>
      <w:bookmarkStart w:id="26" w:name="_Ref161150501"/>
      <w:bookmarkStart w:id="27" w:name="_Ref161152209"/>
      <w:bookmarkStart w:id="28" w:name="_Ref161152336"/>
      <w:bookmarkStart w:id="29" w:name="_Ref161152351"/>
      <w:bookmarkStart w:id="30" w:name="_Ref161152518"/>
      <w:bookmarkStart w:id="31" w:name="_Ref161152541"/>
      <w:bookmarkStart w:id="32" w:name="_Ref161152627"/>
      <w:bookmarkStart w:id="33" w:name="_Ref161152686"/>
      <w:bookmarkStart w:id="34" w:name="_Ref161152721"/>
      <w:bookmarkStart w:id="35" w:name="_Ref161152795"/>
      <w:bookmarkStart w:id="36" w:name="_Ref161153992"/>
      <w:bookmarkStart w:id="37" w:name="_Ref161154019"/>
      <w:bookmarkStart w:id="38" w:name="_Toc168480291"/>
      <w:r w:rsidRPr="00D63ED1">
        <w:rPr>
          <w:rFonts w:ascii="HG丸ｺﾞｼｯｸM-PRO" w:eastAsia="HG丸ｺﾞｼｯｸM-PRO" w:hAnsi="HG丸ｺﾞｼｯｸM-PRO"/>
        </w:rPr>
        <w:t>治験の</w:t>
      </w:r>
      <w:r w:rsidR="00360108" w:rsidRPr="00D63ED1">
        <w:rPr>
          <w:rFonts w:ascii="HG丸ｺﾞｼｯｸM-PRO" w:eastAsia="HG丸ｺﾞｼｯｸM-PRO" w:hAnsi="HG丸ｺﾞｼｯｸM-PRO" w:hint="eastAsia"/>
        </w:rPr>
        <w:t>要約</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A5CEFBA" w14:textId="14094560" w:rsidR="00FF4E90" w:rsidRPr="00D63ED1" w:rsidRDefault="00A401B0"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この要約は</w:t>
      </w:r>
      <w:r w:rsidR="00D61B1D" w:rsidRPr="00D63ED1">
        <w:rPr>
          <w:rFonts w:ascii="HG丸ｺﾞｼｯｸM-PRO" w:eastAsia="HG丸ｺﾞｼｯｸM-PRO" w:hAnsi="HG丸ｺﾞｼｯｸM-PRO" w:hint="eastAsia"/>
        </w:rPr>
        <w:t>本</w:t>
      </w:r>
      <w:r w:rsidRPr="00D63ED1">
        <w:rPr>
          <w:rFonts w:ascii="HG丸ｺﾞｼｯｸM-PRO" w:eastAsia="HG丸ｺﾞｼｯｸM-PRO" w:hAnsi="HG丸ｺﾞｼｯｸM-PRO" w:hint="eastAsia"/>
        </w:rPr>
        <w:t>治験の概要を把握いただくために作成しています。</w:t>
      </w:r>
      <w:r w:rsidR="00661DD4" w:rsidRPr="00D63ED1">
        <w:rPr>
          <w:rFonts w:ascii="HG丸ｺﾞｼｯｸM-PRO" w:eastAsia="HG丸ｺﾞｼｯｸM-PRO" w:hAnsi="HG丸ｺﾞｼｯｸM-PRO" w:hint="eastAsia"/>
        </w:rPr>
        <w:t>初めて治験の説明を受ける方は、</w:t>
      </w:r>
      <w:r w:rsidRPr="00D63ED1">
        <w:rPr>
          <w:rFonts w:ascii="HG丸ｺﾞｼｯｸM-PRO" w:eastAsia="HG丸ｺﾞｼｯｸM-PRO" w:hAnsi="HG丸ｺﾞｼｯｸM-PRO" w:hint="eastAsia"/>
        </w:rPr>
        <w:t>「B</w:t>
      </w:r>
      <w:r w:rsidRPr="00D63ED1">
        <w:rPr>
          <w:rFonts w:ascii="HG丸ｺﾞｼｯｸM-PRO" w:eastAsia="HG丸ｺﾞｼｯｸM-PRO" w:hAnsi="HG丸ｺﾞｼｯｸM-PRO"/>
        </w:rPr>
        <w:t>.</w:t>
      </w:r>
      <w:r w:rsidR="00681946"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治験の参加について」以降</w:t>
      </w:r>
      <w:r w:rsidR="00661DD4" w:rsidRPr="00D63ED1">
        <w:rPr>
          <w:rFonts w:ascii="HG丸ｺﾞｼｯｸM-PRO" w:eastAsia="HG丸ｺﾞｼｯｸM-PRO" w:hAnsi="HG丸ｺﾞｼｯｸM-PRO" w:hint="eastAsia"/>
        </w:rPr>
        <w:t>をまずは</w:t>
      </w:r>
      <w:r w:rsidRPr="00D63ED1">
        <w:rPr>
          <w:rFonts w:ascii="HG丸ｺﾞｼｯｸM-PRO" w:eastAsia="HG丸ｺﾞｼｯｸM-PRO" w:hAnsi="HG丸ｺﾞｼｯｸM-PRO" w:hint="eastAsia"/>
        </w:rPr>
        <w:t>お読みください。</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19"/>
        <w:gridCol w:w="6820"/>
      </w:tblGrid>
      <w:tr w:rsidR="004922D1" w:rsidRPr="00D63ED1" w14:paraId="25EFED25" w14:textId="77777777" w:rsidTr="00967D34">
        <w:trPr>
          <w:tblHeader/>
        </w:trPr>
        <w:tc>
          <w:tcPr>
            <w:tcW w:w="9639" w:type="dxa"/>
            <w:gridSpan w:val="2"/>
            <w:tcBorders>
              <w:top w:val="single" w:sz="6" w:space="0" w:color="auto"/>
              <w:left w:val="single" w:sz="6" w:space="0" w:color="auto"/>
              <w:bottom w:val="single" w:sz="6" w:space="0" w:color="auto"/>
              <w:right w:val="single" w:sz="6" w:space="0" w:color="auto"/>
            </w:tcBorders>
            <w:shd w:val="clear" w:color="auto" w:fill="DEEAF6"/>
            <w:hideMark/>
          </w:tcPr>
          <w:p w14:paraId="1E650EA7" w14:textId="0948E5DD" w:rsidR="004922D1" w:rsidRPr="00D63ED1" w:rsidRDefault="004922D1" w:rsidP="00C31C5A">
            <w:pPr>
              <w:widowControl/>
              <w:spacing w:line="400" w:lineRule="exact"/>
              <w:ind w:leftChars="67" w:left="141"/>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kern w:val="0"/>
                <w:sz w:val="24"/>
              </w:rPr>
              <w:t>治験の</w:t>
            </w:r>
            <w:r w:rsidR="00E276E1" w:rsidRPr="00D63ED1">
              <w:rPr>
                <w:rFonts w:ascii="HG丸ｺﾞｼｯｸM-PRO" w:eastAsia="HG丸ｺﾞｼｯｸM-PRO" w:hAnsi="HG丸ｺﾞｼｯｸM-PRO" w:cs="Arial" w:hint="eastAsia"/>
                <w:kern w:val="0"/>
                <w:sz w:val="24"/>
              </w:rPr>
              <w:t>要約</w:t>
            </w:r>
            <w:r w:rsidR="009A25DC" w:rsidRPr="00D63ED1">
              <w:rPr>
                <w:rFonts w:ascii="HG丸ｺﾞｼｯｸM-PRO" w:eastAsia="HG丸ｺﾞｼｯｸM-PRO" w:hAnsi="HG丸ｺﾞｼｯｸM-PRO" w:cs="Arial" w:hint="eastAsia"/>
                <w:kern w:val="0"/>
                <w:sz w:val="24"/>
              </w:rPr>
              <w:t>（詳細は、本文の該当箇所をご覧ください）</w:t>
            </w:r>
          </w:p>
        </w:tc>
      </w:tr>
      <w:tr w:rsidR="004922D1" w:rsidRPr="00D63ED1" w14:paraId="6463D92D"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00696692" w14:textId="1E02009D" w:rsidR="008D58D7"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対象</w:t>
            </w:r>
            <w:r w:rsidR="00EB20B3" w:rsidRPr="00D63ED1">
              <w:rPr>
                <w:rFonts w:ascii="HG丸ｺﾞｼｯｸM-PRO" w:eastAsia="HG丸ｺﾞｼｯｸM-PRO" w:hAnsi="HG丸ｺﾞｼｯｸM-PRO" w:hint="eastAsia"/>
              </w:rPr>
              <w:t>となる病気</w:t>
            </w:r>
            <w:r w:rsidR="004367F4"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症状</w:t>
            </w:r>
          </w:p>
          <w:p w14:paraId="66909AC2" w14:textId="2F6F73C1"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REF _Ref161139903 \r \h </w:instrText>
            </w:r>
            <w:r w:rsidR="00B26868" w:rsidRP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C-1</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548DF103" w14:textId="5FB0A2CF" w:rsidR="004922D1" w:rsidRPr="00D63ED1" w:rsidRDefault="004922D1" w:rsidP="00C31C5A">
            <w:pPr>
              <w:widowControl/>
              <w:spacing w:line="400" w:lineRule="exact"/>
              <w:ind w:leftChars="50" w:left="105" w:rightChars="50" w:right="105"/>
              <w:jc w:val="left"/>
              <w:textAlignment w:val="baseline"/>
              <w:rPr>
                <w:rFonts w:ascii="HG丸ｺﾞｼｯｸM-PRO" w:eastAsia="HG丸ｺﾞｼｯｸM-PRO" w:hAnsi="HG丸ｺﾞｼｯｸM-PRO" w:cs="Arial"/>
                <w:color w:val="4472C4"/>
                <w:kern w:val="0"/>
                <w:sz w:val="24"/>
              </w:rPr>
            </w:pPr>
            <w:r w:rsidRPr="00D63ED1">
              <w:rPr>
                <w:rFonts w:ascii="HG丸ｺﾞｼｯｸM-PRO" w:eastAsia="HG丸ｺﾞｼｯｸM-PRO" w:hAnsi="HG丸ｺﾞｼｯｸM-PRO" w:cs="Arial"/>
                <w:color w:val="0070C0"/>
                <w:kern w:val="0"/>
                <w:sz w:val="24"/>
              </w:rPr>
              <w:t>疾患</w:t>
            </w:r>
            <w:r w:rsidR="004367F4" w:rsidRPr="00D63ED1">
              <w:rPr>
                <w:rFonts w:ascii="HG丸ｺﾞｼｯｸM-PRO" w:eastAsia="HG丸ｺﾞｼｯｸM-PRO" w:hAnsi="HG丸ｺﾞｼｯｸM-PRO"/>
                <w:snapToGrid w:val="0"/>
                <w:color w:val="0070C0"/>
                <w:w w:val="0"/>
                <w:kern w:val="0"/>
                <w:sz w:val="0"/>
                <w:szCs w:val="0"/>
                <w:u w:color="000000"/>
                <w:bdr w:val="none" w:sz="0" w:space="0" w:color="000000"/>
                <w:lang w:val="x-none" w:eastAsia="x-none" w:bidi="x-none"/>
              </w:rPr>
              <w:t>/</w:t>
            </w:r>
            <w:r w:rsidR="004367F4" w:rsidRPr="00D63ED1">
              <w:rPr>
                <w:rFonts w:ascii="HG丸ｺﾞｼｯｸM-PRO" w:eastAsia="HG丸ｺﾞｼｯｸM-PRO" w:hAnsi="HG丸ｺﾞｼｯｸM-PRO" w:cs="Arial" w:hint="eastAsia"/>
                <w:color w:val="0070C0"/>
                <w:kern w:val="0"/>
                <w:sz w:val="24"/>
              </w:rPr>
              <w:t>/</w:t>
            </w:r>
            <w:r w:rsidRPr="00D63ED1">
              <w:rPr>
                <w:rFonts w:ascii="HG丸ｺﾞｼｯｸM-PRO" w:eastAsia="HG丸ｺﾞｼｯｸM-PRO" w:hAnsi="HG丸ｺﾞｼｯｸM-PRO" w:cs="Arial"/>
                <w:color w:val="0070C0"/>
                <w:kern w:val="0"/>
                <w:sz w:val="24"/>
              </w:rPr>
              <w:t>症状</w:t>
            </w:r>
          </w:p>
        </w:tc>
      </w:tr>
      <w:tr w:rsidR="004922D1" w:rsidRPr="00D63ED1" w14:paraId="5B9CE15A"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658F926D" w14:textId="77777777" w:rsidR="008D58D7"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目的</w:t>
            </w:r>
          </w:p>
          <w:p w14:paraId="4FF13BD5" w14:textId="0088785E"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REF _Ref161139995 \r \h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C-3</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04FF9251" w14:textId="0F33D58E" w:rsidR="0053539E" w:rsidRPr="00D63ED1" w:rsidRDefault="004922D1" w:rsidP="00C31C5A">
            <w:pPr>
              <w:widowControl/>
              <w:spacing w:line="400" w:lineRule="exact"/>
              <w:ind w:leftChars="50" w:left="105" w:rightChars="50" w:right="105"/>
              <w:jc w:val="left"/>
              <w:textAlignment w:val="baseline"/>
              <w:rPr>
                <w:rFonts w:ascii="HG丸ｺﾞｼｯｸM-PRO" w:eastAsia="HG丸ｺﾞｼｯｸM-PRO" w:hAnsi="HG丸ｺﾞｼｯｸM-PRO" w:cs="Arial"/>
                <w:color w:val="0070C0"/>
                <w:kern w:val="0"/>
                <w:sz w:val="24"/>
              </w:rPr>
            </w:pPr>
            <w:r w:rsidRPr="00D63ED1">
              <w:rPr>
                <w:rFonts w:ascii="HG丸ｺﾞｼｯｸM-PRO" w:eastAsia="HG丸ｺﾞｼｯｸM-PRO" w:hAnsi="HG丸ｺﾞｼｯｸM-PRO" w:cs="Arial"/>
                <w:color w:val="0070C0"/>
                <w:kern w:val="0"/>
                <w:sz w:val="24"/>
              </w:rPr>
              <w:t>［疾患</w:t>
            </w:r>
            <w:r w:rsidR="004367F4" w:rsidRPr="00D63ED1">
              <w:rPr>
                <w:rFonts w:ascii="HG丸ｺﾞｼｯｸM-PRO" w:eastAsia="HG丸ｺﾞｼｯｸM-PRO" w:hAnsi="HG丸ｺﾞｼｯｸM-PRO"/>
                <w:snapToGrid w:val="0"/>
                <w:color w:val="0070C0"/>
                <w:w w:val="0"/>
                <w:kern w:val="0"/>
                <w:sz w:val="0"/>
                <w:szCs w:val="0"/>
                <w:u w:color="000000"/>
                <w:bdr w:val="none" w:sz="0" w:space="0" w:color="000000"/>
                <w:lang w:val="x-none" w:eastAsia="x-none" w:bidi="x-none"/>
              </w:rPr>
              <w:t>/</w:t>
            </w:r>
            <w:r w:rsidR="004367F4" w:rsidRPr="00D63ED1">
              <w:rPr>
                <w:rFonts w:ascii="HG丸ｺﾞｼｯｸM-PRO" w:eastAsia="HG丸ｺﾞｼｯｸM-PRO" w:hAnsi="HG丸ｺﾞｼｯｸM-PRO" w:cs="Arial" w:hint="eastAsia"/>
                <w:color w:val="0070C0"/>
                <w:kern w:val="0"/>
                <w:sz w:val="24"/>
              </w:rPr>
              <w:t>/</w:t>
            </w:r>
            <w:r w:rsidRPr="00D63ED1">
              <w:rPr>
                <w:rFonts w:ascii="HG丸ｺﾞｼｯｸM-PRO" w:eastAsia="HG丸ｺﾞｼｯｸM-PRO" w:hAnsi="HG丸ｺﾞｼｯｸM-PRO" w:cs="Arial"/>
                <w:color w:val="0070C0"/>
                <w:kern w:val="0"/>
                <w:sz w:val="24"/>
              </w:rPr>
              <w:t>症状］の治療における［</w:t>
            </w:r>
            <w:r w:rsidR="00674556" w:rsidRPr="00D63ED1">
              <w:rPr>
                <w:rFonts w:ascii="HG丸ｺﾞｼｯｸM-PRO" w:eastAsia="HG丸ｺﾞｼｯｸM-PRO" w:hAnsi="HG丸ｺﾞｼｯｸM-PRO" w:cs="Arial" w:hint="eastAsia"/>
                <w:color w:val="0070C0"/>
                <w:kern w:val="0"/>
                <w:sz w:val="24"/>
              </w:rPr>
              <w:t>被験薬</w:t>
            </w:r>
            <w:r w:rsidRPr="00D63ED1">
              <w:rPr>
                <w:rFonts w:ascii="HG丸ｺﾞｼｯｸM-PRO" w:eastAsia="HG丸ｺﾞｼｯｸM-PRO" w:hAnsi="HG丸ｺﾞｼｯｸM-PRO" w:cs="Arial"/>
                <w:color w:val="0070C0"/>
                <w:kern w:val="0"/>
                <w:sz w:val="24"/>
              </w:rPr>
              <w:t>名</w:t>
            </w:r>
            <w:r w:rsidR="004367F4" w:rsidRPr="00D63ED1">
              <w:rPr>
                <w:rFonts w:ascii="HG丸ｺﾞｼｯｸM-PRO" w:eastAsia="HG丸ｺﾞｼｯｸM-PRO" w:hAnsi="HG丸ｺﾞｼｯｸM-PRO"/>
                <w:snapToGrid w:val="0"/>
                <w:color w:val="0070C0"/>
                <w:w w:val="0"/>
                <w:kern w:val="0"/>
                <w:sz w:val="0"/>
                <w:szCs w:val="0"/>
                <w:u w:color="000000"/>
                <w:bdr w:val="none" w:sz="0" w:space="0" w:color="000000"/>
                <w:lang w:val="x-none" w:eastAsia="x-none" w:bidi="x-none"/>
              </w:rPr>
              <w:t>/</w:t>
            </w:r>
            <w:r w:rsidR="004367F4" w:rsidRPr="00D63ED1">
              <w:rPr>
                <w:rFonts w:ascii="HG丸ｺﾞｼｯｸM-PRO" w:eastAsia="HG丸ｺﾞｼｯｸM-PRO" w:hAnsi="HG丸ｺﾞｼｯｸM-PRO" w:cs="Arial" w:hint="eastAsia"/>
                <w:color w:val="0070C0"/>
                <w:kern w:val="0"/>
                <w:sz w:val="24"/>
              </w:rPr>
              <w:t>/</w:t>
            </w:r>
            <w:r w:rsidR="00056891" w:rsidRPr="00D63ED1">
              <w:rPr>
                <w:rFonts w:ascii="HG丸ｺﾞｼｯｸM-PRO" w:eastAsia="HG丸ｺﾞｼｯｸM-PRO" w:hAnsi="HG丸ｺﾞｼｯｸM-PRO" w:cs="Arial" w:hint="eastAsia"/>
                <w:color w:val="0070C0"/>
                <w:kern w:val="0"/>
                <w:sz w:val="24"/>
              </w:rPr>
              <w:t>識別記号</w:t>
            </w:r>
            <w:r w:rsidRPr="00D63ED1">
              <w:rPr>
                <w:rFonts w:ascii="HG丸ｺﾞｼｯｸM-PRO" w:eastAsia="HG丸ｺﾞｼｯｸM-PRO" w:hAnsi="HG丸ｺﾞｼｯｸM-PRO" w:cs="Arial"/>
                <w:color w:val="0070C0"/>
                <w:kern w:val="0"/>
                <w:sz w:val="24"/>
              </w:rPr>
              <w:t>］の効果や安全性を調べること</w:t>
            </w:r>
          </w:p>
        </w:tc>
      </w:tr>
      <w:tr w:rsidR="004922D1" w:rsidRPr="00D63ED1" w14:paraId="192F201E"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2C7E0ED1" w14:textId="3D3C9A7B" w:rsidR="00C50B9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治験薬の剤形、用法</w:t>
            </w:r>
          </w:p>
          <w:p w14:paraId="7B0B2896" w14:textId="21B905B2"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REF _Ref161140014 \r \h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C-4-2</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rPr>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7620F953" w14:textId="5CA9C3D6" w:rsidR="004922D1" w:rsidRPr="00D63ED1" w:rsidRDefault="004922D1" w:rsidP="00C31C5A">
            <w:pPr>
              <w:widowControl/>
              <w:spacing w:line="400" w:lineRule="exact"/>
              <w:ind w:leftChars="50" w:left="105" w:rightChars="50" w:right="105"/>
              <w:jc w:val="left"/>
              <w:textAlignment w:val="baseline"/>
              <w:rPr>
                <w:rFonts w:ascii="HG丸ｺﾞｼｯｸM-PRO" w:eastAsia="HG丸ｺﾞｼｯｸM-PRO" w:hAnsi="HG丸ｺﾞｼｯｸM-PRO" w:cs="Arial"/>
                <w:color w:val="0070C0"/>
                <w:kern w:val="0"/>
                <w:sz w:val="24"/>
              </w:rPr>
            </w:pPr>
            <w:r w:rsidRPr="00D63ED1">
              <w:rPr>
                <w:rFonts w:ascii="HG丸ｺﾞｼｯｸM-PRO" w:eastAsia="HG丸ｺﾞｼｯｸM-PRO" w:hAnsi="HG丸ｺﾞｼｯｸM-PRO" w:cs="Arial"/>
                <w:color w:val="0070C0"/>
                <w:kern w:val="0"/>
                <w:sz w:val="24"/>
              </w:rPr>
              <w:t>［治験</w:t>
            </w:r>
            <w:r w:rsidR="005D7DBF" w:rsidRPr="00D63ED1">
              <w:rPr>
                <w:rFonts w:ascii="HG丸ｺﾞｼｯｸM-PRO" w:eastAsia="HG丸ｺﾞｼｯｸM-PRO" w:hAnsi="HG丸ｺﾞｼｯｸM-PRO" w:cs="Arial" w:hint="eastAsia"/>
                <w:color w:val="0070C0"/>
                <w:kern w:val="0"/>
                <w:sz w:val="24"/>
              </w:rPr>
              <w:t>使用</w:t>
            </w:r>
            <w:r w:rsidRPr="00D63ED1">
              <w:rPr>
                <w:rFonts w:ascii="HG丸ｺﾞｼｯｸM-PRO" w:eastAsia="HG丸ｺﾞｼｯｸM-PRO" w:hAnsi="HG丸ｺﾞｼｯｸM-PRO" w:cs="Arial"/>
                <w:color w:val="0070C0"/>
                <w:kern w:val="0"/>
                <w:sz w:val="24"/>
              </w:rPr>
              <w:t>薬の剤形</w:t>
            </w:r>
            <w:r w:rsidR="008367A3" w:rsidRPr="00D63ED1">
              <w:rPr>
                <w:rFonts w:ascii="HG丸ｺﾞｼｯｸM-PRO" w:eastAsia="HG丸ｺﾞｼｯｸM-PRO" w:hAnsi="HG丸ｺﾞｼｯｸM-PRO" w:cs="Arial" w:hint="eastAsia"/>
                <w:color w:val="0070C0"/>
                <w:kern w:val="0"/>
                <w:sz w:val="24"/>
              </w:rPr>
              <w:t>、用法</w:t>
            </w:r>
            <w:r w:rsidRPr="00D63ED1">
              <w:rPr>
                <w:rFonts w:ascii="HG丸ｺﾞｼｯｸM-PRO" w:eastAsia="HG丸ｺﾞｼｯｸM-PRO" w:hAnsi="HG丸ｺﾞｼｯｸM-PRO" w:cs="Arial"/>
                <w:color w:val="0070C0"/>
                <w:kern w:val="0"/>
                <w:sz w:val="24"/>
              </w:rPr>
              <w:t>］</w:t>
            </w:r>
          </w:p>
          <w:p w14:paraId="646A2FD1" w14:textId="34F8E935" w:rsidR="009D632F" w:rsidRPr="00D63ED1" w:rsidRDefault="009D632F" w:rsidP="00C31C5A">
            <w:pPr>
              <w:widowControl/>
              <w:spacing w:line="400" w:lineRule="exact"/>
              <w:ind w:leftChars="50" w:left="105" w:rightChars="50" w:right="105"/>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b/>
                <w:bCs/>
                <w:color w:val="000000"/>
                <w:sz w:val="24"/>
                <w:highlight w:val="cyan"/>
                <w:bdr w:val="single" w:sz="4" w:space="0" w:color="auto"/>
              </w:rPr>
              <w:t>九がん：治験薬（治験使用薬）それぞれの名称もいれてください</w:t>
            </w:r>
          </w:p>
          <w:p w14:paraId="6A09E8A6" w14:textId="304826C9" w:rsidR="004922D1" w:rsidRPr="00D63ED1" w:rsidRDefault="004922D1" w:rsidP="00C31C5A">
            <w:pPr>
              <w:widowControl/>
              <w:spacing w:line="400" w:lineRule="exact"/>
              <w:ind w:leftChars="65" w:left="136" w:rightChars="63" w:right="132"/>
              <w:jc w:val="left"/>
              <w:textAlignment w:val="baseline"/>
              <w:rPr>
                <w:rFonts w:ascii="HG丸ｺﾞｼｯｸM-PRO" w:eastAsia="HG丸ｺﾞｼｯｸM-PRO" w:hAnsi="HG丸ｺﾞｼｯｸM-PRO" w:cs="Arial"/>
                <w:kern w:val="0"/>
                <w:sz w:val="24"/>
              </w:rPr>
            </w:pPr>
          </w:p>
        </w:tc>
      </w:tr>
      <w:tr w:rsidR="004922D1" w:rsidRPr="00D63ED1" w14:paraId="396E64D3"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3FEFE362" w14:textId="58FF2D1C"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参加予定期間と</w:t>
            </w:r>
            <w:r w:rsidR="00E276E1" w:rsidRPr="00D63ED1">
              <w:rPr>
                <w:rFonts w:ascii="HG丸ｺﾞｼｯｸM-PRO" w:eastAsia="HG丸ｺﾞｼｯｸM-PRO" w:hAnsi="HG丸ｺﾞｼｯｸM-PRO" w:hint="eastAsia"/>
              </w:rPr>
              <w:t>来院回数</w:t>
            </w:r>
          </w:p>
          <w:p w14:paraId="70F30130" w14:textId="16A4C314"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REF _Ref161140055 \r \h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C-3</w:t>
            </w:r>
            <w:r w:rsidR="00E56A75" w:rsidRPr="00D63ED1">
              <w:rPr>
                <w:rFonts w:ascii="HG丸ｺﾞｼｯｸM-PRO" w:eastAsia="HG丸ｺﾞｼｯｸM-PRO" w:hAnsi="HG丸ｺﾞｼｯｸM-PRO"/>
              </w:rPr>
              <w:fldChar w:fldCharType="end"/>
            </w:r>
            <w:r w:rsidR="004C29F3" w:rsidRPr="00D63ED1">
              <w:rPr>
                <w:rFonts w:ascii="HG丸ｺﾞｼｯｸM-PRO" w:eastAsia="HG丸ｺﾞｼｯｸM-PRO" w:hAnsi="HG丸ｺﾞｼｯｸM-PRO"/>
              </w:rPr>
              <w:t xml:space="preserve">, </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REF _Ref161140065 \r \h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C-4-3</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5817F6E" w14:textId="169C806F" w:rsidR="004922D1" w:rsidRPr="00D63ED1" w:rsidRDefault="004922D1"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rPr>
              <w:t>治験の開始から終了まで</w:t>
            </w:r>
            <w:r w:rsidR="00366FED" w:rsidRPr="00D63ED1">
              <w:rPr>
                <w:rFonts w:ascii="HG丸ｺﾞｼｯｸM-PRO" w:eastAsia="HG丸ｺﾞｼｯｸM-PRO" w:hAnsi="HG丸ｺﾞｼｯｸM-PRO"/>
              </w:rPr>
              <w:t>●●</w:t>
            </w:r>
            <w:r w:rsidRPr="00D63ED1">
              <w:rPr>
                <w:rFonts w:ascii="HG丸ｺﾞｼｯｸM-PRO" w:eastAsia="HG丸ｺﾞｼｯｸM-PRO" w:hAnsi="HG丸ｺﾞｼｯｸM-PRO"/>
              </w:rPr>
              <w:t>日間</w:t>
            </w:r>
            <w:r w:rsidR="00303113" w:rsidRPr="00D63ED1">
              <w:rPr>
                <w:rFonts w:ascii="HG丸ｺﾞｼｯｸM-PRO" w:eastAsia="HG丸ｺﾞｼｯｸM-PRO" w:hAnsi="HG丸ｺﾞｼｯｸM-PRO" w:hint="eastAsia"/>
              </w:rPr>
              <w:t>（約</w:t>
            </w:r>
            <w:r w:rsidR="00366FED" w:rsidRPr="00D63ED1">
              <w:rPr>
                <w:rFonts w:ascii="HG丸ｺﾞｼｯｸM-PRO" w:eastAsia="HG丸ｺﾞｼｯｸM-PRO" w:hAnsi="HG丸ｺﾞｼｯｸM-PRO"/>
              </w:rPr>
              <w:t>●●</w:t>
            </w:r>
            <w:r w:rsidR="00303113" w:rsidRPr="00D63ED1">
              <w:rPr>
                <w:rFonts w:ascii="HG丸ｺﾞｼｯｸM-PRO" w:eastAsia="HG丸ｺﾞｼｯｸM-PRO" w:hAnsi="HG丸ｺﾞｼｯｸM-PRO" w:hint="eastAsia"/>
              </w:rPr>
              <w:t>週）</w:t>
            </w:r>
          </w:p>
          <w:p w14:paraId="3472F6AF" w14:textId="12958817" w:rsidR="004922D1" w:rsidRPr="00D63ED1" w:rsidRDefault="004922D1"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rPr>
              <w:t>来院：約</w:t>
            </w:r>
            <w:r w:rsidR="00412C7A" w:rsidRPr="00D63ED1">
              <w:rPr>
                <w:rFonts w:ascii="HG丸ｺﾞｼｯｸM-PRO" w:eastAsia="HG丸ｺﾞｼｯｸM-PRO" w:hAnsi="HG丸ｺﾞｼｯｸM-PRO"/>
              </w:rPr>
              <w:t>●</w:t>
            </w:r>
            <w:r w:rsidRPr="00D63ED1">
              <w:rPr>
                <w:rFonts w:ascii="HG丸ｺﾞｼｯｸM-PRO" w:eastAsia="HG丸ｺﾞｼｯｸM-PRO" w:hAnsi="HG丸ｺﾞｼｯｸM-PRO"/>
              </w:rPr>
              <w:t>回</w:t>
            </w:r>
            <w:r w:rsidR="00AC1C7F" w:rsidRPr="00D63ED1">
              <w:rPr>
                <w:rFonts w:ascii="HG丸ｺﾞｼｯｸM-PRO" w:eastAsia="HG丸ｺﾞｼｯｸM-PRO" w:hAnsi="HG丸ｺﾞｼｯｸM-PRO" w:cs="Arial" w:hint="eastAsia"/>
                <w:b/>
                <w:bCs/>
                <w:color w:val="000000"/>
                <w:highlight w:val="cyan"/>
                <w:bdr w:val="single" w:sz="4" w:space="0" w:color="auto"/>
              </w:rPr>
              <w:t>九がん：来院回数の記載は不要です。</w:t>
            </w:r>
            <w:r w:rsidR="00AC1C7F" w:rsidRPr="00D63ED1">
              <w:rPr>
                <w:rFonts w:ascii="HG丸ｺﾞｼｯｸM-PRO" w:eastAsia="HG丸ｺﾞｼｯｸM-PRO" w:hAnsi="HG丸ｺﾞｼｯｸM-PRO" w:cs="Arial"/>
                <w:color w:val="4472C4"/>
                <w:kern w:val="0"/>
              </w:rPr>
              <w:t> </w:t>
            </w:r>
          </w:p>
        </w:tc>
      </w:tr>
      <w:tr w:rsidR="004922D1" w:rsidRPr="00D63ED1" w14:paraId="6BD3363E"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284828B4" w14:textId="77777777" w:rsidR="004922D1" w:rsidRPr="00D63ED1" w:rsidRDefault="004922D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参加予定人数</w:t>
            </w:r>
          </w:p>
          <w:p w14:paraId="5B1ED6E8" w14:textId="2B91BBB9" w:rsidR="00DF3EE0" w:rsidRPr="00D63ED1" w:rsidRDefault="00DF3EE0"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w:instrText>
            </w:r>
            <w:r w:rsidR="00E56A75" w:rsidRPr="00D63ED1">
              <w:rPr>
                <w:rFonts w:ascii="HG丸ｺﾞｼｯｸM-PRO" w:eastAsia="HG丸ｺﾞｼｯｸM-PRO" w:hAnsi="HG丸ｺﾞｼｯｸM-PRO" w:hint="eastAsia"/>
              </w:rPr>
              <w:instrText>REF _Ref161140085 \r \h</w:instrText>
            </w:r>
            <w:r w:rsidR="00E56A75" w:rsidRPr="00D63ED1">
              <w:rPr>
                <w:rFonts w:ascii="HG丸ｺﾞｼｯｸM-PRO" w:eastAsia="HG丸ｺﾞｼｯｸM-PRO" w:hAnsi="HG丸ｺﾞｼｯｸM-PRO"/>
              </w:rPr>
              <w:instrText xml:space="preserve">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C-3</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hint="eastAsia"/>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08872D5" w14:textId="04F99D62" w:rsidR="004922D1" w:rsidRPr="00D63ED1" w:rsidRDefault="004922D1" w:rsidP="00C31C5A">
            <w:pPr>
              <w:spacing w:line="400" w:lineRule="exact"/>
              <w:ind w:leftChars="50" w:left="105" w:rightChars="50" w:right="105"/>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約</w:t>
            </w:r>
            <w:r w:rsidR="00366FED" w:rsidRPr="00D63ED1">
              <w:rPr>
                <w:rFonts w:ascii="HG丸ｺﾞｼｯｸM-PRO" w:eastAsia="HG丸ｺﾞｼｯｸM-PRO" w:hAnsi="HG丸ｺﾞｼｯｸM-PRO" w:cs="Arial"/>
                <w:color w:val="0070C0"/>
                <w:sz w:val="24"/>
              </w:rPr>
              <w:t>●●</w:t>
            </w:r>
            <w:r w:rsidR="007B6FBE" w:rsidRPr="00D63ED1">
              <w:rPr>
                <w:rFonts w:ascii="HG丸ｺﾞｼｯｸM-PRO" w:eastAsia="HG丸ｺﾞｼｯｸM-PRO" w:hAnsi="HG丸ｺﾞｼｯｸM-PRO" w:cs="Arial" w:hint="eastAsia"/>
                <w:color w:val="0070C0"/>
                <w:sz w:val="24"/>
              </w:rPr>
              <w:t>名</w:t>
            </w:r>
          </w:p>
          <w:p w14:paraId="23B98402" w14:textId="77777777" w:rsidR="00725C99" w:rsidRPr="00D63ED1" w:rsidRDefault="00AC5283" w:rsidP="00C31C5A">
            <w:pPr>
              <w:spacing w:line="400" w:lineRule="exact"/>
              <w:ind w:leftChars="50" w:left="105" w:rightChars="50" w:right="105"/>
              <w:rPr>
                <w:rFonts w:ascii="HG丸ｺﾞｼｯｸM-PRO" w:eastAsia="HG丸ｺﾞｼｯｸM-PRO" w:hAnsi="HG丸ｺﾞｼｯｸM-PRO"/>
                <w:i/>
                <w:iCs/>
                <w:color w:val="00B050"/>
                <w:sz w:val="24"/>
              </w:rPr>
            </w:pPr>
            <w:r w:rsidRPr="00D63ED1">
              <w:rPr>
                <w:rFonts w:ascii="HG丸ｺﾞｼｯｸM-PRO" w:eastAsia="HG丸ｺﾞｼｯｸM-PRO" w:hAnsi="HG丸ｺﾞｼｯｸM-PRO" w:hint="eastAsia"/>
                <w:i/>
                <w:iCs/>
                <w:color w:val="00B050"/>
                <w:sz w:val="24"/>
              </w:rPr>
              <w:t>（国際共同治験の場合、可能であれば日本</w:t>
            </w:r>
            <w:r w:rsidR="00725C99" w:rsidRPr="00D63ED1">
              <w:rPr>
                <w:rFonts w:ascii="HG丸ｺﾞｼｯｸM-PRO" w:eastAsia="HG丸ｺﾞｼｯｸM-PRO" w:hAnsi="HG丸ｺﾞｼｯｸM-PRO" w:hint="eastAsia"/>
                <w:i/>
                <w:iCs/>
                <w:color w:val="00B050"/>
                <w:sz w:val="24"/>
              </w:rPr>
              <w:t>国内の参加人数も記載する</w:t>
            </w:r>
            <w:r w:rsidRPr="00D63ED1">
              <w:rPr>
                <w:rFonts w:ascii="HG丸ｺﾞｼｯｸM-PRO" w:eastAsia="HG丸ｺﾞｼｯｸM-PRO" w:hAnsi="HG丸ｺﾞｼｯｸM-PRO" w:hint="eastAsia"/>
                <w:i/>
                <w:iCs/>
                <w:color w:val="00B050"/>
                <w:sz w:val="24"/>
              </w:rPr>
              <w:t>）</w:t>
            </w:r>
          </w:p>
          <w:p w14:paraId="0639A09C" w14:textId="560F008B" w:rsidR="008905B4" w:rsidRPr="00D63ED1" w:rsidRDefault="008905B4" w:rsidP="00C31C5A">
            <w:pPr>
              <w:spacing w:line="400" w:lineRule="exact"/>
              <w:ind w:leftChars="50" w:left="105" w:rightChars="50" w:right="105"/>
              <w:rPr>
                <w:rFonts w:ascii="HG丸ｺﾞｼｯｸM-PRO" w:eastAsia="HG丸ｺﾞｼｯｸM-PRO" w:hAnsi="HG丸ｺﾞｼｯｸM-PRO" w:cs="Arial"/>
                <w:color w:val="4472C4"/>
                <w:kern w:val="0"/>
                <w:sz w:val="24"/>
              </w:rPr>
            </w:pPr>
            <w:r w:rsidRPr="00D63ED1">
              <w:rPr>
                <w:rFonts w:ascii="HG丸ｺﾞｼｯｸM-PRO" w:eastAsia="HG丸ｺﾞｼｯｸM-PRO" w:hAnsi="HG丸ｺﾞｼｯｸM-PRO" w:cs="Arial" w:hint="eastAsia"/>
                <w:b/>
                <w:bCs/>
                <w:color w:val="000000"/>
                <w:sz w:val="24"/>
                <w:highlight w:val="cyan"/>
                <w:bdr w:val="single" w:sz="4" w:space="0" w:color="auto"/>
              </w:rPr>
              <w:t>九がん：世界で約●人、日本で約●人というような記載をお願いします。</w:t>
            </w:r>
          </w:p>
        </w:tc>
      </w:tr>
      <w:tr w:rsidR="004F0C8C" w:rsidRPr="00D63ED1" w14:paraId="43D6B795"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tcPr>
          <w:p w14:paraId="7EBD4A8D" w14:textId="77777777" w:rsidR="004F0C8C" w:rsidRPr="00D63ED1" w:rsidRDefault="009A175D"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t>治験依頼者</w:t>
            </w:r>
          </w:p>
          <w:p w14:paraId="6693F98C" w14:textId="77777777" w:rsidR="00D16CD4" w:rsidRPr="00D63ED1" w:rsidRDefault="00D16CD4" w:rsidP="00C31C5A">
            <w:pPr>
              <w:pStyle w:val="afd"/>
              <w:spacing w:line="400" w:lineRule="exact"/>
              <w:rPr>
                <w:rFonts w:ascii="HG丸ｺﾞｼｯｸM-PRO" w:eastAsia="HG丸ｺﾞｼｯｸM-PRO" w:hAnsi="HG丸ｺﾞｼｯｸM-PRO"/>
                <w:color w:val="00B050"/>
              </w:rPr>
            </w:pPr>
          </w:p>
          <w:p w14:paraId="540942A4" w14:textId="6E647B8F" w:rsidR="002F71D0" w:rsidRPr="00D63ED1" w:rsidRDefault="00AC5283" w:rsidP="00C31C5A">
            <w:pPr>
              <w:pStyle w:val="afd"/>
              <w:spacing w:line="400" w:lineRule="exact"/>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2F71D0" w:rsidRPr="00D63ED1">
              <w:rPr>
                <w:rFonts w:ascii="HG丸ｺﾞｼｯｸM-PRO" w:eastAsia="HG丸ｺﾞｼｯｸM-PRO" w:hAnsi="HG丸ｺﾞｼｯｸM-PRO" w:hint="eastAsia"/>
                <w:i/>
                <w:iCs/>
                <w:color w:val="00B050"/>
              </w:rPr>
              <w:t>該当する場合のみ</w:t>
            </w:r>
            <w:r w:rsidR="00D16CD4" w:rsidRPr="00D63ED1">
              <w:rPr>
                <w:rFonts w:ascii="HG丸ｺﾞｼｯｸM-PRO" w:eastAsia="HG丸ｺﾞｼｯｸM-PRO" w:hAnsi="HG丸ｺﾞｼｯｸM-PRO" w:hint="eastAsia"/>
                <w:i/>
                <w:iCs/>
                <w:color w:val="00B050"/>
              </w:rPr>
              <w:t>以下</w:t>
            </w:r>
            <w:r w:rsidR="00D137A1" w:rsidRPr="00D63ED1">
              <w:rPr>
                <w:rFonts w:ascii="HG丸ｺﾞｼｯｸM-PRO" w:eastAsia="HG丸ｺﾞｼｯｸM-PRO" w:hAnsi="HG丸ｺﾞｼｯｸM-PRO" w:hint="eastAsia"/>
                <w:i/>
                <w:iCs/>
                <w:color w:val="00B050"/>
              </w:rPr>
              <w:t>青字</w:t>
            </w:r>
            <w:r w:rsidR="00D16CD4" w:rsidRPr="00D63ED1">
              <w:rPr>
                <w:rFonts w:ascii="HG丸ｺﾞｼｯｸM-PRO" w:eastAsia="HG丸ｺﾞｼｯｸM-PRO" w:hAnsi="HG丸ｺﾞｼｯｸM-PRO" w:hint="eastAsia"/>
                <w:i/>
                <w:iCs/>
                <w:color w:val="00B050"/>
              </w:rPr>
              <w:t>を記載する</w:t>
            </w:r>
            <w:r w:rsidR="00985F9D" w:rsidRPr="00D63ED1">
              <w:rPr>
                <w:rFonts w:ascii="HG丸ｺﾞｼｯｸM-PRO" w:eastAsia="HG丸ｺﾞｼｯｸM-PRO" w:hAnsi="HG丸ｺﾞｼｯｸM-PRO" w:hint="eastAsia"/>
                <w:i/>
                <w:iCs/>
                <w:color w:val="00B050"/>
              </w:rPr>
              <w:t>：</w:t>
            </w:r>
            <w:r w:rsidR="002F71D0" w:rsidRPr="00D63ED1">
              <w:rPr>
                <w:rFonts w:ascii="HG丸ｺﾞｼｯｸM-PRO" w:eastAsia="HG丸ｺﾞｼｯｸM-PRO" w:hAnsi="HG丸ｺﾞｼｯｸM-PRO" w:hint="eastAsia"/>
                <w:color w:val="0070C0"/>
              </w:rPr>
              <w:t>治験国内管理人</w:t>
            </w:r>
            <w:r w:rsidR="00985F9D" w:rsidRPr="00D63ED1">
              <w:rPr>
                <w:rFonts w:ascii="HG丸ｺﾞｼｯｸM-PRO" w:eastAsia="HG丸ｺﾞｼｯｸM-PRO" w:hAnsi="HG丸ｺﾞｼｯｸM-PRO" w:hint="eastAsia"/>
                <w:i/>
                <w:iCs/>
                <w:color w:val="00B050"/>
              </w:rPr>
              <w:t>）</w:t>
            </w:r>
          </w:p>
          <w:p w14:paraId="1CC60782" w14:textId="3FEB7112" w:rsidR="00BA41F4" w:rsidRPr="00D63ED1" w:rsidRDefault="00BA41F4"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kern w:val="2"/>
              </w:rPr>
              <w:t>＜</w:t>
            </w:r>
            <w:r w:rsidRPr="00D63ED1">
              <w:rPr>
                <w:rFonts w:ascii="HG丸ｺﾞｼｯｸM-PRO" w:eastAsia="HG丸ｺﾞｼｯｸM-PRO" w:hAnsi="HG丸ｺﾞｼｯｸM-PRO"/>
                <w:color w:val="000000"/>
                <w:kern w:val="2"/>
              </w:rPr>
              <w:t>この治験を</w:t>
            </w:r>
            <w:r w:rsidRPr="00D63ED1">
              <w:rPr>
                <w:rFonts w:ascii="HG丸ｺﾞｼｯｸM-PRO" w:eastAsia="HG丸ｺﾞｼｯｸM-PRO" w:hAnsi="HG丸ｺﾞｼｯｸM-PRO" w:hint="eastAsia"/>
                <w:color w:val="000000"/>
                <w:kern w:val="2"/>
              </w:rPr>
              <w:t>当院に</w:t>
            </w:r>
            <w:r w:rsidRPr="00D63ED1">
              <w:rPr>
                <w:rFonts w:ascii="HG丸ｺﾞｼｯｸM-PRO" w:eastAsia="HG丸ｺﾞｼｯｸM-PRO" w:hAnsi="HG丸ｺﾞｼｯｸM-PRO"/>
                <w:color w:val="000000"/>
                <w:kern w:val="2"/>
              </w:rPr>
              <w:t>依頼している企業</w:t>
            </w:r>
            <w:r w:rsidRPr="00D63ED1">
              <w:rPr>
                <w:rFonts w:ascii="HG丸ｺﾞｼｯｸM-PRO" w:eastAsia="HG丸ｺﾞｼｯｸM-PRO" w:hAnsi="HG丸ｺﾞｼｯｸM-PRO" w:hint="eastAsia"/>
                <w:color w:val="000000"/>
                <w:kern w:val="2"/>
              </w:rPr>
              <w:t>＞</w:t>
            </w:r>
          </w:p>
        </w:tc>
        <w:tc>
          <w:tcPr>
            <w:tcW w:w="6820" w:type="dxa"/>
            <w:tcBorders>
              <w:top w:val="single" w:sz="6" w:space="0" w:color="auto"/>
              <w:left w:val="single" w:sz="6" w:space="0" w:color="auto"/>
              <w:bottom w:val="single" w:sz="4" w:space="0" w:color="auto"/>
              <w:right w:val="single" w:sz="6" w:space="0" w:color="auto"/>
            </w:tcBorders>
            <w:shd w:val="clear" w:color="auto" w:fill="auto"/>
          </w:tcPr>
          <w:p w14:paraId="20C999EE" w14:textId="77777777" w:rsidR="002F71D0" w:rsidRPr="00D63ED1" w:rsidRDefault="409BDA56" w:rsidP="00C31C5A">
            <w:pPr>
              <w:spacing w:line="400" w:lineRule="exact"/>
              <w:ind w:leftChars="50" w:left="105" w:rightChars="50" w:right="105"/>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XXXX会社</w:t>
            </w:r>
          </w:p>
          <w:p w14:paraId="66497DC8" w14:textId="77777777" w:rsidR="002F71D0" w:rsidRPr="00D63ED1" w:rsidRDefault="002F71D0" w:rsidP="00C31C5A">
            <w:pPr>
              <w:spacing w:line="400" w:lineRule="exact"/>
              <w:ind w:rightChars="50" w:right="105"/>
              <w:rPr>
                <w:rFonts w:ascii="HG丸ｺﾞｼｯｸM-PRO" w:eastAsia="HG丸ｺﾞｼｯｸM-PRO" w:hAnsi="HG丸ｺﾞｼｯｸM-PRO" w:cs="Arial"/>
                <w:color w:val="0070C0"/>
                <w:sz w:val="24"/>
              </w:rPr>
            </w:pPr>
          </w:p>
          <w:p w14:paraId="7723147C" w14:textId="34093C70" w:rsidR="002F71D0" w:rsidRPr="00D63ED1" w:rsidRDefault="00C760D3" w:rsidP="00C31C5A">
            <w:pPr>
              <w:spacing w:line="400" w:lineRule="exact"/>
              <w:ind w:leftChars="50" w:left="105" w:rightChars="50" w:right="105"/>
              <w:rPr>
                <w:rFonts w:ascii="HG丸ｺﾞｼｯｸM-PRO" w:eastAsia="HG丸ｺﾞｼｯｸM-PRO" w:hAnsi="HG丸ｺﾞｼｯｸM-PRO" w:cs="Arial"/>
                <w:i/>
                <w:iCs/>
                <w:color w:val="00B050"/>
                <w:sz w:val="24"/>
              </w:rPr>
            </w:pPr>
            <w:r w:rsidRPr="00D63ED1">
              <w:rPr>
                <w:rFonts w:ascii="HG丸ｺﾞｼｯｸM-PRO" w:eastAsia="HG丸ｺﾞｼｯｸM-PRO" w:hAnsi="HG丸ｺﾞｼｯｸM-PRO" w:cs="Arial" w:hint="eastAsia"/>
                <w:i/>
                <w:iCs/>
                <w:color w:val="00B050"/>
                <w:sz w:val="24"/>
              </w:rPr>
              <w:t>（</w:t>
            </w:r>
            <w:r w:rsidR="002F71D0" w:rsidRPr="00D63ED1">
              <w:rPr>
                <w:rFonts w:ascii="HG丸ｺﾞｼｯｸM-PRO" w:eastAsia="HG丸ｺﾞｼｯｸM-PRO" w:hAnsi="HG丸ｺﾞｼｯｸM-PRO" w:cs="Arial" w:hint="eastAsia"/>
                <w:i/>
                <w:iCs/>
                <w:color w:val="00B050"/>
                <w:sz w:val="24"/>
              </w:rPr>
              <w:t>該当する場合のみ以下</w:t>
            </w:r>
            <w:r w:rsidR="00D137A1" w:rsidRPr="00D63ED1">
              <w:rPr>
                <w:rFonts w:ascii="HG丸ｺﾞｼｯｸM-PRO" w:eastAsia="HG丸ｺﾞｼｯｸM-PRO" w:hAnsi="HG丸ｺﾞｼｯｸM-PRO" w:cs="Arial" w:hint="eastAsia"/>
                <w:i/>
                <w:iCs/>
                <w:color w:val="00B050"/>
                <w:sz w:val="24"/>
              </w:rPr>
              <w:t>青字</w:t>
            </w:r>
            <w:r w:rsidR="00D16CD4" w:rsidRPr="00D63ED1">
              <w:rPr>
                <w:rFonts w:ascii="HG丸ｺﾞｼｯｸM-PRO" w:eastAsia="HG丸ｺﾞｼｯｸM-PRO" w:hAnsi="HG丸ｺﾞｼｯｸM-PRO" w:cs="Arial" w:hint="eastAsia"/>
                <w:i/>
                <w:iCs/>
                <w:color w:val="00B050"/>
                <w:sz w:val="24"/>
              </w:rPr>
              <w:t>を</w:t>
            </w:r>
            <w:r w:rsidR="002F71D0" w:rsidRPr="00D63ED1">
              <w:rPr>
                <w:rFonts w:ascii="HG丸ｺﾞｼｯｸM-PRO" w:eastAsia="HG丸ｺﾞｼｯｸM-PRO" w:hAnsi="HG丸ｺﾞｼｯｸM-PRO" w:cs="Arial" w:hint="eastAsia"/>
                <w:i/>
                <w:iCs/>
                <w:color w:val="00B050"/>
                <w:sz w:val="24"/>
              </w:rPr>
              <w:t>記載する</w:t>
            </w:r>
            <w:r w:rsidRPr="00D63ED1">
              <w:rPr>
                <w:rFonts w:ascii="HG丸ｺﾞｼｯｸM-PRO" w:eastAsia="HG丸ｺﾞｼｯｸM-PRO" w:hAnsi="HG丸ｺﾞｼｯｸM-PRO" w:cs="Arial" w:hint="eastAsia"/>
                <w:i/>
                <w:iCs/>
                <w:color w:val="00B050"/>
                <w:sz w:val="24"/>
              </w:rPr>
              <w:t>）</w:t>
            </w:r>
          </w:p>
          <w:p w14:paraId="636C89D2" w14:textId="0CBC4D97" w:rsidR="002F71D0" w:rsidRPr="00D63ED1" w:rsidRDefault="002F71D0" w:rsidP="00C31C5A">
            <w:pPr>
              <w:spacing w:line="400" w:lineRule="exact"/>
              <w:ind w:leftChars="50" w:left="105" w:rightChars="50" w:right="105"/>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XXXX会社</w:t>
            </w:r>
          </w:p>
          <w:p w14:paraId="741AD127" w14:textId="29B440A5" w:rsidR="002F71D0" w:rsidRPr="00D63ED1" w:rsidRDefault="002F71D0" w:rsidP="00C31C5A">
            <w:pPr>
              <w:spacing w:line="400" w:lineRule="exact"/>
              <w:ind w:leftChars="50" w:left="105" w:rightChars="50" w:right="105"/>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治験国内管理人とは、日本に住所がない企業にかわって日本</w:t>
            </w:r>
            <w:r w:rsidR="002E327F" w:rsidRPr="00D63ED1">
              <w:rPr>
                <w:rFonts w:ascii="HG丸ｺﾞｼｯｸM-PRO" w:eastAsia="HG丸ｺﾞｼｯｸM-PRO" w:hAnsi="HG丸ｺﾞｼｯｸM-PRO" w:cs="Arial" w:hint="eastAsia"/>
                <w:color w:val="0070C0"/>
                <w:sz w:val="24"/>
              </w:rPr>
              <w:t>国内</w:t>
            </w:r>
            <w:r w:rsidRPr="00D63ED1">
              <w:rPr>
                <w:rFonts w:ascii="HG丸ｺﾞｼｯｸM-PRO" w:eastAsia="HG丸ｺﾞｼｯｸM-PRO" w:hAnsi="HG丸ｺﾞｼｯｸM-PRO" w:cs="Arial" w:hint="eastAsia"/>
                <w:color w:val="0070C0"/>
                <w:sz w:val="24"/>
              </w:rPr>
              <w:t>で治験</w:t>
            </w:r>
            <w:r w:rsidR="002E327F" w:rsidRPr="00D63ED1">
              <w:rPr>
                <w:rFonts w:ascii="HG丸ｺﾞｼｯｸM-PRO" w:eastAsia="HG丸ｺﾞｼｯｸM-PRO" w:hAnsi="HG丸ｺﾞｼｯｸM-PRO" w:cs="Arial" w:hint="eastAsia"/>
                <w:color w:val="0070C0"/>
                <w:sz w:val="24"/>
              </w:rPr>
              <w:t>依頼者の役割</w:t>
            </w:r>
            <w:r w:rsidRPr="00D63ED1">
              <w:rPr>
                <w:rFonts w:ascii="HG丸ｺﾞｼｯｸM-PRO" w:eastAsia="HG丸ｺﾞｼｯｸM-PRO" w:hAnsi="HG丸ｺﾞｼｯｸM-PRO" w:cs="Arial" w:hint="eastAsia"/>
                <w:color w:val="0070C0"/>
                <w:sz w:val="24"/>
              </w:rPr>
              <w:t>を</w:t>
            </w:r>
            <w:r w:rsidR="002E327F" w:rsidRPr="00D63ED1">
              <w:rPr>
                <w:rFonts w:ascii="HG丸ｺﾞｼｯｸM-PRO" w:eastAsia="HG丸ｺﾞｼｯｸM-PRO" w:hAnsi="HG丸ｺﾞｼｯｸM-PRO" w:cs="Arial" w:hint="eastAsia"/>
                <w:color w:val="0070C0"/>
                <w:sz w:val="24"/>
              </w:rPr>
              <w:t>果たす</w:t>
            </w:r>
            <w:r w:rsidRPr="00D63ED1">
              <w:rPr>
                <w:rFonts w:ascii="HG丸ｺﾞｼｯｸM-PRO" w:eastAsia="HG丸ｺﾞｼｯｸM-PRO" w:hAnsi="HG丸ｺﾞｼｯｸM-PRO" w:cs="Arial" w:hint="eastAsia"/>
                <w:color w:val="0070C0"/>
                <w:sz w:val="24"/>
              </w:rPr>
              <w:t>企業のことです。</w:t>
            </w:r>
          </w:p>
        </w:tc>
      </w:tr>
      <w:tr w:rsidR="004F0C8C" w:rsidRPr="00D63ED1" w14:paraId="64FD4CAD"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20D4E3DC" w14:textId="77777777" w:rsidR="004F0C8C" w:rsidRPr="00D63ED1" w:rsidRDefault="004F0C8C"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治験中の費用</w:t>
            </w:r>
          </w:p>
          <w:p w14:paraId="11BB75C4" w14:textId="4FF93974" w:rsidR="004F0C8C" w:rsidRPr="00D63ED1" w:rsidRDefault="00011366"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lastRenderedPageBreak/>
              <w:t>（</w:t>
            </w:r>
            <w:r w:rsidR="009C7F22" w:rsidRPr="00D63ED1">
              <w:rPr>
                <w:rFonts w:ascii="HG丸ｺﾞｼｯｸM-PRO" w:eastAsia="HG丸ｺﾞｼｯｸM-PRO" w:hAnsi="HG丸ｺﾞｼｯｸM-PRO"/>
              </w:rPr>
              <w:fldChar w:fldCharType="begin"/>
            </w:r>
            <w:r w:rsidR="009C7F22" w:rsidRPr="00D63ED1">
              <w:rPr>
                <w:rFonts w:ascii="HG丸ｺﾞｼｯｸM-PRO" w:eastAsia="HG丸ｺﾞｼｯｸM-PRO" w:hAnsi="HG丸ｺﾞｼｯｸM-PRO"/>
              </w:rPr>
              <w:instrText xml:space="preserve"> </w:instrText>
            </w:r>
            <w:r w:rsidR="009C7F22" w:rsidRPr="00D63ED1">
              <w:rPr>
                <w:rFonts w:ascii="HG丸ｺﾞｼｯｸM-PRO" w:eastAsia="HG丸ｺﾞｼｯｸM-PRO" w:hAnsi="HG丸ｺﾞｼｯｸM-PRO" w:hint="eastAsia"/>
              </w:rPr>
              <w:instrText>REF _Ref167444170 \r \h</w:instrText>
            </w:r>
            <w:r w:rsidR="009C7F22" w:rsidRPr="00D63ED1">
              <w:rPr>
                <w:rFonts w:ascii="HG丸ｺﾞｼｯｸM-PRO" w:eastAsia="HG丸ｺﾞｼｯｸM-PRO" w:hAnsi="HG丸ｺﾞｼｯｸM-PRO"/>
              </w:rPr>
              <w:instrText xml:space="preserve"> </w:instrText>
            </w:r>
            <w:r w:rsidR="00D63ED1">
              <w:rPr>
                <w:rFonts w:ascii="HG丸ｺﾞｼｯｸM-PRO" w:eastAsia="HG丸ｺﾞｼｯｸM-PRO" w:hAnsi="HG丸ｺﾞｼｯｸM-PRO"/>
              </w:rPr>
              <w:instrText xml:space="preserve"> \* MERGEFORMAT </w:instrText>
            </w:r>
            <w:r w:rsidR="009C7F22" w:rsidRPr="00D63ED1">
              <w:rPr>
                <w:rFonts w:ascii="HG丸ｺﾞｼｯｸM-PRO" w:eastAsia="HG丸ｺﾞｼｯｸM-PRO" w:hAnsi="HG丸ｺﾞｼｯｸM-PRO"/>
              </w:rPr>
            </w:r>
            <w:r w:rsidR="009C7F22"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D-1</w:t>
            </w:r>
            <w:r w:rsidR="009C7F22" w:rsidRPr="00D63ED1">
              <w:rPr>
                <w:rFonts w:ascii="HG丸ｺﾞｼｯｸM-PRO" w:eastAsia="HG丸ｺﾞｼｯｸM-PRO" w:hAnsi="HG丸ｺﾞｼｯｸM-PRO"/>
              </w:rPr>
              <w:fldChar w:fldCharType="end"/>
            </w:r>
            <w:r w:rsidR="00C75931" w:rsidRPr="00D63ED1">
              <w:rPr>
                <w:rFonts w:ascii="HG丸ｺﾞｼｯｸM-PRO" w:eastAsia="HG丸ｺﾞｼｯｸM-PRO" w:hAnsi="HG丸ｺﾞｼｯｸM-PRO" w:hint="eastAsia"/>
                <w:noProof/>
                <w:webHidde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88D0A77" w14:textId="0270B7F9" w:rsidR="00C6276B" w:rsidRPr="00BB0C37" w:rsidRDefault="00C6276B" w:rsidP="00C31C5A">
            <w:pPr>
              <w:pStyle w:val="afd"/>
              <w:spacing w:line="400" w:lineRule="exact"/>
              <w:ind w:leftChars="0" w:left="0" w:rightChars="50" w:right="105"/>
              <w:rPr>
                <w:rFonts w:ascii="HG丸ｺﾞｼｯｸM-PRO" w:eastAsia="HG丸ｺﾞｼｯｸM-PRO" w:hAnsi="HG丸ｺﾞｼｯｸM-PRO"/>
              </w:rPr>
            </w:pPr>
            <w:r w:rsidRPr="00BB0C37">
              <w:rPr>
                <w:rFonts w:ascii="HG丸ｺﾞｼｯｸM-PRO" w:eastAsia="HG丸ｺﾞｼｯｸM-PRO" w:hAnsi="HG丸ｺﾞｼｯｸM-PRO" w:hint="eastAsia"/>
              </w:rPr>
              <w:lastRenderedPageBreak/>
              <w:t>＜治験依頼者の負担費用（あなたの負担はありません）＞</w:t>
            </w:r>
          </w:p>
          <w:p w14:paraId="06BDFC15" w14:textId="77777777" w:rsidR="003501D4" w:rsidRPr="00BB0C37" w:rsidRDefault="003501D4" w:rsidP="00C31C5A">
            <w:pPr>
              <w:spacing w:line="400" w:lineRule="exact"/>
              <w:ind w:leftChars="150" w:left="457" w:hanging="142"/>
              <w:rPr>
                <w:rFonts w:ascii="HG丸ｺﾞｼｯｸM-PRO" w:eastAsia="HG丸ｺﾞｼｯｸM-PRO" w:hAnsi="HG丸ｺﾞｼｯｸM-PRO" w:cs="Arial"/>
                <w:sz w:val="24"/>
              </w:rPr>
            </w:pPr>
            <w:r w:rsidRPr="00BB0C37">
              <w:rPr>
                <w:rFonts w:ascii="HG丸ｺﾞｼｯｸM-PRO" w:eastAsia="HG丸ｺﾞｼｯｸM-PRO" w:hAnsi="HG丸ｺﾞｼｯｸM-PRO" w:cs="Arial" w:hint="eastAsia"/>
                <w:sz w:val="24"/>
              </w:rPr>
              <w:lastRenderedPageBreak/>
              <w:t>対象期間：</w:t>
            </w:r>
          </w:p>
          <w:p w14:paraId="417C77E9" w14:textId="2D2AD0DA" w:rsidR="003501D4" w:rsidRPr="00D63ED1" w:rsidRDefault="003501D4" w:rsidP="00C31C5A">
            <w:pPr>
              <w:spacing w:line="400" w:lineRule="exact"/>
              <w:ind w:leftChars="150" w:left="315" w:rightChars="50" w:right="105"/>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治験薬服用（使用）開始日～最終服用（使用）日</w:t>
            </w:r>
            <w:r w:rsidRPr="00D63ED1" w:rsidDel="004367F4">
              <w:rPr>
                <w:rFonts w:ascii="HG丸ｺﾞｼｯｸM-PRO" w:eastAsia="HG丸ｺﾞｼｯｸM-PRO" w:hAnsi="HG丸ｺﾞｼｯｸM-PRO" w:cs="Arial" w:hint="eastAsia"/>
                <w:color w:val="0070C0"/>
                <w:sz w:val="24"/>
              </w:rPr>
              <w:t>または</w:t>
            </w:r>
            <w:r w:rsidRPr="00D63ED1">
              <w:rPr>
                <w:rFonts w:ascii="HG丸ｺﾞｼｯｸM-PRO" w:eastAsia="HG丸ｺﾞｼｯｸM-PRO" w:hAnsi="HG丸ｺﾞｼｯｸM-PRO" w:cs="Arial" w:hint="eastAsia"/>
                <w:color w:val="0070C0"/>
                <w:sz w:val="24"/>
              </w:rPr>
              <w:t>中止決定日</w:t>
            </w:r>
          </w:p>
          <w:p w14:paraId="5E9AF976" w14:textId="7A265F41" w:rsidR="003501D4" w:rsidRPr="00D63ED1" w:rsidRDefault="003501D4" w:rsidP="00C31C5A">
            <w:pPr>
              <w:spacing w:line="400" w:lineRule="exact"/>
              <w:ind w:leftChars="150" w:left="315"/>
              <w:rPr>
                <w:rFonts w:ascii="HG丸ｺﾞｼｯｸM-PRO" w:eastAsia="HG丸ｺﾞｼｯｸM-PRO" w:hAnsi="HG丸ｺﾞｼｯｸM-PRO" w:cs="Arial"/>
                <w:sz w:val="24"/>
              </w:rPr>
            </w:pPr>
            <w:r w:rsidRPr="00D63ED1">
              <w:rPr>
                <w:rFonts w:ascii="HG丸ｺﾞｼｯｸM-PRO" w:eastAsia="HG丸ｺﾞｼｯｸM-PRO" w:hAnsi="HG丸ｺﾞｼｯｸM-PRO" w:cs="Arial" w:hint="eastAsia"/>
                <w:sz w:val="24"/>
              </w:rPr>
              <w:t>対象となる費用：</w:t>
            </w:r>
          </w:p>
          <w:p w14:paraId="66580323" w14:textId="6428F5C3" w:rsidR="002F71D0" w:rsidRPr="00D63ED1" w:rsidRDefault="002F71D0" w:rsidP="00C31C5A">
            <w:pPr>
              <w:pStyle w:val="5"/>
              <w:spacing w:line="400" w:lineRule="exact"/>
              <w:ind w:leftChars="0" w:left="660" w:right="273" w:firstLineChars="0"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治験薬の費用</w:t>
            </w:r>
          </w:p>
          <w:p w14:paraId="1D7A6CB9" w14:textId="20B1723B" w:rsidR="00B15A6F" w:rsidRPr="00D63ED1" w:rsidRDefault="004367F4" w:rsidP="00C31C5A">
            <w:pPr>
              <w:pStyle w:val="5Blue"/>
              <w:spacing w:line="400" w:lineRule="exact"/>
              <w:ind w:leftChars="0" w:left="660" w:right="273" w:firstLineChars="0"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全て</w:t>
            </w:r>
            <w:r w:rsidR="00B15A6F" w:rsidRPr="00D63ED1">
              <w:rPr>
                <w:rFonts w:ascii="HG丸ｺﾞｼｯｸM-PRO" w:eastAsia="HG丸ｺﾞｼｯｸM-PRO" w:hAnsi="HG丸ｺﾞｼｯｸM-PRO"/>
              </w:rPr>
              <w:t>の検査費用</w:t>
            </w:r>
          </w:p>
          <w:p w14:paraId="098977B0" w14:textId="5277F7D5" w:rsidR="00B15A6F" w:rsidRPr="00D63ED1" w:rsidRDefault="004367F4" w:rsidP="00C31C5A">
            <w:pPr>
              <w:pStyle w:val="5Blue"/>
              <w:spacing w:line="400" w:lineRule="exact"/>
              <w:ind w:leftChars="0" w:left="660" w:right="273" w:firstLineChars="0" w:hanging="240"/>
              <w:rPr>
                <w:rFonts w:ascii="HG丸ｺﾞｼｯｸM-PRO" w:eastAsia="HG丸ｺﾞｼｯｸM-PRO" w:hAnsi="HG丸ｺﾞｼｯｸM-PRO"/>
                <w:i/>
                <w:iCs/>
              </w:rPr>
            </w:pPr>
            <w:r w:rsidRPr="00D63ED1">
              <w:rPr>
                <w:rFonts w:ascii="HG丸ｺﾞｼｯｸM-PRO" w:eastAsia="HG丸ｺﾞｼｯｸM-PRO" w:hAnsi="HG丸ｺﾞｼｯｸM-PRO" w:hint="eastAsia"/>
              </w:rPr>
              <w:t>全て</w:t>
            </w:r>
            <w:r w:rsidR="00B15A6F" w:rsidRPr="00D63ED1">
              <w:rPr>
                <w:rFonts w:ascii="HG丸ｺﾞｼｯｸM-PRO" w:eastAsia="HG丸ｺﾞｼｯｸM-PRO" w:hAnsi="HG丸ｺﾞｼｯｸM-PRO"/>
              </w:rPr>
              <w:t>の画像診断費用</w:t>
            </w:r>
          </w:p>
          <w:p w14:paraId="5FA18DD5" w14:textId="13A52092" w:rsidR="004F0C8C" w:rsidRPr="00D63ED1" w:rsidRDefault="00C760D3" w:rsidP="00C31C5A">
            <w:pPr>
              <w:pStyle w:val="5Blue"/>
              <w:spacing w:line="400" w:lineRule="exact"/>
              <w:ind w:leftChars="0" w:left="660" w:right="273" w:firstLineChars="0" w:hanging="240"/>
              <w:rPr>
                <w:rFonts w:ascii="HG丸ｺﾞｼｯｸM-PRO" w:eastAsia="HG丸ｺﾞｼｯｸM-PRO" w:hAnsi="HG丸ｺﾞｼｯｸM-PRO"/>
                <w:color w:val="00B050"/>
              </w:rPr>
            </w:pPr>
            <w:r w:rsidRPr="00D63ED1">
              <w:rPr>
                <w:rFonts w:ascii="HG丸ｺﾞｼｯｸM-PRO" w:eastAsia="HG丸ｺﾞｼｯｸM-PRO" w:hAnsi="HG丸ｺﾞｼｯｸM-PRO" w:hint="eastAsia"/>
                <w:i/>
                <w:iCs/>
                <w:color w:val="00B050"/>
              </w:rPr>
              <w:t>（</w:t>
            </w:r>
            <w:r w:rsidR="008E216E" w:rsidRPr="00D63ED1">
              <w:rPr>
                <w:rFonts w:ascii="HG丸ｺﾞｼｯｸM-PRO" w:eastAsia="HG丸ｺﾞｼｯｸM-PRO" w:hAnsi="HG丸ｺﾞｼｯｸM-PRO"/>
                <w:i/>
                <w:iCs/>
                <w:color w:val="00B050"/>
              </w:rPr>
              <w:t>該当する場合のみ</w:t>
            </w:r>
            <w:r w:rsidR="00D16CD4" w:rsidRPr="00D63ED1">
              <w:rPr>
                <w:rFonts w:ascii="HG丸ｺﾞｼｯｸM-PRO" w:eastAsia="HG丸ｺﾞｼｯｸM-PRO" w:hAnsi="HG丸ｺﾞｼｯｸM-PRO" w:hint="eastAsia"/>
                <w:i/>
                <w:iCs/>
                <w:color w:val="00B050"/>
              </w:rPr>
              <w:t>以下</w:t>
            </w:r>
            <w:r w:rsidR="00D137A1" w:rsidRPr="00D63ED1">
              <w:rPr>
                <w:rFonts w:ascii="HG丸ｺﾞｼｯｸM-PRO" w:eastAsia="HG丸ｺﾞｼｯｸM-PRO" w:hAnsi="HG丸ｺﾞｼｯｸM-PRO" w:hint="eastAsia"/>
                <w:i/>
                <w:iCs/>
                <w:color w:val="00B050"/>
              </w:rPr>
              <w:t>青字</w:t>
            </w:r>
            <w:r w:rsidR="00D16CD4" w:rsidRPr="00D63ED1">
              <w:rPr>
                <w:rFonts w:ascii="HG丸ｺﾞｼｯｸM-PRO" w:eastAsia="HG丸ｺﾞｼｯｸM-PRO" w:hAnsi="HG丸ｺﾞｼｯｸM-PRO" w:hint="eastAsia"/>
                <w:i/>
                <w:iCs/>
                <w:color w:val="00B050"/>
              </w:rPr>
              <w:t>を記載する</w:t>
            </w:r>
            <w:r w:rsidR="00727527" w:rsidRPr="00D63ED1">
              <w:rPr>
                <w:rFonts w:ascii="HG丸ｺﾞｼｯｸM-PRO" w:eastAsia="HG丸ｺﾞｼｯｸM-PRO" w:hAnsi="HG丸ｺﾞｼｯｸM-PRO" w:hint="eastAsia"/>
                <w:i/>
                <w:iCs/>
                <w:color w:val="00B050"/>
              </w:rPr>
              <w:t>：</w:t>
            </w:r>
            <w:r w:rsidR="00D55DC4" w:rsidRPr="00D63ED1">
              <w:rPr>
                <w:rFonts w:ascii="HG丸ｺﾞｼｯｸM-PRO" w:eastAsia="HG丸ｺﾞｼｯｸM-PRO" w:hAnsi="HG丸ｺﾞｼｯｸM-PRO" w:hint="eastAsia"/>
              </w:rPr>
              <w:t>治験薬と同じ効果の</w:t>
            </w:r>
            <w:r w:rsidR="001F6D36" w:rsidRPr="00D63ED1">
              <w:rPr>
                <w:rFonts w:ascii="HG丸ｺﾞｼｯｸM-PRO" w:eastAsia="HG丸ｺﾞｼｯｸM-PRO" w:hAnsi="HG丸ｺﾞｼｯｸM-PRO" w:hint="eastAsia"/>
              </w:rPr>
              <w:t>くすり</w:t>
            </w:r>
            <w:r w:rsidR="00D55DC4" w:rsidRPr="00D63ED1">
              <w:rPr>
                <w:rFonts w:ascii="HG丸ｺﾞｼｯｸM-PRO" w:eastAsia="HG丸ｺﾞｼｯｸM-PRO" w:hAnsi="HG丸ｺﾞｼｯｸM-PRO" w:hint="eastAsia"/>
              </w:rPr>
              <w:t>を使用した場合、その費用</w:t>
            </w:r>
            <w:r w:rsidR="00727527" w:rsidRPr="00D63ED1">
              <w:rPr>
                <w:rFonts w:ascii="HG丸ｺﾞｼｯｸM-PRO" w:eastAsia="HG丸ｺﾞｼｯｸM-PRO" w:hAnsi="HG丸ｺﾞｼｯｸM-PRO" w:hint="eastAsia"/>
                <w:i/>
                <w:iCs/>
                <w:color w:val="00B050"/>
              </w:rPr>
              <w:t>）</w:t>
            </w:r>
          </w:p>
          <w:p w14:paraId="49A18DB1" w14:textId="530439A0" w:rsidR="00F644B9" w:rsidRPr="00D63ED1" w:rsidRDefault="00C760D3" w:rsidP="00C31C5A">
            <w:pPr>
              <w:pStyle w:val="5Blue"/>
              <w:spacing w:line="400" w:lineRule="exact"/>
              <w:ind w:leftChars="0" w:left="660" w:right="273" w:firstLineChars="0" w:hanging="240"/>
              <w:rPr>
                <w:rFonts w:ascii="HG丸ｺﾞｼｯｸM-PRO" w:eastAsia="HG丸ｺﾞｼｯｸM-PRO" w:hAnsi="HG丸ｺﾞｼｯｸM-PRO"/>
              </w:rPr>
            </w:pPr>
            <w:r w:rsidRPr="00D63ED1">
              <w:rPr>
                <w:rFonts w:ascii="HG丸ｺﾞｼｯｸM-PRO" w:eastAsia="HG丸ｺﾞｼｯｸM-PRO" w:hAnsi="HG丸ｺﾞｼｯｸM-PRO" w:hint="eastAsia"/>
                <w:i/>
                <w:iCs/>
                <w:color w:val="00B050"/>
              </w:rPr>
              <w:t>（</w:t>
            </w:r>
            <w:r w:rsidR="008E216E" w:rsidRPr="00D63ED1">
              <w:rPr>
                <w:rFonts w:ascii="HG丸ｺﾞｼｯｸM-PRO" w:eastAsia="HG丸ｺﾞｼｯｸM-PRO" w:hAnsi="HG丸ｺﾞｼｯｸM-PRO"/>
                <w:i/>
                <w:iCs/>
                <w:color w:val="00B050"/>
              </w:rPr>
              <w:t>該当する場合のみ</w:t>
            </w:r>
            <w:r w:rsidR="00D16CD4" w:rsidRPr="00D63ED1">
              <w:rPr>
                <w:rFonts w:ascii="HG丸ｺﾞｼｯｸM-PRO" w:eastAsia="HG丸ｺﾞｼｯｸM-PRO" w:hAnsi="HG丸ｺﾞｼｯｸM-PRO" w:hint="eastAsia"/>
                <w:i/>
                <w:iCs/>
                <w:color w:val="00B050"/>
              </w:rPr>
              <w:t>以下</w:t>
            </w:r>
            <w:r w:rsidR="00D137A1" w:rsidRPr="00D63ED1">
              <w:rPr>
                <w:rFonts w:ascii="HG丸ｺﾞｼｯｸM-PRO" w:eastAsia="HG丸ｺﾞｼｯｸM-PRO" w:hAnsi="HG丸ｺﾞｼｯｸM-PRO" w:hint="eastAsia"/>
                <w:i/>
                <w:iCs/>
                <w:color w:val="00B050"/>
              </w:rPr>
              <w:t>青字</w:t>
            </w:r>
            <w:r w:rsidR="00D16CD4" w:rsidRPr="00D63ED1">
              <w:rPr>
                <w:rFonts w:ascii="HG丸ｺﾞｼｯｸM-PRO" w:eastAsia="HG丸ｺﾞｼｯｸM-PRO" w:hAnsi="HG丸ｺﾞｼｯｸM-PRO" w:hint="eastAsia"/>
                <w:i/>
                <w:iCs/>
                <w:color w:val="00B050"/>
              </w:rPr>
              <w:t>を記載する</w:t>
            </w:r>
            <w:r w:rsidR="00727527" w:rsidRPr="00D63ED1">
              <w:rPr>
                <w:rFonts w:ascii="HG丸ｺﾞｼｯｸM-PRO" w:eastAsia="HG丸ｺﾞｼｯｸM-PRO" w:hAnsi="HG丸ｺﾞｼｯｸM-PRO" w:hint="eastAsia"/>
                <w:i/>
                <w:iCs/>
                <w:color w:val="00B050"/>
              </w:rPr>
              <w:t>：</w:t>
            </w:r>
            <w:r w:rsidR="00AC6D3B" w:rsidRPr="00D63ED1">
              <w:rPr>
                <w:rFonts w:ascii="HG丸ｺﾞｼｯｸM-PRO" w:eastAsia="HG丸ｺﾞｼｯｸM-PRO" w:hAnsi="HG丸ｺﾞｼｯｸM-PRO" w:hint="eastAsia"/>
              </w:rPr>
              <w:t>その他、</w:t>
            </w:r>
            <w:r w:rsidR="00DE75DD" w:rsidRPr="00D63ED1">
              <w:rPr>
                <w:rFonts w:ascii="HG丸ｺﾞｼｯｸM-PRO" w:eastAsia="HG丸ｺﾞｼｯｸM-PRO" w:hAnsi="HG丸ｺﾞｼｯｸM-PRO" w:hint="eastAsia"/>
              </w:rPr>
              <w:t>治験薬を</w:t>
            </w:r>
            <w:r w:rsidR="00810208" w:rsidRPr="00D63ED1">
              <w:rPr>
                <w:rFonts w:ascii="HG丸ｺﾞｼｯｸM-PRO" w:eastAsia="HG丸ｺﾞｼｯｸM-PRO" w:hAnsi="HG丸ｺﾞｼｯｸM-PRO" w:hint="eastAsia"/>
              </w:rPr>
              <w:t>服用（</w:t>
            </w:r>
            <w:r w:rsidR="00DE75DD" w:rsidRPr="00D63ED1">
              <w:rPr>
                <w:rFonts w:ascii="HG丸ｺﾞｼｯｸM-PRO" w:eastAsia="HG丸ｺﾞｼｯｸM-PRO" w:hAnsi="HG丸ｺﾞｼｯｸM-PRO" w:hint="eastAsia"/>
              </w:rPr>
              <w:t>使用</w:t>
            </w:r>
            <w:r w:rsidR="00810208" w:rsidRPr="00D63ED1">
              <w:rPr>
                <w:rFonts w:ascii="HG丸ｺﾞｼｯｸM-PRO" w:eastAsia="HG丸ｺﾞｼｯｸM-PRO" w:hAnsi="HG丸ｺﾞｼｯｸM-PRO" w:hint="eastAsia"/>
              </w:rPr>
              <w:t>）</w:t>
            </w:r>
            <w:r w:rsidR="00DE75DD" w:rsidRPr="00D63ED1">
              <w:rPr>
                <w:rFonts w:ascii="HG丸ｺﾞｼｯｸM-PRO" w:eastAsia="HG丸ｺﾞｼｯｸM-PRO" w:hAnsi="HG丸ｺﾞｼｯｸM-PRO" w:hint="eastAsia"/>
              </w:rPr>
              <w:t>している期間以外で</w:t>
            </w:r>
            <w:r w:rsidR="004F0C8C" w:rsidRPr="00D63ED1">
              <w:rPr>
                <w:rFonts w:ascii="HG丸ｺﾞｼｯｸM-PRO" w:eastAsia="HG丸ｺﾞｼｯｸM-PRO" w:hAnsi="HG丸ｺﾞｼｯｸM-PRO"/>
              </w:rPr>
              <w:t>治験のために実施した検査代を補填するため、必要に応じて以下の費用</w:t>
            </w:r>
            <w:r w:rsidR="00727527" w:rsidRPr="00D63ED1">
              <w:rPr>
                <w:rFonts w:ascii="HG丸ｺﾞｼｯｸM-PRO" w:eastAsia="HG丸ｺﾞｼｯｸM-PRO" w:hAnsi="HG丸ｺﾞｼｯｸM-PRO" w:hint="eastAsia"/>
                <w:i/>
                <w:iCs/>
                <w:color w:val="00B050"/>
              </w:rPr>
              <w:t>）</w:t>
            </w:r>
          </w:p>
          <w:p w14:paraId="7C8BD2A8" w14:textId="77777777" w:rsidR="004F0C8C" w:rsidRPr="00D63ED1" w:rsidRDefault="004F0C8C" w:rsidP="00C31C5A">
            <w:pPr>
              <w:tabs>
                <w:tab w:val="left" w:pos="426"/>
              </w:tabs>
              <w:spacing w:line="400" w:lineRule="exact"/>
              <w:ind w:rightChars="63" w:right="132"/>
              <w:rPr>
                <w:rFonts w:ascii="HG丸ｺﾞｼｯｸM-PRO" w:eastAsia="HG丸ｺﾞｼｯｸM-PRO" w:hAnsi="HG丸ｺﾞｼｯｸM-PRO" w:cs="Arial"/>
                <w:iCs/>
                <w:color w:val="0070C0"/>
                <w:sz w:val="24"/>
              </w:rPr>
            </w:pPr>
          </w:p>
          <w:p w14:paraId="4259FBF0" w14:textId="77777777" w:rsidR="002F71D0" w:rsidRPr="00D63ED1" w:rsidRDefault="002F71D0" w:rsidP="00C31C5A">
            <w:pPr>
              <w:pStyle w:val="afd"/>
              <w:spacing w:line="400" w:lineRule="exact"/>
              <w:rPr>
                <w:rFonts w:ascii="HG丸ｺﾞｼｯｸM-PRO" w:eastAsia="HG丸ｺﾞｼｯｸM-PRO" w:hAnsi="HG丸ｺﾞｼｯｸM-PRO"/>
                <w:iCs/>
                <w:color w:val="4472C4"/>
                <w:sz w:val="28"/>
              </w:rPr>
            </w:pPr>
            <w:r w:rsidRPr="00D63ED1">
              <w:rPr>
                <w:rFonts w:ascii="HG丸ｺﾞｼｯｸM-PRO" w:eastAsia="HG丸ｺﾞｼｯｸM-PRO" w:hAnsi="HG丸ｺﾞｼｯｸM-PRO" w:hint="eastAsia"/>
              </w:rPr>
              <w:t>＜保険診療での負担費用（一部があなたの負担となります）＞</w:t>
            </w:r>
          </w:p>
          <w:p w14:paraId="45AB2905" w14:textId="154798E6" w:rsidR="00D9717B" w:rsidRPr="00D63ED1" w:rsidRDefault="00D9717B" w:rsidP="00C31C5A">
            <w:pPr>
              <w:pStyle w:val="5"/>
              <w:spacing w:line="400" w:lineRule="exact"/>
              <w:ind w:leftChars="0" w:left="660" w:right="273" w:firstLineChars="0"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初診料・再診料</w:t>
            </w:r>
          </w:p>
          <w:p w14:paraId="47585E0E" w14:textId="77777777" w:rsidR="002F71D0" w:rsidRPr="00D63ED1" w:rsidRDefault="002F71D0" w:rsidP="00C31C5A">
            <w:pPr>
              <w:pStyle w:val="5"/>
              <w:spacing w:line="400" w:lineRule="exact"/>
              <w:ind w:leftChars="0" w:left="660" w:right="273" w:firstLineChars="0"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対象となる病気/症状</w:t>
            </w:r>
            <w:r w:rsidRPr="00D63ED1">
              <w:rPr>
                <w:rFonts w:ascii="HG丸ｺﾞｼｯｸM-PRO" w:eastAsia="HG丸ｺﾞｼｯｸM-PRO" w:hAnsi="HG丸ｺﾞｼｯｸM-PRO"/>
              </w:rPr>
              <w:t>以外の治療の費用</w:t>
            </w:r>
          </w:p>
          <w:p w14:paraId="2BAB4831" w14:textId="404BFBD5" w:rsidR="005C174A" w:rsidRPr="00D63ED1" w:rsidRDefault="005C174A" w:rsidP="00C31C5A">
            <w:pPr>
              <w:pStyle w:val="5"/>
              <w:numPr>
                <w:ilvl w:val="0"/>
                <w:numId w:val="0"/>
              </w:numPr>
              <w:spacing w:line="400" w:lineRule="exact"/>
              <w:ind w:right="273" w:firstLineChars="50" w:firstLine="120"/>
              <w:rPr>
                <w:rFonts w:ascii="HG丸ｺﾞｼｯｸM-PRO" w:eastAsia="HG丸ｺﾞｼｯｸM-PRO" w:hAnsi="HG丸ｺﾞｼｯｸM-PRO"/>
              </w:rPr>
            </w:pPr>
            <w:r w:rsidRPr="00D63ED1">
              <w:rPr>
                <w:rFonts w:ascii="HG丸ｺﾞｼｯｸM-PRO" w:eastAsia="HG丸ｺﾞｼｯｸM-PRO" w:hAnsi="HG丸ｺﾞｼｯｸM-PRO" w:cs="Arial" w:hint="eastAsia"/>
                <w:b/>
                <w:bCs/>
                <w:color w:val="000000"/>
                <w:highlight w:val="cyan"/>
                <w:bdr w:val="single" w:sz="4" w:space="0" w:color="auto"/>
              </w:rPr>
              <w:t>九がん：</w:t>
            </w:r>
            <w:r w:rsidR="00892DE1" w:rsidRPr="00D63ED1">
              <w:rPr>
                <w:rFonts w:ascii="HG丸ｺﾞｼｯｸM-PRO" w:eastAsia="HG丸ｺﾞｼｯｸM-PRO" w:hAnsi="HG丸ｺﾞｼｯｸM-PRO" w:cs="Arial" w:hint="eastAsia"/>
                <w:b/>
                <w:bCs/>
                <w:color w:val="000000"/>
                <w:highlight w:val="cyan"/>
                <w:bdr w:val="single" w:sz="4" w:space="0" w:color="auto"/>
              </w:rPr>
              <w:t>D</w:t>
            </w:r>
            <w:r w:rsidRPr="00D63ED1">
              <w:rPr>
                <w:rFonts w:ascii="HG丸ｺﾞｼｯｸM-PRO" w:eastAsia="HG丸ｺﾞｼｯｸM-PRO" w:hAnsi="HG丸ｺﾞｼｯｸM-PRO" w:cs="Arial" w:hint="eastAsia"/>
                <w:b/>
                <w:bCs/>
                <w:color w:val="000000"/>
                <w:highlight w:val="cyan"/>
                <w:bdr w:val="single" w:sz="4" w:space="0" w:color="auto"/>
              </w:rPr>
              <w:t>-</w:t>
            </w:r>
            <w:r w:rsidR="00892DE1" w:rsidRPr="00D63ED1">
              <w:rPr>
                <w:rFonts w:ascii="HG丸ｺﾞｼｯｸM-PRO" w:eastAsia="HG丸ｺﾞｼｯｸM-PRO" w:hAnsi="HG丸ｺﾞｼｯｸM-PRO" w:cs="Arial" w:hint="eastAsia"/>
                <w:b/>
                <w:bCs/>
                <w:color w:val="000000"/>
                <w:highlight w:val="cyan"/>
                <w:bdr w:val="single" w:sz="4" w:space="0" w:color="auto"/>
              </w:rPr>
              <w:t>1</w:t>
            </w:r>
            <w:r w:rsidRPr="00D63ED1">
              <w:rPr>
                <w:rFonts w:ascii="HG丸ｺﾞｼｯｸM-PRO" w:eastAsia="HG丸ｺﾞｼｯｸM-PRO" w:hAnsi="HG丸ｺﾞｼｯｸM-PRO" w:cs="Arial" w:hint="eastAsia"/>
                <w:b/>
                <w:bCs/>
                <w:color w:val="000000"/>
                <w:highlight w:val="cyan"/>
                <w:bdr w:val="single" w:sz="4" w:space="0" w:color="auto"/>
              </w:rPr>
              <w:t>の記載と同じ記載にしてください</w:t>
            </w:r>
          </w:p>
        </w:tc>
      </w:tr>
      <w:tr w:rsidR="004F0C8C" w:rsidRPr="00D63ED1" w14:paraId="4BDB9BB6" w14:textId="77777777" w:rsidTr="00046715">
        <w:trPr>
          <w:trHeight w:val="1960"/>
        </w:trPr>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76942E9D" w14:textId="4F02EED5" w:rsidR="004F0C8C" w:rsidRPr="00D63ED1" w:rsidRDefault="004F0C8C"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lastRenderedPageBreak/>
              <w:t>負担軽減費</w:t>
            </w:r>
          </w:p>
          <w:p w14:paraId="427E99A5" w14:textId="77777777" w:rsidR="004F0C8C" w:rsidRPr="00D63ED1" w:rsidRDefault="004F0C8C"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t>＜参加に伴う</w:t>
            </w:r>
            <w:r w:rsidRPr="00D63ED1">
              <w:rPr>
                <w:rFonts w:ascii="HG丸ｺﾞｼｯｸM-PRO" w:eastAsia="HG丸ｺﾞｼｯｸM-PRO" w:hAnsi="HG丸ｺﾞｼｯｸM-PRO" w:cs="Arial"/>
                <w:kern w:val="0"/>
                <w:sz w:val="24"/>
              </w:rPr>
              <w:t>あなたへの</w:t>
            </w:r>
            <w:r w:rsidRPr="00D63ED1">
              <w:rPr>
                <w:rFonts w:ascii="HG丸ｺﾞｼｯｸM-PRO" w:eastAsia="HG丸ｺﾞｼｯｸM-PRO" w:hAnsi="HG丸ｺﾞｼｯｸM-PRO" w:cs="Arial" w:hint="eastAsia"/>
                <w:kern w:val="0"/>
                <w:sz w:val="24"/>
              </w:rPr>
              <w:t>お支払い＞</w:t>
            </w:r>
          </w:p>
          <w:p w14:paraId="2DCD2809" w14:textId="43ACB39B" w:rsidR="004F0C8C" w:rsidRPr="00D63ED1" w:rsidRDefault="00C75931"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w:t>
            </w:r>
            <w:r w:rsidR="00AD5EE3" w:rsidRPr="00D63ED1">
              <w:rPr>
                <w:rFonts w:ascii="HG丸ｺﾞｼｯｸM-PRO" w:eastAsia="HG丸ｺﾞｼｯｸM-PRO" w:hAnsi="HG丸ｺﾞｼｯｸM-PRO"/>
              </w:rPr>
              <w:fldChar w:fldCharType="begin"/>
            </w:r>
            <w:r w:rsidR="00AD5EE3" w:rsidRPr="00D63ED1">
              <w:rPr>
                <w:rFonts w:ascii="HG丸ｺﾞｼｯｸM-PRO" w:eastAsia="HG丸ｺﾞｼｯｸM-PRO" w:hAnsi="HG丸ｺﾞｼｯｸM-PRO"/>
              </w:rPr>
              <w:instrText xml:space="preserve"> </w:instrText>
            </w:r>
            <w:r w:rsidR="00AD5EE3" w:rsidRPr="00D63ED1">
              <w:rPr>
                <w:rFonts w:ascii="HG丸ｺﾞｼｯｸM-PRO" w:eastAsia="HG丸ｺﾞｼｯｸM-PRO" w:hAnsi="HG丸ｺﾞｼｯｸM-PRO" w:hint="eastAsia"/>
              </w:rPr>
              <w:instrText>REF _Ref167444201 \r \h</w:instrText>
            </w:r>
            <w:r w:rsidR="00AD5EE3" w:rsidRPr="00D63ED1">
              <w:rPr>
                <w:rFonts w:ascii="HG丸ｺﾞｼｯｸM-PRO" w:eastAsia="HG丸ｺﾞｼｯｸM-PRO" w:hAnsi="HG丸ｺﾞｼｯｸM-PRO"/>
              </w:rPr>
              <w:instrText xml:space="preserve"> </w:instrText>
            </w:r>
            <w:r w:rsidR="00D63ED1">
              <w:rPr>
                <w:rFonts w:ascii="HG丸ｺﾞｼｯｸM-PRO" w:eastAsia="HG丸ｺﾞｼｯｸM-PRO" w:hAnsi="HG丸ｺﾞｼｯｸM-PRO"/>
              </w:rPr>
              <w:instrText xml:space="preserve"> \* MERGEFORMAT </w:instrText>
            </w:r>
            <w:r w:rsidR="00AD5EE3" w:rsidRPr="00D63ED1">
              <w:rPr>
                <w:rFonts w:ascii="HG丸ｺﾞｼｯｸM-PRO" w:eastAsia="HG丸ｺﾞｼｯｸM-PRO" w:hAnsi="HG丸ｺﾞｼｯｸM-PRO"/>
              </w:rPr>
            </w:r>
            <w:r w:rsidR="00AD5EE3"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D-2</w:t>
            </w:r>
            <w:r w:rsidR="00AD5EE3"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hint="eastAsia"/>
                <w:noProof/>
                <w:webHidden/>
              </w:rPr>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226083FB" w14:textId="6C832F1F" w:rsidR="004F0C8C" w:rsidRPr="00D63ED1" w:rsidRDefault="004F0C8C" w:rsidP="00C31C5A">
            <w:pPr>
              <w:widowControl/>
              <w:spacing w:line="400" w:lineRule="exact"/>
              <w:ind w:leftChars="50" w:left="105" w:rightChars="50" w:right="105"/>
              <w:jc w:val="left"/>
              <w:textAlignment w:val="baseline"/>
              <w:rPr>
                <w:rFonts w:ascii="HG丸ｺﾞｼｯｸM-PRO" w:eastAsia="HG丸ｺﾞｼｯｸM-PRO" w:hAnsi="HG丸ｺﾞｼｯｸM-PRO" w:cs="Arial"/>
                <w:sz w:val="24"/>
              </w:rPr>
            </w:pPr>
            <w:r w:rsidRPr="00D63ED1">
              <w:rPr>
                <w:rFonts w:ascii="HG丸ｺﾞｼｯｸM-PRO" w:eastAsia="HG丸ｺﾞｼｯｸM-PRO" w:hAnsi="HG丸ｺﾞｼｯｸM-PRO" w:cs="Arial"/>
                <w:sz w:val="24"/>
              </w:rPr>
              <w:t>治験のための来院ごと、あるいは治験のための入退院</w:t>
            </w:r>
            <w:r w:rsidR="00FC151E" w:rsidRPr="00D63ED1">
              <w:rPr>
                <w:rFonts w:ascii="HG丸ｺﾞｼｯｸM-PRO" w:eastAsia="HG丸ｺﾞｼｯｸM-PRO" w:hAnsi="HG丸ｺﾞｼｯｸM-PRO" w:cs="Arial" w:hint="eastAsia"/>
                <w:sz w:val="24"/>
              </w:rPr>
              <w:t>1</w:t>
            </w:r>
            <w:r w:rsidRPr="00D63ED1">
              <w:rPr>
                <w:rFonts w:ascii="HG丸ｺﾞｼｯｸM-PRO" w:eastAsia="HG丸ｺﾞｼｯｸM-PRO" w:hAnsi="HG丸ｺﾞｼｯｸM-PRO" w:cs="Arial"/>
                <w:sz w:val="24"/>
              </w:rPr>
              <w:t>回につき</w:t>
            </w:r>
            <w:r w:rsidR="005C174A" w:rsidRPr="00D63ED1">
              <w:rPr>
                <w:rFonts w:ascii="HG丸ｺﾞｼｯｸM-PRO" w:eastAsia="HG丸ｺﾞｼｯｸM-PRO" w:hAnsi="HG丸ｺﾞｼｯｸM-PRO" w:cs="Arial" w:hint="eastAsia"/>
                <w:color w:val="4472C4" w:themeColor="accent1"/>
                <w:sz w:val="24"/>
              </w:rPr>
              <w:t>7</w:t>
            </w:r>
            <w:r w:rsidR="00820172" w:rsidRPr="00D63ED1">
              <w:rPr>
                <w:rFonts w:ascii="HG丸ｺﾞｼｯｸM-PRO" w:eastAsia="HG丸ｺﾞｼｯｸM-PRO" w:hAnsi="HG丸ｺﾞｼｯｸM-PRO" w:cs="Arial" w:hint="eastAsia"/>
                <w:color w:val="4472C4" w:themeColor="accent1"/>
                <w:sz w:val="24"/>
              </w:rPr>
              <w:t>,</w:t>
            </w:r>
            <w:r w:rsidR="005C174A" w:rsidRPr="00D63ED1">
              <w:rPr>
                <w:rFonts w:ascii="HG丸ｺﾞｼｯｸM-PRO" w:eastAsia="HG丸ｺﾞｼｯｸM-PRO" w:hAnsi="HG丸ｺﾞｼｯｸM-PRO" w:cs="Arial" w:hint="eastAsia"/>
                <w:color w:val="4472C4" w:themeColor="accent1"/>
                <w:sz w:val="24"/>
              </w:rPr>
              <w:t>000</w:t>
            </w:r>
            <w:r w:rsidRPr="00D63ED1">
              <w:rPr>
                <w:rFonts w:ascii="HG丸ｺﾞｼｯｸM-PRO" w:eastAsia="HG丸ｺﾞｼｯｸM-PRO" w:hAnsi="HG丸ｺﾞｼｯｸM-PRO" w:cs="Arial"/>
                <w:sz w:val="24"/>
              </w:rPr>
              <w:t>円</w:t>
            </w:r>
          </w:p>
          <w:p w14:paraId="11EA09CC" w14:textId="0B7474D1" w:rsidR="00540F2B" w:rsidRPr="00D63ED1" w:rsidRDefault="00540F2B" w:rsidP="00C31C5A">
            <w:pPr>
              <w:spacing w:line="400" w:lineRule="exact"/>
              <w:ind w:left="422" w:hanging="2"/>
              <w:rPr>
                <w:rFonts w:ascii="HG丸ｺﾞｼｯｸM-PRO" w:eastAsia="HG丸ｺﾞｼｯｸM-PRO" w:hAnsi="HG丸ｺﾞｼｯｸM-PRO" w:cs="Arial"/>
                <w:color w:val="0070C0"/>
                <w:kern w:val="0"/>
                <w:sz w:val="24"/>
              </w:rPr>
            </w:pPr>
            <w:r w:rsidRPr="00D63ED1">
              <w:rPr>
                <w:rFonts w:ascii="HG丸ｺﾞｼｯｸM-PRO" w:eastAsia="HG丸ｺﾞｼｯｸM-PRO" w:hAnsi="HG丸ｺﾞｼｯｸM-PRO" w:cs="Arial" w:hint="eastAsia"/>
                <w:sz w:val="24"/>
              </w:rPr>
              <w:t>対</w:t>
            </w:r>
            <w:r w:rsidRPr="00D63ED1">
              <w:rPr>
                <w:rFonts w:ascii="HG丸ｺﾞｼｯｸM-PRO" w:eastAsia="HG丸ｺﾞｼｯｸM-PRO" w:hAnsi="HG丸ｺﾞｼｯｸM-PRO" w:cs="Arial" w:hint="eastAsia"/>
                <w:color w:val="000000"/>
                <w:sz w:val="24"/>
              </w:rPr>
              <w:t>象</w:t>
            </w:r>
            <w:r w:rsidRPr="00D63ED1">
              <w:rPr>
                <w:rFonts w:ascii="HG丸ｺﾞｼｯｸM-PRO" w:eastAsia="HG丸ｺﾞｼｯｸM-PRO" w:hAnsi="HG丸ｺﾞｼｯｸM-PRO" w:cs="Arial"/>
                <w:color w:val="000000"/>
                <w:sz w:val="24"/>
              </w:rPr>
              <w:t>期間：</w:t>
            </w:r>
            <w:r w:rsidR="00E94ABB" w:rsidRPr="00D63ED1">
              <w:rPr>
                <w:rFonts w:ascii="HG丸ｺﾞｼｯｸM-PRO" w:eastAsia="HG丸ｺﾞｼｯｸM-PRO" w:hAnsi="HG丸ｺﾞｼｯｸM-PRO" w:cs="Arial" w:hint="eastAsia"/>
                <w:color w:val="0070C0"/>
                <w:sz w:val="24"/>
              </w:rPr>
              <w:t>治験参加同意日</w:t>
            </w:r>
            <w:r w:rsidRPr="00D63ED1">
              <w:rPr>
                <w:rFonts w:ascii="HG丸ｺﾞｼｯｸM-PRO" w:eastAsia="HG丸ｺﾞｼｯｸM-PRO" w:hAnsi="HG丸ｺﾞｼｯｸM-PRO" w:cs="Arial"/>
                <w:color w:val="0070C0"/>
                <w:sz w:val="24"/>
              </w:rPr>
              <w:t>から観察期間終了まで</w:t>
            </w:r>
          </w:p>
          <w:p w14:paraId="2AD3A7AC" w14:textId="77777777" w:rsidR="004F0C8C" w:rsidRPr="00D63ED1" w:rsidRDefault="004F0C8C" w:rsidP="00C31C5A">
            <w:pPr>
              <w:widowControl/>
              <w:spacing w:line="400" w:lineRule="exact"/>
              <w:ind w:leftChars="200" w:left="420" w:rightChars="63" w:right="132" w:firstLineChars="1" w:firstLine="2"/>
              <w:jc w:val="left"/>
              <w:textAlignment w:val="baseline"/>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kern w:val="0"/>
                <w:sz w:val="24"/>
              </w:rPr>
              <w:t>支払い方法</w:t>
            </w:r>
            <w:r w:rsidRPr="00D63ED1">
              <w:rPr>
                <w:rFonts w:ascii="HG丸ｺﾞｼｯｸM-PRO" w:eastAsia="HG丸ｺﾞｼｯｸM-PRO" w:hAnsi="HG丸ｺﾞｼｯｸM-PRO" w:cs="Arial" w:hint="eastAsia"/>
                <w:kern w:val="0"/>
                <w:sz w:val="24"/>
              </w:rPr>
              <w:t>：</w:t>
            </w:r>
            <w:r w:rsidRPr="00D63ED1">
              <w:rPr>
                <w:rFonts w:ascii="HG丸ｺﾞｼｯｸM-PRO" w:eastAsia="HG丸ｺﾞｼｯｸM-PRO" w:hAnsi="HG丸ｺﾞｼｯｸM-PRO" w:cs="Arial"/>
                <w:color w:val="0070C0"/>
                <w:sz w:val="24"/>
              </w:rPr>
              <w:t>月ごとにまとめて、あなたの指定する金融機関の口座に、翌月に振り込まれます。</w:t>
            </w:r>
          </w:p>
          <w:p w14:paraId="3285A36F" w14:textId="4029CA18" w:rsidR="00892DE1" w:rsidRPr="00D63ED1" w:rsidRDefault="00892DE1" w:rsidP="00C31C5A">
            <w:pPr>
              <w:widowControl/>
              <w:spacing w:line="400" w:lineRule="exact"/>
              <w:ind w:rightChars="63" w:right="132" w:firstLineChars="50" w:firstLine="120"/>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b/>
                <w:bCs/>
                <w:color w:val="000000"/>
                <w:sz w:val="24"/>
                <w:highlight w:val="cyan"/>
                <w:bdr w:val="single" w:sz="4" w:space="0" w:color="auto"/>
              </w:rPr>
              <w:t>九がん：D-2の記載と同じ記載にしてください</w:t>
            </w:r>
          </w:p>
        </w:tc>
      </w:tr>
      <w:tr w:rsidR="004F0C8C" w:rsidRPr="00D63ED1" w14:paraId="560DED79"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5C24A3C1" w14:textId="0580D0AB" w:rsidR="004F0C8C" w:rsidRPr="00D63ED1" w:rsidRDefault="004F0C8C" w:rsidP="00C31C5A">
            <w:pPr>
              <w:pStyle w:val="afd"/>
              <w:spacing w:line="400" w:lineRule="exact"/>
              <w:rPr>
                <w:rFonts w:ascii="HG丸ｺﾞｼｯｸM-PRO" w:eastAsia="HG丸ｺﾞｼｯｸM-PRO" w:hAnsi="HG丸ｺﾞｼｯｸM-PRO"/>
                <w:lang w:eastAsia="zh-CN"/>
              </w:rPr>
            </w:pPr>
            <w:r w:rsidRPr="00D63ED1">
              <w:rPr>
                <w:rFonts w:ascii="HG丸ｺﾞｼｯｸM-PRO" w:eastAsia="HG丸ｺﾞｼｯｸM-PRO" w:hAnsi="HG丸ｺﾞｼｯｸM-PRO"/>
                <w:lang w:eastAsia="zh-CN"/>
              </w:rPr>
              <w:t>治験審査委員会</w:t>
            </w:r>
          </w:p>
          <w:p w14:paraId="264CB701" w14:textId="7FD74A24" w:rsidR="004F0C8C" w:rsidRPr="00D63ED1" w:rsidRDefault="00C75931" w:rsidP="00C31C5A">
            <w:pPr>
              <w:pStyle w:val="afd"/>
              <w:spacing w:line="400" w:lineRule="exact"/>
              <w:rPr>
                <w:rFonts w:ascii="HG丸ｺﾞｼｯｸM-PRO" w:eastAsia="HG丸ｺﾞｼｯｸM-PRO" w:hAnsi="HG丸ｺﾞｼｯｸM-PRO"/>
                <w:lang w:eastAsia="zh-CN"/>
              </w:rPr>
            </w:pPr>
            <w:r w:rsidRPr="00D63ED1">
              <w:rPr>
                <w:rFonts w:ascii="HG丸ｺﾞｼｯｸM-PRO" w:eastAsia="HG丸ｺﾞｼｯｸM-PRO" w:hAnsi="HG丸ｺﾞｼｯｸM-PRO" w:hint="eastAsia"/>
                <w:lang w:eastAsia="zh-CN"/>
              </w:rPr>
              <w:t>（</w:t>
            </w:r>
            <w:r w:rsidR="00AD5EE3" w:rsidRPr="00D63ED1">
              <w:rPr>
                <w:rFonts w:ascii="HG丸ｺﾞｼｯｸM-PRO" w:eastAsia="HG丸ｺﾞｼｯｸM-PRO" w:hAnsi="HG丸ｺﾞｼｯｸM-PRO"/>
                <w:lang w:eastAsia="zh-CN"/>
              </w:rPr>
              <w:fldChar w:fldCharType="begin"/>
            </w:r>
            <w:r w:rsidR="00AD5EE3" w:rsidRPr="00D63ED1">
              <w:rPr>
                <w:rFonts w:ascii="HG丸ｺﾞｼｯｸM-PRO" w:eastAsia="HG丸ｺﾞｼｯｸM-PRO" w:hAnsi="HG丸ｺﾞｼｯｸM-PRO"/>
                <w:lang w:eastAsia="zh-CN"/>
              </w:rPr>
              <w:instrText xml:space="preserve"> </w:instrText>
            </w:r>
            <w:r w:rsidR="00AD5EE3" w:rsidRPr="00D63ED1">
              <w:rPr>
                <w:rFonts w:ascii="HG丸ｺﾞｼｯｸM-PRO" w:eastAsia="HG丸ｺﾞｼｯｸM-PRO" w:hAnsi="HG丸ｺﾞｼｯｸM-PRO" w:hint="eastAsia"/>
                <w:lang w:eastAsia="zh-CN"/>
              </w:rPr>
              <w:instrText>REF _Ref167444138 \r \h</w:instrText>
            </w:r>
            <w:r w:rsidR="00AD5EE3" w:rsidRPr="00D63ED1">
              <w:rPr>
                <w:rFonts w:ascii="HG丸ｺﾞｼｯｸM-PRO" w:eastAsia="HG丸ｺﾞｼｯｸM-PRO" w:hAnsi="HG丸ｺﾞｼｯｸM-PRO"/>
                <w:lang w:eastAsia="zh-CN"/>
              </w:rPr>
              <w:instrText xml:space="preserve"> </w:instrText>
            </w:r>
            <w:r w:rsidR="00D63ED1">
              <w:rPr>
                <w:rFonts w:ascii="HG丸ｺﾞｼｯｸM-PRO" w:eastAsia="HG丸ｺﾞｼｯｸM-PRO" w:hAnsi="HG丸ｺﾞｼｯｸM-PRO"/>
                <w:lang w:eastAsia="zh-CN"/>
              </w:rPr>
              <w:instrText xml:space="preserve"> \* MERGEFORMAT </w:instrText>
            </w:r>
            <w:r w:rsidR="00AD5EE3" w:rsidRPr="00D63ED1">
              <w:rPr>
                <w:rFonts w:ascii="HG丸ｺﾞｼｯｸM-PRO" w:eastAsia="HG丸ｺﾞｼｯｸM-PRO" w:hAnsi="HG丸ｺﾞｼｯｸM-PRO"/>
                <w:lang w:eastAsia="zh-CN"/>
              </w:rPr>
            </w:r>
            <w:r w:rsidR="00AD5EE3" w:rsidRPr="00D63ED1">
              <w:rPr>
                <w:rFonts w:ascii="HG丸ｺﾞｼｯｸM-PRO" w:eastAsia="HG丸ｺﾞｼｯｸM-PRO" w:hAnsi="HG丸ｺﾞｼｯｸM-PRO"/>
                <w:lang w:eastAsia="zh-CN"/>
              </w:rPr>
              <w:fldChar w:fldCharType="separate"/>
            </w:r>
            <w:r w:rsidR="00E1751E">
              <w:rPr>
                <w:rFonts w:ascii="HG丸ｺﾞｼｯｸM-PRO" w:eastAsia="HG丸ｺﾞｼｯｸM-PRO" w:hAnsi="HG丸ｺﾞｼｯｸM-PRO"/>
                <w:lang w:eastAsia="zh-CN"/>
              </w:rPr>
              <w:t>D-3</w:t>
            </w:r>
            <w:r w:rsidR="00AD5EE3" w:rsidRPr="00D63ED1">
              <w:rPr>
                <w:rFonts w:ascii="HG丸ｺﾞｼｯｸM-PRO" w:eastAsia="HG丸ｺﾞｼｯｸM-PRO" w:hAnsi="HG丸ｺﾞｼｯｸM-PRO"/>
                <w:lang w:eastAsia="zh-CN"/>
              </w:rPr>
              <w:fldChar w:fldCharType="end"/>
            </w:r>
            <w:r w:rsidRPr="00D63ED1">
              <w:rPr>
                <w:rFonts w:ascii="HG丸ｺﾞｼｯｸM-PRO" w:eastAsia="HG丸ｺﾞｼｯｸM-PRO" w:hAnsi="HG丸ｺﾞｼｯｸM-PRO" w:hint="eastAsia"/>
                <w:noProof/>
                <w:webHidden/>
                <w:lang w:eastAsia="zh-C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681568EB" w14:textId="3853C375" w:rsidR="004F0C8C" w:rsidRPr="00D63ED1" w:rsidRDefault="004F0C8C" w:rsidP="00C31C5A">
            <w:pPr>
              <w:spacing w:line="400" w:lineRule="exact"/>
              <w:ind w:leftChars="65" w:left="136" w:rightChars="63" w:right="132" w:firstLine="1"/>
              <w:rPr>
                <w:rFonts w:ascii="HG丸ｺﾞｼｯｸM-PRO" w:eastAsia="HG丸ｺﾞｼｯｸM-PRO" w:hAnsi="HG丸ｺﾞｼｯｸM-PRO" w:cs="Arial"/>
                <w:sz w:val="24"/>
                <w:highlight w:val="cyan"/>
                <w:lang w:eastAsia="zh-CN"/>
              </w:rPr>
            </w:pPr>
            <w:r w:rsidRPr="00D63ED1">
              <w:rPr>
                <w:rFonts w:ascii="HG丸ｺﾞｼｯｸM-PRO" w:eastAsia="HG丸ｺﾞｼｯｸM-PRO" w:hAnsi="HG丸ｺﾞｼｯｸM-PRO" w:cs="Arial"/>
                <w:color w:val="000000"/>
                <w:sz w:val="24"/>
                <w:highlight w:val="cyan"/>
                <w:lang w:eastAsia="zh-CN"/>
              </w:rPr>
              <w:t>名称：</w:t>
            </w:r>
            <w:r w:rsidR="0050002E" w:rsidRPr="00D63ED1">
              <w:rPr>
                <w:rFonts w:ascii="HG丸ｺﾞｼｯｸM-PRO" w:eastAsia="HG丸ｺﾞｼｯｸM-PRO" w:hAnsi="HG丸ｺﾞｼｯｸM-PRO" w:hint="eastAsia"/>
                <w:sz w:val="24"/>
                <w:highlight w:val="cyan"/>
              </w:rPr>
              <w:t>独立行政法人国立病院機構　九州がんセンター</w:t>
            </w:r>
            <w:r w:rsidRPr="00D63ED1">
              <w:rPr>
                <w:rFonts w:ascii="HG丸ｺﾞｼｯｸM-PRO" w:eastAsia="HG丸ｺﾞｼｯｸM-PRO" w:hAnsi="HG丸ｺﾞｼｯｸM-PRO" w:cs="Arial"/>
                <w:color w:val="0070C0"/>
                <w:sz w:val="24"/>
                <w:highlight w:val="cyan"/>
                <w:lang w:eastAsia="zh-CN"/>
              </w:rPr>
              <w:t xml:space="preserve"> </w:t>
            </w:r>
            <w:r w:rsidRPr="00D63ED1">
              <w:rPr>
                <w:rFonts w:ascii="HG丸ｺﾞｼｯｸM-PRO" w:eastAsia="HG丸ｺﾞｼｯｸM-PRO" w:hAnsi="HG丸ｺﾞｼｯｸM-PRO" w:cs="Arial"/>
                <w:sz w:val="24"/>
                <w:highlight w:val="cyan"/>
                <w:lang w:eastAsia="zh-CN"/>
              </w:rPr>
              <w:t>治験審査委員会</w:t>
            </w:r>
          </w:p>
          <w:p w14:paraId="1866EB1F" w14:textId="451B05C0" w:rsidR="004F0C8C" w:rsidRPr="00D63ED1" w:rsidRDefault="004F0C8C" w:rsidP="00C31C5A">
            <w:pPr>
              <w:spacing w:line="400" w:lineRule="exact"/>
              <w:ind w:leftChars="65" w:left="136" w:rightChars="63" w:right="132" w:firstLine="1"/>
              <w:rPr>
                <w:rFonts w:ascii="HG丸ｺﾞｼｯｸM-PRO" w:eastAsia="HG丸ｺﾞｼｯｸM-PRO" w:hAnsi="HG丸ｺﾞｼｯｸM-PRO" w:cs="Arial"/>
                <w:sz w:val="24"/>
                <w:highlight w:val="cyan"/>
                <w:lang w:eastAsia="zh-CN"/>
              </w:rPr>
            </w:pPr>
            <w:r w:rsidRPr="00D63ED1">
              <w:rPr>
                <w:rFonts w:ascii="HG丸ｺﾞｼｯｸM-PRO" w:eastAsia="HG丸ｺﾞｼｯｸM-PRO" w:hAnsi="HG丸ｺﾞｼｯｸM-PRO" w:cs="Arial"/>
                <w:sz w:val="24"/>
                <w:highlight w:val="cyan"/>
                <w:lang w:eastAsia="zh-CN"/>
              </w:rPr>
              <w:t>種類：治験審査委員会</w:t>
            </w:r>
          </w:p>
          <w:p w14:paraId="3F56BF61" w14:textId="43E10FF3" w:rsidR="004F0C8C" w:rsidRPr="00D63ED1" w:rsidRDefault="004F0C8C" w:rsidP="00C31C5A">
            <w:pPr>
              <w:spacing w:line="400" w:lineRule="exact"/>
              <w:ind w:leftChars="65" w:left="136" w:rightChars="63" w:right="132" w:firstLine="1"/>
              <w:rPr>
                <w:rFonts w:ascii="HG丸ｺﾞｼｯｸM-PRO" w:eastAsia="HG丸ｺﾞｼｯｸM-PRO" w:hAnsi="HG丸ｺﾞｼｯｸM-PRO" w:cs="Arial"/>
                <w:sz w:val="24"/>
                <w:highlight w:val="cyan"/>
                <w:lang w:eastAsia="zh-CN"/>
              </w:rPr>
            </w:pPr>
            <w:r w:rsidRPr="00D63ED1">
              <w:rPr>
                <w:rFonts w:ascii="HG丸ｺﾞｼｯｸM-PRO" w:eastAsia="HG丸ｺﾞｼｯｸM-PRO" w:hAnsi="HG丸ｺﾞｼｯｸM-PRO" w:cs="Arial"/>
                <w:sz w:val="24"/>
                <w:highlight w:val="cyan"/>
                <w:lang w:eastAsia="zh-CN"/>
              </w:rPr>
              <w:t>設置者：</w:t>
            </w:r>
            <w:r w:rsidR="0050002E" w:rsidRPr="00D63ED1">
              <w:rPr>
                <w:rFonts w:ascii="HG丸ｺﾞｼｯｸM-PRO" w:eastAsia="HG丸ｺﾞｼｯｸM-PRO" w:hAnsi="HG丸ｺﾞｼｯｸM-PRO" w:cs="Arial" w:hint="eastAsia"/>
                <w:sz w:val="24"/>
                <w:highlight w:val="cyan"/>
                <w:lang w:eastAsia="zh-TW"/>
              </w:rPr>
              <w:t>病</w:t>
            </w:r>
            <w:r w:rsidRPr="00D63ED1">
              <w:rPr>
                <w:rFonts w:ascii="HG丸ｺﾞｼｯｸM-PRO" w:eastAsia="HG丸ｺﾞｼｯｸM-PRO" w:hAnsi="HG丸ｺﾞｼｯｸM-PRO" w:cs="Arial" w:hint="eastAsia"/>
                <w:sz w:val="24"/>
                <w:highlight w:val="cyan"/>
                <w:lang w:eastAsia="zh-CN"/>
              </w:rPr>
              <w:t>院</w:t>
            </w:r>
            <w:r w:rsidRPr="00D63ED1">
              <w:rPr>
                <w:rFonts w:ascii="HG丸ｺﾞｼｯｸM-PRO" w:eastAsia="HG丸ｺﾞｼｯｸM-PRO" w:hAnsi="HG丸ｺﾞｼｯｸM-PRO" w:cs="Arial"/>
                <w:sz w:val="24"/>
                <w:highlight w:val="cyan"/>
                <w:lang w:eastAsia="zh-CN"/>
              </w:rPr>
              <w:t>長</w:t>
            </w:r>
          </w:p>
          <w:p w14:paraId="0FE04346" w14:textId="5E816562" w:rsidR="00FD438F" w:rsidRPr="00D63ED1" w:rsidRDefault="004F0C8C" w:rsidP="00C31C5A">
            <w:pPr>
              <w:spacing w:line="400" w:lineRule="exact"/>
              <w:ind w:leftChars="65" w:left="136" w:rightChars="63" w:right="132" w:firstLine="1"/>
              <w:rPr>
                <w:rFonts w:ascii="HG丸ｺﾞｼｯｸM-PRO" w:eastAsia="HG丸ｺﾞｼｯｸM-PRO" w:hAnsi="HG丸ｺﾞｼｯｸM-PRO" w:cs="Arial"/>
                <w:sz w:val="24"/>
                <w:lang w:eastAsia="zh-TW"/>
              </w:rPr>
            </w:pPr>
            <w:r w:rsidRPr="00D63ED1">
              <w:rPr>
                <w:rFonts w:ascii="HG丸ｺﾞｼｯｸM-PRO" w:eastAsia="HG丸ｺﾞｼｯｸM-PRO" w:hAnsi="HG丸ｺﾞｼｯｸM-PRO" w:cs="Arial"/>
                <w:sz w:val="24"/>
                <w:highlight w:val="cyan"/>
                <w:lang w:eastAsia="zh-TW"/>
              </w:rPr>
              <w:t>所在地：</w:t>
            </w:r>
            <w:r w:rsidR="00F276F6" w:rsidRPr="00D63ED1">
              <w:rPr>
                <w:rFonts w:ascii="HG丸ｺﾞｼｯｸM-PRO" w:eastAsia="HG丸ｺﾞｼｯｸM-PRO" w:hAnsi="HG丸ｺﾞｼｯｸM-PRO" w:cs="Arial" w:hint="eastAsia"/>
                <w:sz w:val="24"/>
                <w:highlight w:val="cyan"/>
                <w:lang w:eastAsia="zh-TW"/>
              </w:rPr>
              <w:t>福岡県</w:t>
            </w:r>
            <w:r w:rsidR="00F276F6" w:rsidRPr="00D63ED1">
              <w:rPr>
                <w:rFonts w:ascii="HG丸ｺﾞｼｯｸM-PRO" w:eastAsia="HG丸ｺﾞｼｯｸM-PRO" w:hAnsi="HG丸ｺﾞｼｯｸM-PRO" w:hint="eastAsia"/>
                <w:sz w:val="24"/>
                <w:highlight w:val="cyan"/>
                <w:lang w:eastAsia="zh-TW"/>
              </w:rPr>
              <w:t>福岡市南区野多目3丁目1番1号</w:t>
            </w:r>
          </w:p>
          <w:p w14:paraId="687A4235" w14:textId="77777777" w:rsidR="00FD438F" w:rsidRPr="00D63ED1" w:rsidRDefault="00FD438F" w:rsidP="00C31C5A">
            <w:pPr>
              <w:spacing w:line="400" w:lineRule="exact"/>
              <w:ind w:leftChars="65" w:left="136" w:rightChars="63" w:right="132" w:firstLine="1"/>
              <w:rPr>
                <w:rFonts w:ascii="HG丸ｺﾞｼｯｸM-PRO" w:eastAsia="HG丸ｺﾞｼｯｸM-PRO" w:hAnsi="HG丸ｺﾞｼｯｸM-PRO" w:cs="Arial"/>
                <w:color w:val="000000"/>
                <w:sz w:val="24"/>
                <w:lang w:eastAsia="zh-TW"/>
              </w:rPr>
            </w:pPr>
          </w:p>
          <w:p w14:paraId="5713F339" w14:textId="512330C1" w:rsidR="00764B41" w:rsidRPr="00D63ED1" w:rsidRDefault="004F0C8C" w:rsidP="00C31C5A">
            <w:pPr>
              <w:widowControl/>
              <w:spacing w:line="400" w:lineRule="exact"/>
              <w:ind w:leftChars="50" w:left="105" w:rightChars="50" w:right="105"/>
              <w:jc w:val="left"/>
              <w:textAlignment w:val="baseline"/>
              <w:rPr>
                <w:rFonts w:ascii="HG丸ｺﾞｼｯｸM-PRO" w:eastAsia="HG丸ｺﾞｼｯｸM-PRO" w:hAnsi="HG丸ｺﾞｼｯｸM-PRO" w:cs="Arial"/>
                <w:sz w:val="24"/>
              </w:rPr>
            </w:pPr>
            <w:r w:rsidRPr="00D63ED1">
              <w:rPr>
                <w:rFonts w:ascii="HG丸ｺﾞｼｯｸM-PRO" w:eastAsia="HG丸ｺﾞｼｯｸM-PRO" w:hAnsi="HG丸ｺﾞｼｯｸM-PRO" w:cs="Arial"/>
                <w:kern w:val="0"/>
                <w:sz w:val="24"/>
              </w:rPr>
              <w:lastRenderedPageBreak/>
              <w:t>治験審査委員会の</w:t>
            </w:r>
            <w:r w:rsidRPr="00D63ED1">
              <w:rPr>
                <w:rFonts w:ascii="HG丸ｺﾞｼｯｸM-PRO" w:eastAsia="HG丸ｺﾞｼｯｸM-PRO" w:hAnsi="HG丸ｺﾞｼｯｸM-PRO" w:cs="Arial"/>
                <w:sz w:val="24"/>
              </w:rPr>
              <w:t>手順書、委員名簿、会議記録の概要などについては</w:t>
            </w:r>
            <w:r w:rsidR="000730F1" w:rsidRPr="00D63ED1">
              <w:rPr>
                <w:rFonts w:ascii="HG丸ｺﾞｼｯｸM-PRO" w:eastAsia="HG丸ｺﾞｼｯｸM-PRO" w:hAnsi="HG丸ｺﾞｼｯｸM-PRO" w:cs="Arial" w:hint="eastAsia"/>
                <w:sz w:val="24"/>
              </w:rPr>
              <w:t>以下で確認できます。</w:t>
            </w:r>
          </w:p>
          <w:p w14:paraId="1155F48F" w14:textId="4A7E124B" w:rsidR="00A26F71" w:rsidRPr="00D63ED1" w:rsidRDefault="0063719B" w:rsidP="00C31C5A">
            <w:pPr>
              <w:pStyle w:val="5Blue"/>
              <w:spacing w:line="400" w:lineRule="exact"/>
              <w:ind w:left="345" w:rightChars="50" w:right="105" w:hanging="240"/>
              <w:rPr>
                <w:rFonts w:ascii="HG丸ｺﾞｼｯｸM-PRO" w:eastAsia="HG丸ｺﾞｼｯｸM-PRO" w:hAnsi="HG丸ｺﾞｼｯｸM-PRO"/>
                <w:color w:val="auto"/>
              </w:rPr>
            </w:pPr>
            <w:r w:rsidRPr="00D63ED1">
              <w:rPr>
                <w:rFonts w:ascii="HG丸ｺﾞｼｯｸM-PRO" w:eastAsia="HG丸ｺﾞｼｯｸM-PRO" w:hAnsi="HG丸ｺﾞｼｯｸM-PRO" w:hint="eastAsia"/>
                <w:color w:val="auto"/>
                <w:highlight w:val="cyan"/>
              </w:rPr>
              <w:t>九州がんセンター</w:t>
            </w:r>
            <w:r w:rsidR="004F0C8C" w:rsidRPr="00D63ED1">
              <w:rPr>
                <w:rFonts w:ascii="HG丸ｺﾞｼｯｸM-PRO" w:eastAsia="HG丸ｺﾞｼｯｸM-PRO" w:hAnsi="HG丸ｺﾞｼｯｸM-PRO"/>
                <w:color w:val="auto"/>
              </w:rPr>
              <w:t>ホームページ</w:t>
            </w:r>
          </w:p>
          <w:p w14:paraId="7295D779" w14:textId="6434C6B3" w:rsidR="007A59C7" w:rsidRPr="008641A4" w:rsidRDefault="004F0C8C" w:rsidP="008641A4">
            <w:pPr>
              <w:pStyle w:val="5Blue"/>
              <w:numPr>
                <w:ilvl w:val="0"/>
                <w:numId w:val="0"/>
              </w:numPr>
              <w:spacing w:line="400" w:lineRule="exact"/>
              <w:ind w:left="345" w:rightChars="50" w:right="105"/>
              <w:jc w:val="left"/>
              <w:rPr>
                <w:rFonts w:ascii="HG丸ｺﾞｼｯｸM-PRO" w:eastAsia="HG丸ｺﾞｼｯｸM-PRO" w:hAnsi="HG丸ｺﾞｼｯｸM-PRO"/>
                <w:color w:val="auto"/>
                <w:sz w:val="20"/>
                <w:szCs w:val="20"/>
              </w:rPr>
            </w:pPr>
            <w:r w:rsidRPr="008641A4">
              <w:rPr>
                <w:rFonts w:ascii="HG丸ｺﾞｼｯｸM-PRO" w:eastAsia="HG丸ｺﾞｼｯｸM-PRO" w:hAnsi="HG丸ｺﾞｼｯｸM-PRO"/>
                <w:color w:val="auto"/>
                <w:sz w:val="20"/>
                <w:szCs w:val="20"/>
              </w:rPr>
              <w:t>（</w:t>
            </w:r>
            <w:hyperlink r:id="rId11" w:history="1">
              <w:r w:rsidR="00A26F71" w:rsidRPr="008641A4">
                <w:rPr>
                  <w:rStyle w:val="af5"/>
                  <w:rFonts w:ascii="HG丸ｺﾞｼｯｸM-PRO" w:eastAsia="HG丸ｺﾞｼｯｸM-PRO" w:hAnsi="HG丸ｺﾞｼｯｸM-PRO" w:cs="Courier New" w:hint="eastAsia"/>
                  <w:color w:val="auto"/>
                  <w:sz w:val="20"/>
                  <w:szCs w:val="20"/>
                  <w:highlight w:val="cyan"/>
                </w:rPr>
                <w:t>https://kyushu-cc.hosp.go.jp/information/detail/452.htm</w:t>
              </w:r>
            </w:hyperlink>
            <w:r w:rsidRPr="008641A4">
              <w:rPr>
                <w:rFonts w:ascii="HG丸ｺﾞｼｯｸM-PRO" w:eastAsia="HG丸ｺﾞｼｯｸM-PRO" w:hAnsi="HG丸ｺﾞｼｯｸM-PRO"/>
                <w:color w:val="auto"/>
                <w:sz w:val="20"/>
                <w:szCs w:val="20"/>
              </w:rPr>
              <w:t>）</w:t>
            </w:r>
          </w:p>
          <w:p w14:paraId="6C460A81" w14:textId="39B7CD93" w:rsidR="005A6724" w:rsidRPr="00D63ED1" w:rsidRDefault="005A6724" w:rsidP="00C31C5A">
            <w:pPr>
              <w:pStyle w:val="5Blue"/>
              <w:numPr>
                <w:ilvl w:val="0"/>
                <w:numId w:val="0"/>
              </w:numPr>
              <w:spacing w:line="400" w:lineRule="exact"/>
              <w:ind w:right="273"/>
              <w:rPr>
                <w:rFonts w:ascii="HG丸ｺﾞｼｯｸM-PRO" w:eastAsia="HG丸ｺﾞｼｯｸM-PRO" w:hAnsi="HG丸ｺﾞｼｯｸM-PRO"/>
                <w:strike/>
                <w:kern w:val="0"/>
              </w:rPr>
            </w:pPr>
          </w:p>
        </w:tc>
      </w:tr>
      <w:tr w:rsidR="004F0C8C" w:rsidRPr="00D63ED1" w14:paraId="455787A6" w14:textId="77777777" w:rsidTr="00046715">
        <w:trPr>
          <w:trHeight w:val="3403"/>
        </w:trPr>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79740D30" w14:textId="2C89D6AC" w:rsidR="004F0C8C" w:rsidRPr="00D63ED1" w:rsidRDefault="004F0C8C"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rPr>
              <w:lastRenderedPageBreak/>
              <w:t>お問い合わせ先</w:t>
            </w:r>
          </w:p>
          <w:p w14:paraId="6F5C2979" w14:textId="31671E63" w:rsidR="004F0C8C" w:rsidRPr="00D63ED1" w:rsidRDefault="00C84E55" w:rsidP="00C31C5A">
            <w:pPr>
              <w:pStyle w:val="afd"/>
              <w:spacing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rPr>
              <w:t>（</w:t>
            </w:r>
            <w:r w:rsidR="00E56A75" w:rsidRPr="00D63ED1">
              <w:rPr>
                <w:rFonts w:ascii="HG丸ｺﾞｼｯｸM-PRO" w:eastAsia="HG丸ｺﾞｼｯｸM-PRO" w:hAnsi="HG丸ｺﾞｼｯｸM-PRO"/>
              </w:rPr>
              <w:fldChar w:fldCharType="begin"/>
            </w:r>
            <w:r w:rsidR="00E56A75" w:rsidRPr="00D63ED1">
              <w:rPr>
                <w:rFonts w:ascii="HG丸ｺﾞｼｯｸM-PRO" w:eastAsia="HG丸ｺﾞｼｯｸM-PRO" w:hAnsi="HG丸ｺﾞｼｯｸM-PRO"/>
              </w:rPr>
              <w:instrText xml:space="preserve"> </w:instrText>
            </w:r>
            <w:r w:rsidR="00E56A75" w:rsidRPr="00D63ED1">
              <w:rPr>
                <w:rFonts w:ascii="HG丸ｺﾞｼｯｸM-PRO" w:eastAsia="HG丸ｺﾞｼｯｸM-PRO" w:hAnsi="HG丸ｺﾞｼｯｸM-PRO" w:hint="eastAsia"/>
              </w:rPr>
              <w:instrText>REF _Ref144913279 \r \h</w:instrText>
            </w:r>
            <w:r w:rsidR="00E56A75" w:rsidRPr="00D63ED1">
              <w:rPr>
                <w:rFonts w:ascii="HG丸ｺﾞｼｯｸM-PRO" w:eastAsia="HG丸ｺﾞｼｯｸM-PRO" w:hAnsi="HG丸ｺﾞｼｯｸM-PRO"/>
              </w:rPr>
              <w:instrText xml:space="preserve"> </w:instrText>
            </w:r>
            <w:r w:rsidR="00D63ED1">
              <w:rPr>
                <w:rFonts w:ascii="HG丸ｺﾞｼｯｸM-PRO" w:eastAsia="HG丸ｺﾞｼｯｸM-PRO" w:hAnsi="HG丸ｺﾞｼｯｸM-PRO"/>
              </w:rPr>
              <w:instrText xml:space="preserve"> \* MERGEFORMAT </w:instrText>
            </w:r>
            <w:r w:rsidR="00E56A75" w:rsidRPr="00D63ED1">
              <w:rPr>
                <w:rFonts w:ascii="HG丸ｺﾞｼｯｸM-PRO" w:eastAsia="HG丸ｺﾞｼｯｸM-PRO" w:hAnsi="HG丸ｺﾞｼｯｸM-PRO"/>
              </w:rPr>
            </w:r>
            <w:r w:rsidR="00E56A75" w:rsidRPr="00D63ED1">
              <w:rPr>
                <w:rFonts w:ascii="HG丸ｺﾞｼｯｸM-PRO" w:eastAsia="HG丸ｺﾞｼｯｸM-PRO" w:hAnsi="HG丸ｺﾞｼｯｸM-PRO"/>
              </w:rPr>
              <w:fldChar w:fldCharType="separate"/>
            </w:r>
            <w:r w:rsidR="00E1751E">
              <w:rPr>
                <w:rFonts w:ascii="HG丸ｺﾞｼｯｸM-PRO" w:eastAsia="HG丸ｺﾞｼｯｸM-PRO" w:hAnsi="HG丸ｺﾞｼｯｸM-PRO"/>
              </w:rPr>
              <w:t>B-3</w:t>
            </w:r>
            <w:r w:rsidR="00E56A75" w:rsidRPr="00D63ED1">
              <w:rPr>
                <w:rFonts w:ascii="HG丸ｺﾞｼｯｸM-PRO" w:eastAsia="HG丸ｺﾞｼｯｸM-PRO" w:hAnsi="HG丸ｺﾞｼｯｸM-PRO"/>
              </w:rPr>
              <w:fldChar w:fldCharType="end"/>
            </w:r>
            <w:r w:rsidRPr="00D63ED1">
              <w:rPr>
                <w:rFonts w:ascii="HG丸ｺﾞｼｯｸM-PRO" w:eastAsia="HG丸ｺﾞｼｯｸM-PRO" w:hAnsi="HG丸ｺﾞｼｯｸM-PRO" w:hint="eastAsia"/>
                <w:noProof/>
                <w:webHidden/>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DB00416" w14:textId="16D8ED61" w:rsidR="004F0C8C" w:rsidRPr="00D63ED1" w:rsidRDefault="004F0C8C" w:rsidP="00C31C5A">
            <w:pPr>
              <w:spacing w:line="400" w:lineRule="exact"/>
              <w:ind w:leftChars="50" w:left="105" w:rightChars="50" w:right="105"/>
              <w:rPr>
                <w:rFonts w:ascii="HG丸ｺﾞｼｯｸM-PRO" w:eastAsia="HG丸ｺﾞｼｯｸM-PRO" w:hAnsi="HG丸ｺﾞｼｯｸM-PRO" w:cs="Arial"/>
                <w:color w:val="000000" w:themeColor="text1"/>
                <w:sz w:val="24"/>
                <w:lang w:eastAsia="zh-CN"/>
              </w:rPr>
            </w:pPr>
            <w:r w:rsidRPr="00D63ED1">
              <w:rPr>
                <w:rFonts w:ascii="HG丸ｺﾞｼｯｸM-PRO" w:eastAsia="HG丸ｺﾞｼｯｸM-PRO" w:hAnsi="HG丸ｺﾞｼｯｸM-PRO" w:cs="Arial"/>
                <w:color w:val="000000" w:themeColor="text1"/>
                <w:sz w:val="24"/>
                <w:lang w:eastAsia="zh-CN"/>
              </w:rPr>
              <w:t>治験責任医師</w:t>
            </w:r>
          </w:p>
          <w:p w14:paraId="2499A705" w14:textId="4329D376" w:rsidR="004F0C8C" w:rsidRPr="00D63ED1" w:rsidRDefault="004F0C8C" w:rsidP="00C31C5A">
            <w:pPr>
              <w:spacing w:line="400" w:lineRule="exact"/>
              <w:ind w:leftChars="65" w:left="136" w:rightChars="63" w:right="132" w:firstLineChars="200" w:firstLine="480"/>
              <w:rPr>
                <w:rFonts w:ascii="HG丸ｺﾞｼｯｸM-PRO" w:eastAsia="HG丸ｺﾞｼｯｸM-PRO" w:hAnsi="HG丸ｺﾞｼｯｸM-PRO" w:cs="Arial"/>
                <w:sz w:val="24"/>
                <w:lang w:eastAsia="zh-CN"/>
              </w:rPr>
            </w:pPr>
            <w:r w:rsidRPr="00D63ED1">
              <w:rPr>
                <w:rFonts w:ascii="HG丸ｺﾞｼｯｸM-PRO" w:eastAsia="HG丸ｺﾞｼｯｸM-PRO" w:hAnsi="HG丸ｺﾞｼｯｸM-PRO" w:cs="Arial"/>
                <w:sz w:val="24"/>
                <w:lang w:eastAsia="zh-CN"/>
              </w:rPr>
              <w:t>診療科：</w:t>
            </w:r>
            <w:r w:rsidR="00042A59" w:rsidRPr="00D63ED1">
              <w:rPr>
                <w:rFonts w:ascii="HG丸ｺﾞｼｯｸM-PRO" w:eastAsia="HG丸ｺﾞｼｯｸM-PRO" w:hAnsi="HG丸ｺﾞｼｯｸM-PRO" w:cs="Arial" w:hint="eastAsia"/>
                <w:b/>
                <w:bCs/>
                <w:sz w:val="24"/>
                <w:highlight w:val="cyan"/>
                <w:bdr w:val="single" w:sz="4" w:space="0" w:color="auto"/>
              </w:rPr>
              <w:t>診療科の部もしくは科に注意</w:t>
            </w:r>
          </w:p>
          <w:p w14:paraId="04BCE73B" w14:textId="0EF8D8D7" w:rsidR="00871080" w:rsidRPr="00D63ED1" w:rsidRDefault="004F0C8C" w:rsidP="00C31C5A">
            <w:pPr>
              <w:spacing w:line="400" w:lineRule="exact"/>
              <w:ind w:leftChars="65" w:left="136" w:rightChars="63" w:right="132" w:firstLineChars="200" w:firstLine="480"/>
              <w:rPr>
                <w:rFonts w:ascii="HG丸ｺﾞｼｯｸM-PRO" w:eastAsia="HG丸ｺﾞｼｯｸM-PRO" w:hAnsi="HG丸ｺﾞｼｯｸM-PRO" w:cs="Arial"/>
                <w:sz w:val="24"/>
                <w:u w:val="single"/>
                <w:lang w:eastAsia="zh-TW"/>
              </w:rPr>
            </w:pPr>
            <w:r w:rsidRPr="00D63ED1">
              <w:rPr>
                <w:rFonts w:ascii="HG丸ｺﾞｼｯｸM-PRO" w:eastAsia="HG丸ｺﾞｼｯｸM-PRO" w:hAnsi="HG丸ｺﾞｼｯｸM-PRO" w:cs="Arial" w:hint="eastAsia"/>
                <w:sz w:val="24"/>
                <w:lang w:eastAsia="zh-TW"/>
              </w:rPr>
              <w:t>氏名</w:t>
            </w:r>
            <w:r w:rsidRPr="00D63ED1">
              <w:rPr>
                <w:rFonts w:ascii="HG丸ｺﾞｼｯｸM-PRO" w:eastAsia="HG丸ｺﾞｼｯｸM-PRO" w:hAnsi="HG丸ｺﾞｼｯｸM-PRO" w:cs="Arial"/>
                <w:sz w:val="24"/>
                <w:lang w:eastAsia="zh-TW"/>
              </w:rPr>
              <w:t>：</w:t>
            </w:r>
          </w:p>
          <w:p w14:paraId="1BB56C22" w14:textId="09A341E9" w:rsidR="00FA12A8" w:rsidRPr="00D63ED1" w:rsidRDefault="004F0C8C" w:rsidP="00C31C5A">
            <w:pPr>
              <w:spacing w:line="400" w:lineRule="exact"/>
              <w:ind w:leftChars="65" w:left="136" w:rightChars="63" w:right="132" w:firstLineChars="200" w:firstLine="480"/>
              <w:rPr>
                <w:rFonts w:ascii="HG丸ｺﾞｼｯｸM-PRO" w:eastAsia="HG丸ｺﾞｼｯｸM-PRO" w:hAnsi="HG丸ｺﾞｼｯｸM-PRO" w:cs="Arial"/>
                <w:color w:val="0070C0"/>
                <w:sz w:val="24"/>
                <w:lang w:eastAsia="zh-TW"/>
              </w:rPr>
            </w:pPr>
            <w:r w:rsidRPr="00D63ED1">
              <w:rPr>
                <w:rFonts w:ascii="HG丸ｺﾞｼｯｸM-PRO" w:eastAsia="HG丸ｺﾞｼｯｸM-PRO" w:hAnsi="HG丸ｺﾞｼｯｸM-PRO" w:cs="Arial"/>
                <w:color w:val="000000" w:themeColor="text1"/>
                <w:sz w:val="24"/>
                <w:lang w:eastAsia="zh-TW"/>
              </w:rPr>
              <w:t>連絡先：</w:t>
            </w:r>
            <w:r w:rsidR="00FD7510" w:rsidRPr="00D63ED1">
              <w:rPr>
                <w:rFonts w:ascii="HG丸ｺﾞｼｯｸM-PRO" w:eastAsia="HG丸ｺﾞｼｯｸM-PRO" w:hAnsi="HG丸ｺﾞｼｯｸM-PRO" w:cs="Arial" w:hint="eastAsia"/>
                <w:sz w:val="24"/>
                <w:lang w:eastAsia="zh-TW"/>
              </w:rPr>
              <w:t>092-541-3231</w:t>
            </w:r>
            <w:r w:rsidR="00FD7510" w:rsidRPr="00D63ED1">
              <w:rPr>
                <w:rFonts w:ascii="HG丸ｺﾞｼｯｸM-PRO" w:eastAsia="HG丸ｺﾞｼｯｸM-PRO" w:hAnsi="HG丸ｺﾞｼｯｸM-PRO" w:cs="Arial"/>
                <w:sz w:val="24"/>
                <w:lang w:eastAsia="zh-TW"/>
              </w:rPr>
              <w:t>（代表）</w:t>
            </w:r>
          </w:p>
          <w:p w14:paraId="7A53A988" w14:textId="77777777" w:rsidR="004F0C8C" w:rsidRPr="00D63ED1" w:rsidRDefault="004F0C8C" w:rsidP="00C31C5A">
            <w:pPr>
              <w:spacing w:line="400" w:lineRule="exact"/>
              <w:ind w:leftChars="50" w:left="105" w:rightChars="50" w:right="105"/>
              <w:rPr>
                <w:rFonts w:ascii="HG丸ｺﾞｼｯｸM-PRO" w:eastAsia="HG丸ｺﾞｼｯｸM-PRO" w:hAnsi="HG丸ｺﾞｼｯｸM-PRO" w:cs="Arial"/>
                <w:color w:val="000000" w:themeColor="text1"/>
                <w:sz w:val="24"/>
                <w:lang w:eastAsia="zh-CN"/>
              </w:rPr>
            </w:pPr>
            <w:r w:rsidRPr="00D63ED1">
              <w:rPr>
                <w:rFonts w:ascii="HG丸ｺﾞｼｯｸM-PRO" w:eastAsia="HG丸ｺﾞｼｯｸM-PRO" w:hAnsi="HG丸ｺﾞｼｯｸM-PRO" w:cs="Arial"/>
                <w:color w:val="000000" w:themeColor="text1"/>
                <w:sz w:val="24"/>
                <w:lang w:eastAsia="zh-CN"/>
              </w:rPr>
              <w:t>相談窓口</w:t>
            </w:r>
          </w:p>
          <w:p w14:paraId="769BCABA" w14:textId="07416D67" w:rsidR="004F0C8C" w:rsidRPr="00D63ED1" w:rsidRDefault="004F0C8C" w:rsidP="00C31C5A">
            <w:pPr>
              <w:spacing w:line="400" w:lineRule="exact"/>
              <w:ind w:leftChars="65" w:left="136" w:rightChars="63" w:right="132" w:firstLineChars="200" w:firstLine="480"/>
              <w:rPr>
                <w:rFonts w:ascii="HG丸ｺﾞｼｯｸM-PRO" w:eastAsia="HG丸ｺﾞｼｯｸM-PRO" w:hAnsi="HG丸ｺﾞｼｯｸM-PRO" w:cs="Arial"/>
                <w:sz w:val="24"/>
              </w:rPr>
            </w:pPr>
            <w:r w:rsidRPr="00D63ED1">
              <w:rPr>
                <w:rFonts w:ascii="HG丸ｺﾞｼｯｸM-PRO" w:eastAsia="HG丸ｺﾞｼｯｸM-PRO" w:hAnsi="HG丸ｺﾞｼｯｸM-PRO" w:cs="Arial" w:hint="eastAsia"/>
                <w:sz w:val="24"/>
              </w:rPr>
              <w:t>臨床研究コーディネーター</w:t>
            </w:r>
            <w:r w:rsidRPr="00D63ED1">
              <w:rPr>
                <w:rFonts w:ascii="HG丸ｺﾞｼｯｸM-PRO" w:eastAsia="HG丸ｺﾞｼｯｸM-PRO" w:hAnsi="HG丸ｺﾞｼｯｸM-PRO" w:cs="Arial"/>
                <w:sz w:val="24"/>
              </w:rPr>
              <w:t>：</w:t>
            </w:r>
          </w:p>
          <w:p w14:paraId="51BD3961" w14:textId="1465E859" w:rsidR="004F0C8C" w:rsidRPr="00D63ED1" w:rsidRDefault="004F0C8C" w:rsidP="00C31C5A">
            <w:pPr>
              <w:spacing w:line="400" w:lineRule="exact"/>
              <w:ind w:leftChars="65" w:left="136" w:rightChars="63" w:right="132" w:firstLineChars="200" w:firstLine="480"/>
              <w:rPr>
                <w:rFonts w:ascii="HG丸ｺﾞｼｯｸM-PRO" w:eastAsia="HG丸ｺﾞｼｯｸM-PRO" w:hAnsi="HG丸ｺﾞｼｯｸM-PRO" w:cs="Arial"/>
                <w:sz w:val="24"/>
              </w:rPr>
            </w:pPr>
            <w:r w:rsidRPr="00D63ED1">
              <w:rPr>
                <w:rFonts w:ascii="HG丸ｺﾞｼｯｸM-PRO" w:eastAsia="HG丸ｺﾞｼｯｸM-PRO" w:hAnsi="HG丸ｺﾞｼｯｸM-PRO" w:cs="Arial"/>
                <w:sz w:val="24"/>
              </w:rPr>
              <w:t>連絡先：</w:t>
            </w:r>
            <w:r w:rsidR="00432AA7" w:rsidRPr="00D63ED1">
              <w:rPr>
                <w:rFonts w:ascii="HG丸ｺﾞｼｯｸM-PRO" w:eastAsia="HG丸ｺﾞｼｯｸM-PRO" w:hAnsi="HG丸ｺﾞｼｯｸM-PRO" w:cs="Arial" w:hint="eastAsia"/>
                <w:sz w:val="24"/>
              </w:rPr>
              <w:t>092-541-3231</w:t>
            </w:r>
            <w:r w:rsidR="00432AA7" w:rsidRPr="00D63ED1">
              <w:rPr>
                <w:rFonts w:ascii="HG丸ｺﾞｼｯｸM-PRO" w:eastAsia="HG丸ｺﾞｼｯｸM-PRO" w:hAnsi="HG丸ｺﾞｼｯｸM-PRO" w:cs="Arial"/>
                <w:sz w:val="24"/>
              </w:rPr>
              <w:t>（代表）</w:t>
            </w:r>
          </w:p>
          <w:p w14:paraId="6EEAEB73" w14:textId="00024F3A" w:rsidR="004F0C8C" w:rsidRPr="00D63ED1" w:rsidRDefault="004F0C8C" w:rsidP="00C31C5A">
            <w:pPr>
              <w:widowControl/>
              <w:spacing w:line="400" w:lineRule="exact"/>
              <w:ind w:leftChars="65" w:left="136" w:rightChars="63" w:right="132" w:firstLineChars="200" w:firstLine="480"/>
              <w:jc w:val="left"/>
              <w:textAlignment w:val="baseline"/>
              <w:rPr>
                <w:rFonts w:ascii="HG丸ｺﾞｼｯｸM-PRO" w:eastAsia="HG丸ｺﾞｼｯｸM-PRO" w:hAnsi="HG丸ｺﾞｼｯｸM-PRO" w:cs="Arial"/>
                <w:kern w:val="0"/>
                <w:sz w:val="24"/>
              </w:rPr>
            </w:pPr>
          </w:p>
        </w:tc>
      </w:tr>
    </w:tbl>
    <w:p w14:paraId="5298D64C" w14:textId="3BB46332" w:rsidR="00F07CDF" w:rsidRPr="00D63ED1" w:rsidRDefault="00F07CDF" w:rsidP="00142502">
      <w:pPr>
        <w:spacing w:line="60" w:lineRule="exact"/>
        <w:rPr>
          <w:rFonts w:ascii="HG丸ｺﾞｼｯｸM-PRO" w:eastAsia="HG丸ｺﾞｼｯｸM-PRO" w:hAnsi="HG丸ｺﾞｼｯｸM-PRO" w:cs="Arial"/>
          <w:color w:val="000000"/>
          <w:sz w:val="10"/>
          <w:szCs w:val="10"/>
          <w:highlight w:val="yellow"/>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053C3" w:rsidRPr="00D63ED1" w14:paraId="653D80AB" w14:textId="77777777" w:rsidTr="001D5DAE">
        <w:tc>
          <w:tcPr>
            <w:tcW w:w="9638" w:type="dxa"/>
            <w:shd w:val="clear" w:color="auto" w:fill="E2EFD9"/>
          </w:tcPr>
          <w:p w14:paraId="0D969A0E" w14:textId="20AB6E91" w:rsidR="002B16E1" w:rsidRPr="00D63ED1" w:rsidRDefault="002B16E1" w:rsidP="006D14EE">
            <w:pPr>
              <w:spacing w:line="360" w:lineRule="exact"/>
              <w:ind w:left="210" w:hangingChars="100" w:hanging="210"/>
              <w:rPr>
                <w:rFonts w:ascii="HG丸ｺﾞｼｯｸM-PRO" w:eastAsia="HG丸ｺﾞｼｯｸM-PRO" w:hAnsi="HG丸ｺﾞｼｯｸM-PRO" w:cs="Arial"/>
                <w:kern w:val="0"/>
              </w:rPr>
            </w:pPr>
            <w:r w:rsidRPr="00D63ED1">
              <w:rPr>
                <w:rFonts w:ascii="HG丸ｺﾞｼｯｸM-PRO" w:eastAsia="HG丸ｺﾞｼｯｸM-PRO" w:hAnsi="HG丸ｺﾞｼｯｸM-PRO" w:cs="Arial" w:hint="eastAsia"/>
              </w:rPr>
              <w:t>作成ガイド</w:t>
            </w:r>
            <w:r w:rsidR="00E51CCD" w:rsidRPr="00D63ED1">
              <w:rPr>
                <w:rFonts w:ascii="HG丸ｺﾞｼｯｸM-PRO" w:eastAsia="HG丸ｺﾞｼｯｸM-PRO" w:hAnsi="HG丸ｺﾞｼｯｸM-PRO" w:cs="Arial" w:hint="eastAsia"/>
              </w:rPr>
              <w:t>）</w:t>
            </w:r>
          </w:p>
          <w:p w14:paraId="24C19036" w14:textId="77777777" w:rsidR="003033B7" w:rsidRPr="00D63ED1" w:rsidRDefault="007E61A7" w:rsidP="00B669B7">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cs="Arial" w:hint="eastAsia"/>
              </w:rPr>
              <w:t>治験の要約は各セクションの作成ガイドを参考にして作成する。</w:t>
            </w:r>
          </w:p>
          <w:p w14:paraId="4773283D" w14:textId="77777777" w:rsidR="001D5DAE" w:rsidRPr="00D63ED1" w:rsidRDefault="001D5DAE" w:rsidP="00B669B7">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表紙にお問い合わせ先を記載する場合は、本セクションからお問い合わせ先を削除してもよい。</w:t>
            </w:r>
          </w:p>
          <w:p w14:paraId="66946041" w14:textId="1ABFF32E" w:rsidR="004A0A75" w:rsidRPr="00D63ED1" w:rsidRDefault="004A0A75" w:rsidP="004A0A75">
            <w:pPr>
              <w:pStyle w:val="11"/>
              <w:ind w:right="105"/>
              <w:rPr>
                <w:rFonts w:ascii="HG丸ｺﾞｼｯｸM-PRO" w:eastAsia="HG丸ｺﾞｼｯｸM-PRO" w:hAnsi="HG丸ｺﾞｼｯｸM-PRO"/>
              </w:rPr>
            </w:pPr>
            <w:proofErr w:type="spellStart"/>
            <w:r w:rsidRPr="00D63ED1">
              <w:rPr>
                <w:rFonts w:ascii="HG丸ｺﾞｼｯｸM-PRO" w:eastAsia="HG丸ｺﾞｼｯｸM-PRO" w:hAnsi="HG丸ｺﾞｼｯｸM-PRO" w:hint="eastAsia"/>
                <w:color w:val="000000"/>
              </w:rPr>
              <w:t>jRCT</w:t>
            </w:r>
            <w:proofErr w:type="spellEnd"/>
            <w:r w:rsidRPr="00D63ED1">
              <w:rPr>
                <w:rFonts w:ascii="HG丸ｺﾞｼｯｸM-PRO" w:eastAsia="HG丸ｺﾞｼｯｸM-PRO" w:hAnsi="HG丸ｺﾞｼｯｸM-PRO" w:hint="eastAsia"/>
                <w:color w:val="000000"/>
              </w:rPr>
              <w:t>や情報公開websiteが参照可能であれば、URLや二次元バーコードをセクションAに追加する。</w:t>
            </w:r>
          </w:p>
        </w:tc>
      </w:tr>
    </w:tbl>
    <w:p w14:paraId="55730E24" w14:textId="020E233E" w:rsidR="00D32B24" w:rsidRDefault="00D32B24" w:rsidP="006D14EE">
      <w:pPr>
        <w:widowControl/>
        <w:spacing w:line="360" w:lineRule="exact"/>
        <w:jc w:val="left"/>
        <w:rPr>
          <w:rFonts w:ascii="HG丸ｺﾞｼｯｸM-PRO" w:eastAsia="HG丸ｺﾞｼｯｸM-PRO" w:hAnsi="HG丸ｺﾞｼｯｸM-PRO" w:cs="Arial"/>
          <w:sz w:val="28"/>
          <w:szCs w:val="28"/>
        </w:rPr>
      </w:pPr>
      <w:bookmarkStart w:id="39" w:name="_Toc112073813"/>
      <w:bookmarkStart w:id="40" w:name="_Toc112080303"/>
      <w:r>
        <w:rPr>
          <w:rFonts w:ascii="HG丸ｺﾞｼｯｸM-PRO" w:eastAsia="HG丸ｺﾞｼｯｸM-PRO" w:hAnsi="HG丸ｺﾞｼｯｸM-PRO" w:cs="Arial" w:hint="eastAsia"/>
          <w:sz w:val="28"/>
          <w:szCs w:val="28"/>
        </w:rPr>
        <w:t xml:space="preserve">　　</w:t>
      </w:r>
    </w:p>
    <w:p w14:paraId="03F70857" w14:textId="0BCAA8A7" w:rsidR="00D32B24" w:rsidRPr="00D63ED1" w:rsidRDefault="00D32B24" w:rsidP="00D32B24">
      <w:pPr>
        <w:widowControl/>
        <w:jc w:val="left"/>
        <w:rPr>
          <w:rFonts w:ascii="HG丸ｺﾞｼｯｸM-PRO" w:eastAsia="HG丸ｺﾞｼｯｸM-PRO" w:hAnsi="HG丸ｺﾞｼｯｸM-PRO" w:cs="Arial"/>
          <w:sz w:val="28"/>
          <w:szCs w:val="28"/>
        </w:rPr>
      </w:pPr>
      <w:r>
        <w:rPr>
          <w:rFonts w:ascii="HG丸ｺﾞｼｯｸM-PRO" w:eastAsia="HG丸ｺﾞｼｯｸM-PRO" w:hAnsi="HG丸ｺﾞｼｯｸM-PRO" w:cs="Arial"/>
          <w:sz w:val="28"/>
          <w:szCs w:val="28"/>
        </w:rPr>
        <w:br w:type="page"/>
      </w:r>
    </w:p>
    <w:p w14:paraId="5C68FEFD" w14:textId="39F26E65" w:rsidR="009C0A9A" w:rsidRPr="00D63ED1" w:rsidRDefault="00D32B24" w:rsidP="00C31C5A">
      <w:pPr>
        <w:pStyle w:val="10"/>
        <w:spacing w:after="180" w:line="400" w:lineRule="exact"/>
        <w:rPr>
          <w:rFonts w:ascii="HG丸ｺﾞｼｯｸM-PRO" w:eastAsia="HG丸ｺﾞｼｯｸM-PRO" w:hAnsi="HG丸ｺﾞｼｯｸM-PRO"/>
          <w:b w:val="0"/>
        </w:rPr>
      </w:pPr>
      <w:bookmarkStart w:id="41" w:name="_Toc128732614"/>
      <w:bookmarkStart w:id="42" w:name="_Toc168480292"/>
      <w:r w:rsidRPr="00D63ED1">
        <w:rPr>
          <w:rFonts w:ascii="HG丸ｺﾞｼｯｸM-PRO" w:eastAsia="HG丸ｺﾞｼｯｸM-PRO" w:hAnsi="HG丸ｺﾞｼｯｸM-PRO" w:hint="eastAsia"/>
        </w:rPr>
        <w:lastRenderedPageBreak/>
        <w:t>治験の参加について</w:t>
      </w:r>
      <w:bookmarkEnd w:id="39"/>
      <w:bookmarkEnd w:id="40"/>
      <w:bookmarkEnd w:id="41"/>
      <w:bookmarkEnd w:id="42"/>
    </w:p>
    <w:p w14:paraId="059B4CFF" w14:textId="4D98DFF4" w:rsidR="008E3AC3" w:rsidRPr="00D63ED1" w:rsidRDefault="006E4170" w:rsidP="00C31C5A">
      <w:pPr>
        <w:pStyle w:val="20"/>
        <w:spacing w:after="180" w:line="400" w:lineRule="exact"/>
        <w:rPr>
          <w:rFonts w:ascii="HG丸ｺﾞｼｯｸM-PRO" w:eastAsia="HG丸ｺﾞｼｯｸM-PRO" w:hAnsi="HG丸ｺﾞｼｯｸM-PRO"/>
        </w:rPr>
      </w:pPr>
      <w:bookmarkStart w:id="43" w:name="_Toc112073814"/>
      <w:bookmarkStart w:id="44" w:name="_Toc112080304"/>
      <w:bookmarkStart w:id="45" w:name="_Toc128732615"/>
      <w:bookmarkStart w:id="46" w:name="_Ref161150370"/>
      <w:bookmarkStart w:id="47" w:name="_Ref161150438"/>
      <w:bookmarkStart w:id="48" w:name="_Ref161152512"/>
      <w:bookmarkStart w:id="49" w:name="_Ref161152564"/>
      <w:bookmarkStart w:id="50" w:name="_Ref161153983"/>
      <w:bookmarkStart w:id="51" w:name="_Ref161154035"/>
      <w:bookmarkStart w:id="52" w:name="_Toc168480293"/>
      <w:r w:rsidRPr="00D63ED1">
        <w:rPr>
          <w:rFonts w:ascii="HG丸ｺﾞｼｯｸM-PRO" w:eastAsia="HG丸ｺﾞｼｯｸM-PRO" w:hAnsi="HG丸ｺﾞｼｯｸM-PRO"/>
        </w:rPr>
        <w:t>治験（ちけん）とは</w:t>
      </w:r>
      <w:bookmarkEnd w:id="43"/>
      <w:bookmarkEnd w:id="44"/>
      <w:bookmarkEnd w:id="45"/>
      <w:bookmarkEnd w:id="46"/>
      <w:bookmarkEnd w:id="47"/>
      <w:bookmarkEnd w:id="48"/>
      <w:bookmarkEnd w:id="49"/>
      <w:bookmarkEnd w:id="50"/>
      <w:bookmarkEnd w:id="51"/>
      <w:bookmarkEnd w:id="52"/>
    </w:p>
    <w:p w14:paraId="31E5860A" w14:textId="62CFB2A2" w:rsidR="000867C4" w:rsidRPr="00D63ED1" w:rsidRDefault="009177F5"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私たちは、ケガ</w:t>
      </w:r>
      <w:r w:rsidR="00F306A3" w:rsidRPr="00D63ED1">
        <w:rPr>
          <w:rFonts w:ascii="HG丸ｺﾞｼｯｸM-PRO" w:eastAsia="HG丸ｺﾞｼｯｸM-PRO" w:hAnsi="HG丸ｺﾞｼｯｸM-PRO" w:hint="eastAsia"/>
        </w:rPr>
        <w:t>をしたとき</w:t>
      </w:r>
      <w:r w:rsidRPr="00D63ED1">
        <w:rPr>
          <w:rFonts w:ascii="HG丸ｺﾞｼｯｸM-PRO" w:eastAsia="HG丸ｺﾞｼｯｸM-PRO" w:hAnsi="HG丸ｺﾞｼｯｸM-PRO"/>
        </w:rPr>
        <w:t>や病気になったときに</w:t>
      </w:r>
      <w:r w:rsidR="001F6D36" w:rsidRPr="00D63ED1">
        <w:rPr>
          <w:rFonts w:ascii="HG丸ｺﾞｼｯｸM-PRO" w:eastAsia="HG丸ｺﾞｼｯｸM-PRO" w:hAnsi="HG丸ｺﾞｼｯｸM-PRO" w:hint="eastAsia"/>
        </w:rPr>
        <w:t>くすり</w:t>
      </w:r>
      <w:r w:rsidR="00B014B3" w:rsidRPr="00D63ED1">
        <w:rPr>
          <w:rFonts w:ascii="HG丸ｺﾞｼｯｸM-PRO" w:eastAsia="HG丸ｺﾞｼｯｸM-PRO" w:hAnsi="HG丸ｺﾞｼｯｸM-PRO"/>
        </w:rPr>
        <w:t>を服用する</w:t>
      </w:r>
      <w:r w:rsidR="00B646C8" w:rsidRPr="00D63ED1">
        <w:rPr>
          <w:rFonts w:ascii="HG丸ｺﾞｼｯｸM-PRO" w:eastAsia="HG丸ｺﾞｼｯｸM-PRO" w:hAnsi="HG丸ｺﾞｼｯｸM-PRO"/>
        </w:rPr>
        <w:t>など</w:t>
      </w:r>
      <w:r w:rsidR="00B014B3" w:rsidRPr="00D63ED1">
        <w:rPr>
          <w:rFonts w:ascii="HG丸ｺﾞｼｯｸM-PRO" w:eastAsia="HG丸ｺﾞｼｯｸM-PRO" w:hAnsi="HG丸ｺﾞｼｯｸM-PRO"/>
        </w:rPr>
        <w:t>の</w:t>
      </w:r>
      <w:r w:rsidR="002E0562" w:rsidRPr="00D63ED1">
        <w:rPr>
          <w:rFonts w:ascii="HG丸ｺﾞｼｯｸM-PRO" w:eastAsia="HG丸ｺﾞｼｯｸM-PRO" w:hAnsi="HG丸ｺﾞｼｯｸM-PRO"/>
        </w:rPr>
        <w:t>治療</w:t>
      </w:r>
      <w:r w:rsidR="00FE2D61" w:rsidRPr="00D63ED1">
        <w:rPr>
          <w:rFonts w:ascii="HG丸ｺﾞｼｯｸM-PRO" w:eastAsia="HG丸ｺﾞｼｯｸM-PRO" w:hAnsi="HG丸ｺﾞｼｯｸM-PRO"/>
        </w:rPr>
        <w:t>を</w:t>
      </w:r>
      <w:r w:rsidR="00B65CD1" w:rsidRPr="00D63ED1">
        <w:rPr>
          <w:rFonts w:ascii="HG丸ｺﾞｼｯｸM-PRO" w:eastAsia="HG丸ｺﾞｼｯｸM-PRO" w:hAnsi="HG丸ｺﾞｼｯｸM-PRO"/>
        </w:rPr>
        <w:t>受けて</w:t>
      </w:r>
      <w:r w:rsidR="008E3AC3" w:rsidRPr="00D63ED1">
        <w:rPr>
          <w:rFonts w:ascii="HG丸ｺﾞｼｯｸM-PRO" w:eastAsia="HG丸ｺﾞｼｯｸM-PRO" w:hAnsi="HG丸ｺﾞｼｯｸM-PRO"/>
        </w:rPr>
        <w:t>い</w:t>
      </w:r>
      <w:r w:rsidR="002E0562" w:rsidRPr="00D63ED1">
        <w:rPr>
          <w:rFonts w:ascii="HG丸ｺﾞｼｯｸM-PRO" w:eastAsia="HG丸ｺﾞｼｯｸM-PRO" w:hAnsi="HG丸ｺﾞｼｯｸM-PRO"/>
        </w:rPr>
        <w:t>ます。</w:t>
      </w:r>
      <w:r w:rsidRPr="00D63ED1">
        <w:rPr>
          <w:rFonts w:ascii="HG丸ｺﾞｼｯｸM-PRO" w:eastAsia="HG丸ｺﾞｼｯｸM-PRO" w:hAnsi="HG丸ｺﾞｼｯｸM-PRO"/>
        </w:rPr>
        <w:t>この</w:t>
      </w:r>
      <w:r w:rsidR="00DB3AB5" w:rsidRPr="00D63ED1">
        <w:rPr>
          <w:rFonts w:ascii="HG丸ｺﾞｼｯｸM-PRO" w:eastAsia="HG丸ｺﾞｼｯｸM-PRO" w:hAnsi="HG丸ｺﾞｼｯｸM-PRO"/>
        </w:rPr>
        <w:t>「</w:t>
      </w:r>
      <w:r w:rsidR="001F6D36" w:rsidRPr="00D63ED1">
        <w:rPr>
          <w:rFonts w:ascii="HG丸ｺﾞｼｯｸM-PRO" w:eastAsia="HG丸ｺﾞｼｯｸM-PRO" w:hAnsi="HG丸ｺﾞｼｯｸM-PRO" w:hint="eastAsia"/>
        </w:rPr>
        <w:t>くすり</w:t>
      </w:r>
      <w:r w:rsidR="00DB3AB5" w:rsidRPr="00D63ED1">
        <w:rPr>
          <w:rFonts w:ascii="HG丸ｺﾞｼｯｸM-PRO" w:eastAsia="HG丸ｺﾞｼｯｸM-PRO" w:hAnsi="HG丸ｺﾞｼｯｸM-PRO"/>
        </w:rPr>
        <w:t>」</w:t>
      </w:r>
      <w:r w:rsidR="003A0F74" w:rsidRPr="00D63ED1">
        <w:rPr>
          <w:rFonts w:ascii="HG丸ｺﾞｼｯｸM-PRO" w:eastAsia="HG丸ｺﾞｼｯｸM-PRO" w:hAnsi="HG丸ｺﾞｼｯｸM-PRO"/>
        </w:rPr>
        <w:t>が世の中に出るためには、最初に</w:t>
      </w:r>
      <w:r w:rsidR="00DB3AB5" w:rsidRPr="00D63ED1">
        <w:rPr>
          <w:rFonts w:ascii="HG丸ｺﾞｼｯｸM-PRO" w:eastAsia="HG丸ｺﾞｼｯｸM-PRO" w:hAnsi="HG丸ｺﾞｼｯｸM-PRO"/>
        </w:rPr>
        <w:t>「</w:t>
      </w:r>
      <w:r w:rsidR="001F6D36" w:rsidRPr="00D63ED1">
        <w:rPr>
          <w:rFonts w:ascii="HG丸ｺﾞｼｯｸM-PRO" w:eastAsia="HG丸ｺﾞｼｯｸM-PRO" w:hAnsi="HG丸ｺﾞｼｯｸM-PRO" w:hint="eastAsia"/>
        </w:rPr>
        <w:t>くすり</w:t>
      </w:r>
      <w:r w:rsidR="00100746" w:rsidRPr="00D63ED1">
        <w:rPr>
          <w:rFonts w:ascii="HG丸ｺﾞｼｯｸM-PRO" w:eastAsia="HG丸ｺﾞｼｯｸM-PRO" w:hAnsi="HG丸ｺﾞｼｯｸM-PRO"/>
        </w:rPr>
        <w:t>の候補</w:t>
      </w:r>
      <w:r w:rsidR="00DB3AB5" w:rsidRPr="00D63ED1">
        <w:rPr>
          <w:rFonts w:ascii="HG丸ｺﾞｼｯｸM-PRO" w:eastAsia="HG丸ｺﾞｼｯｸM-PRO" w:hAnsi="HG丸ｺﾞｼｯｸM-PRO"/>
        </w:rPr>
        <w:t>」</w:t>
      </w:r>
      <w:r w:rsidR="002E0562" w:rsidRPr="00D63ED1">
        <w:rPr>
          <w:rFonts w:ascii="HG丸ｺﾞｼｯｸM-PRO" w:eastAsia="HG丸ｺﾞｼｯｸM-PRO" w:hAnsi="HG丸ｺﾞｼｯｸM-PRO"/>
        </w:rPr>
        <w:t>となる化合物の性質を調べ、動物でどのような作用があるか</w:t>
      </w:r>
      <w:r w:rsidR="00135F96" w:rsidRPr="00D63ED1">
        <w:rPr>
          <w:rFonts w:ascii="HG丸ｺﾞｼｯｸM-PRO" w:eastAsia="HG丸ｺﾞｼｯｸM-PRO" w:hAnsi="HG丸ｺﾞｼｯｸM-PRO"/>
        </w:rPr>
        <w:t>など</w:t>
      </w:r>
      <w:r w:rsidR="002E0562" w:rsidRPr="00D63ED1">
        <w:rPr>
          <w:rFonts w:ascii="HG丸ｺﾞｼｯｸM-PRO" w:eastAsia="HG丸ｺﾞｼｯｸM-PRO" w:hAnsi="HG丸ｺﾞｼｯｸM-PRO"/>
        </w:rPr>
        <w:t>を調べます。そして最終的には、健康な人や</w:t>
      </w:r>
      <w:r w:rsidR="00F20E82" w:rsidRPr="00D63ED1">
        <w:rPr>
          <w:rFonts w:ascii="HG丸ｺﾞｼｯｸM-PRO" w:eastAsia="HG丸ｺﾞｼｯｸM-PRO" w:hAnsi="HG丸ｺﾞｼｯｸM-PRO"/>
        </w:rPr>
        <w:t>患者さ</w:t>
      </w:r>
      <w:r w:rsidR="00014DE6" w:rsidRPr="00D63ED1">
        <w:rPr>
          <w:rFonts w:ascii="HG丸ｺﾞｼｯｸM-PRO" w:eastAsia="HG丸ｺﾞｼｯｸM-PRO" w:hAnsi="HG丸ｺﾞｼｯｸM-PRO"/>
        </w:rPr>
        <w:t>ん</w:t>
      </w:r>
      <w:r w:rsidR="002E0562" w:rsidRPr="00D63ED1">
        <w:rPr>
          <w:rFonts w:ascii="HG丸ｺﾞｼｯｸM-PRO" w:eastAsia="HG丸ｺﾞｼｯｸM-PRO" w:hAnsi="HG丸ｺﾞｼｯｸM-PRO"/>
        </w:rPr>
        <w:t>の協力を</w:t>
      </w:r>
      <w:r w:rsidR="00A1614D" w:rsidRPr="00D63ED1">
        <w:rPr>
          <w:rFonts w:ascii="HG丸ｺﾞｼｯｸM-PRO" w:eastAsia="HG丸ｺﾞｼｯｸM-PRO" w:hAnsi="HG丸ｺﾞｼｯｸM-PRO"/>
        </w:rPr>
        <w:t>得て、人の病気の治療に役立つかどうかを確かめる必要があります。</w:t>
      </w:r>
    </w:p>
    <w:p w14:paraId="5504EE21" w14:textId="77777777" w:rsidR="00742B32" w:rsidRPr="00D63ED1" w:rsidRDefault="00742B32" w:rsidP="00C31C5A">
      <w:pPr>
        <w:pStyle w:val="a1"/>
        <w:spacing w:line="400" w:lineRule="exact"/>
        <w:ind w:firstLine="240"/>
        <w:rPr>
          <w:rFonts w:ascii="HG丸ｺﾞｼｯｸM-PRO" w:eastAsia="HG丸ｺﾞｼｯｸM-PRO" w:hAnsi="HG丸ｺﾞｼｯｸM-PRO"/>
        </w:rPr>
      </w:pPr>
    </w:p>
    <w:p w14:paraId="4D53F856" w14:textId="49879601" w:rsidR="00C90484" w:rsidRPr="00D63ED1" w:rsidRDefault="002E056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このように、健康な人や</w:t>
      </w:r>
      <w:r w:rsidR="00014DE6" w:rsidRPr="00D63ED1">
        <w:rPr>
          <w:rFonts w:ascii="HG丸ｺﾞｼｯｸM-PRO" w:eastAsia="HG丸ｺﾞｼｯｸM-PRO" w:hAnsi="HG丸ｺﾞｼｯｸM-PRO"/>
        </w:rPr>
        <w:t>患者さん</w:t>
      </w:r>
      <w:r w:rsidRPr="00D63ED1">
        <w:rPr>
          <w:rFonts w:ascii="HG丸ｺﾞｼｯｸM-PRO" w:eastAsia="HG丸ｺﾞｼｯｸM-PRO" w:hAnsi="HG丸ｺﾞｼｯｸM-PRO"/>
        </w:rPr>
        <w:t>に</w:t>
      </w:r>
      <w:r w:rsidR="004353D6" w:rsidRPr="00D63ED1">
        <w:rPr>
          <w:rFonts w:ascii="HG丸ｺﾞｼｯｸM-PRO" w:eastAsia="HG丸ｺﾞｼｯｸM-PRO" w:hAnsi="HG丸ｺﾞｼｯｸM-PRO"/>
        </w:rPr>
        <w:t>「</w:t>
      </w:r>
      <w:r w:rsidR="001F6D36" w:rsidRPr="00D63ED1">
        <w:rPr>
          <w:rFonts w:ascii="HG丸ｺﾞｼｯｸM-PRO" w:eastAsia="HG丸ｺﾞｼｯｸM-PRO" w:hAnsi="HG丸ｺﾞｼｯｸM-PRO" w:hint="eastAsia"/>
        </w:rPr>
        <w:t>くすり</w:t>
      </w:r>
      <w:r w:rsidR="004353D6" w:rsidRPr="00D63ED1">
        <w:rPr>
          <w:rFonts w:ascii="HG丸ｺﾞｼｯｸM-PRO" w:eastAsia="HG丸ｺﾞｼｯｸM-PRO" w:hAnsi="HG丸ｺﾞｼｯｸM-PRO"/>
        </w:rPr>
        <w:t>の候補」を</w:t>
      </w:r>
      <w:r w:rsidRPr="00D63ED1">
        <w:rPr>
          <w:rFonts w:ascii="HG丸ｺﾞｼｯｸM-PRO" w:eastAsia="HG丸ｺﾞｼｯｸM-PRO" w:hAnsi="HG丸ｺﾞｼｯｸM-PRO"/>
        </w:rPr>
        <w:t>実際に使っていただいて、</w:t>
      </w:r>
      <w:r w:rsidR="00A1614D" w:rsidRPr="00D63ED1">
        <w:rPr>
          <w:rFonts w:ascii="HG丸ｺﾞｼｯｸM-PRO" w:eastAsia="HG丸ｺﾞｼｯｸM-PRO" w:hAnsi="HG丸ｺﾞｼｯｸM-PRO"/>
        </w:rPr>
        <w:t>人で</w:t>
      </w:r>
      <w:r w:rsidR="00A240DF" w:rsidRPr="00D63ED1">
        <w:rPr>
          <w:rFonts w:ascii="HG丸ｺﾞｼｯｸM-PRO" w:eastAsia="HG丸ｺﾞｼｯｸM-PRO" w:hAnsi="HG丸ｺﾞｼｯｸM-PRO"/>
        </w:rPr>
        <w:t>の</w:t>
      </w:r>
      <w:r w:rsidR="008C05E9" w:rsidRPr="00D63ED1">
        <w:rPr>
          <w:rFonts w:ascii="HG丸ｺﾞｼｯｸM-PRO" w:eastAsia="HG丸ｺﾞｼｯｸM-PRO" w:hAnsi="HG丸ｺﾞｼｯｸM-PRO"/>
        </w:rPr>
        <w:t>効果</w:t>
      </w:r>
      <w:r w:rsidR="00A1614D" w:rsidRPr="00D63ED1">
        <w:rPr>
          <w:rFonts w:ascii="HG丸ｺﾞｼｯｸM-PRO" w:eastAsia="HG丸ｺﾞｼｯｸM-PRO" w:hAnsi="HG丸ｺﾞｼｯｸM-PRO"/>
        </w:rPr>
        <w:t>（有</w:t>
      </w:r>
      <w:r w:rsidR="00100746" w:rsidRPr="00D63ED1">
        <w:rPr>
          <w:rFonts w:ascii="HG丸ｺﾞｼｯｸM-PRO" w:eastAsia="HG丸ｺﾞｼｯｸM-PRO" w:hAnsi="HG丸ｺﾞｼｯｸM-PRO"/>
        </w:rPr>
        <w:t>効性）や副作用</w:t>
      </w:r>
      <w:r w:rsidR="00A01A78" w:rsidRPr="00D63ED1">
        <w:rPr>
          <w:rFonts w:ascii="HG丸ｺﾞｼｯｸM-PRO" w:eastAsia="HG丸ｺﾞｼｯｸM-PRO" w:hAnsi="HG丸ｺﾞｼｯｸM-PRO" w:hint="eastAsia"/>
          <w:vertAlign w:val="superscript"/>
        </w:rPr>
        <w:t>＊</w:t>
      </w:r>
      <w:r w:rsidR="00100746" w:rsidRPr="00D63ED1">
        <w:rPr>
          <w:rFonts w:ascii="HG丸ｺﾞｼｯｸM-PRO" w:eastAsia="HG丸ｺﾞｼｯｸM-PRO" w:hAnsi="HG丸ｺﾞｼｯｸM-PRO"/>
        </w:rPr>
        <w:t>（安全性）について調べ、国（厚生労働省）から</w:t>
      </w:r>
      <w:r w:rsidR="00DB3AB5" w:rsidRPr="00D63ED1">
        <w:rPr>
          <w:rFonts w:ascii="HG丸ｺﾞｼｯｸM-PRO" w:eastAsia="HG丸ｺﾞｼｯｸM-PRO" w:hAnsi="HG丸ｺﾞｼｯｸM-PRO"/>
        </w:rPr>
        <w:t>「</w:t>
      </w:r>
      <w:r w:rsidR="001F6D36" w:rsidRPr="00D63ED1">
        <w:rPr>
          <w:rFonts w:ascii="HG丸ｺﾞｼｯｸM-PRO" w:eastAsia="HG丸ｺﾞｼｯｸM-PRO" w:hAnsi="HG丸ｺﾞｼｯｸM-PRO" w:hint="eastAsia"/>
        </w:rPr>
        <w:t>くすり</w:t>
      </w:r>
      <w:r w:rsidR="00DB3AB5" w:rsidRPr="00D63ED1">
        <w:rPr>
          <w:rFonts w:ascii="HG丸ｺﾞｼｯｸM-PRO" w:eastAsia="HG丸ｺﾞｼｯｸM-PRO" w:hAnsi="HG丸ｺﾞｼｯｸM-PRO"/>
        </w:rPr>
        <w:t>」</w:t>
      </w:r>
      <w:r w:rsidR="00A1614D" w:rsidRPr="00D63ED1">
        <w:rPr>
          <w:rFonts w:ascii="HG丸ｺﾞｼｯｸM-PRO" w:eastAsia="HG丸ｺﾞｼｯｸM-PRO" w:hAnsi="HG丸ｺﾞｼｯｸM-PRO"/>
        </w:rPr>
        <w:t>として承認を受けるために行う</w:t>
      </w:r>
      <w:r w:rsidR="008C05E9" w:rsidRPr="00D63ED1">
        <w:rPr>
          <w:rFonts w:ascii="HG丸ｺﾞｼｯｸM-PRO" w:eastAsia="HG丸ｺﾞｼｯｸM-PRO" w:hAnsi="HG丸ｺﾞｼｯｸM-PRO"/>
        </w:rPr>
        <w:t>臨床</w:t>
      </w:r>
      <w:r w:rsidR="00A1614D" w:rsidRPr="00D63ED1">
        <w:rPr>
          <w:rFonts w:ascii="HG丸ｺﾞｼｯｸM-PRO" w:eastAsia="HG丸ｺﾞｼｯｸM-PRO" w:hAnsi="HG丸ｺﾞｼｯｸM-PRO"/>
        </w:rPr>
        <w:t>試験のことを</w:t>
      </w:r>
      <w:r w:rsidR="00DB3AB5" w:rsidRPr="00D63ED1">
        <w:rPr>
          <w:rFonts w:ascii="HG丸ｺﾞｼｯｸM-PRO" w:eastAsia="HG丸ｺﾞｼｯｸM-PRO" w:hAnsi="HG丸ｺﾞｼｯｸM-PRO"/>
        </w:rPr>
        <w:t>「治験」</w:t>
      </w:r>
      <w:r w:rsidR="00A1614D" w:rsidRPr="00D63ED1">
        <w:rPr>
          <w:rFonts w:ascii="HG丸ｺﾞｼｯｸM-PRO" w:eastAsia="HG丸ｺﾞｼｯｸM-PRO" w:hAnsi="HG丸ｺﾞｼｯｸM-PRO"/>
        </w:rPr>
        <w:t>といい</w:t>
      </w:r>
      <w:r w:rsidR="00100746" w:rsidRPr="00D63ED1">
        <w:rPr>
          <w:rFonts w:ascii="HG丸ｺﾞｼｯｸM-PRO" w:eastAsia="HG丸ｺﾞｼｯｸM-PRO" w:hAnsi="HG丸ｺﾞｼｯｸM-PRO"/>
        </w:rPr>
        <w:t>、治験で使われる</w:t>
      </w:r>
      <w:r w:rsidR="00DB3AB5" w:rsidRPr="00D63ED1">
        <w:rPr>
          <w:rFonts w:ascii="HG丸ｺﾞｼｯｸM-PRO" w:eastAsia="HG丸ｺﾞｼｯｸM-PRO" w:hAnsi="HG丸ｺﾞｼｯｸM-PRO"/>
        </w:rPr>
        <w:t>「</w:t>
      </w:r>
      <w:r w:rsidR="001F6D36" w:rsidRPr="00D63ED1">
        <w:rPr>
          <w:rFonts w:ascii="HG丸ｺﾞｼｯｸM-PRO" w:eastAsia="HG丸ｺﾞｼｯｸM-PRO" w:hAnsi="HG丸ｺﾞｼｯｸM-PRO" w:hint="eastAsia"/>
        </w:rPr>
        <w:t>くすり</w:t>
      </w:r>
      <w:r w:rsidR="00B646C8" w:rsidRPr="00D63ED1">
        <w:rPr>
          <w:rFonts w:ascii="HG丸ｺﾞｼｯｸM-PRO" w:eastAsia="HG丸ｺﾞｼｯｸM-PRO" w:hAnsi="HG丸ｺﾞｼｯｸM-PRO"/>
        </w:rPr>
        <w:t>の候補</w:t>
      </w:r>
      <w:r w:rsidR="00DB3AB5" w:rsidRPr="00D63ED1">
        <w:rPr>
          <w:rFonts w:ascii="HG丸ｺﾞｼｯｸM-PRO" w:eastAsia="HG丸ｺﾞｼｯｸM-PRO" w:hAnsi="HG丸ｺﾞｼｯｸM-PRO"/>
        </w:rPr>
        <w:t>」</w:t>
      </w:r>
      <w:r w:rsidR="000867C4" w:rsidRPr="00D63ED1">
        <w:rPr>
          <w:rFonts w:ascii="HG丸ｺﾞｼｯｸM-PRO" w:eastAsia="HG丸ｺﾞｼｯｸM-PRO" w:hAnsi="HG丸ｺﾞｼｯｸM-PRO"/>
        </w:rPr>
        <w:t>を</w:t>
      </w:r>
      <w:r w:rsidR="00DB3AB5" w:rsidRPr="00D63ED1">
        <w:rPr>
          <w:rFonts w:ascii="HG丸ｺﾞｼｯｸM-PRO" w:eastAsia="HG丸ｺﾞｼｯｸM-PRO" w:hAnsi="HG丸ｺﾞｼｯｸM-PRO"/>
        </w:rPr>
        <w:t>「治験薬」</w:t>
      </w:r>
      <w:r w:rsidR="000867C4" w:rsidRPr="00D63ED1">
        <w:rPr>
          <w:rFonts w:ascii="HG丸ｺﾞｼｯｸM-PRO" w:eastAsia="HG丸ｺﾞｼｯｸM-PRO" w:hAnsi="HG丸ｺﾞｼｯｸM-PRO"/>
        </w:rPr>
        <w:t>といい</w:t>
      </w:r>
      <w:r w:rsidR="00A1614D" w:rsidRPr="00D63ED1">
        <w:rPr>
          <w:rFonts w:ascii="HG丸ｺﾞｼｯｸM-PRO" w:eastAsia="HG丸ｺﾞｼｯｸM-PRO" w:hAnsi="HG丸ｺﾞｼｯｸM-PRO"/>
        </w:rPr>
        <w:t>ます。</w:t>
      </w:r>
      <w:r w:rsidR="00DB2704" w:rsidRPr="00D63ED1">
        <w:rPr>
          <w:rFonts w:ascii="HG丸ｺﾞｼｯｸM-PRO" w:eastAsia="HG丸ｺﾞｼｯｸM-PRO" w:hAnsi="HG丸ｺﾞｼｯｸM-PRO" w:hint="eastAsia"/>
        </w:rPr>
        <w:t>治験は通常の医療とは異なり、研究的な側面があるため、細心の注意を払いながら進めます。</w:t>
      </w:r>
    </w:p>
    <w:p w14:paraId="7192822C" w14:textId="77777777" w:rsidR="00742B32" w:rsidRPr="00D63ED1" w:rsidRDefault="00742B32" w:rsidP="00C31C5A">
      <w:pPr>
        <w:pStyle w:val="a1"/>
        <w:spacing w:line="400" w:lineRule="exact"/>
        <w:ind w:firstLine="240"/>
        <w:rPr>
          <w:rFonts w:ascii="HG丸ｺﾞｼｯｸM-PRO" w:eastAsia="HG丸ｺﾞｼｯｸM-PRO" w:hAnsi="HG丸ｺﾞｼｯｸM-PRO"/>
        </w:rPr>
      </w:pPr>
    </w:p>
    <w:p w14:paraId="296AD8C1" w14:textId="3D2CA2A0" w:rsidR="008C12EA" w:rsidRPr="00D63ED1" w:rsidRDefault="008C12EA"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また、</w:t>
      </w:r>
      <w:r w:rsidR="00120766" w:rsidRPr="00D63ED1">
        <w:rPr>
          <w:rFonts w:ascii="HG丸ｺﾞｼｯｸM-PRO" w:eastAsia="HG丸ｺﾞｼｯｸM-PRO" w:hAnsi="HG丸ｺﾞｼｯｸM-PRO"/>
        </w:rPr>
        <w:t>治験への参加は</w:t>
      </w:r>
      <w:r w:rsidR="008E3AC3" w:rsidRPr="00D63ED1">
        <w:rPr>
          <w:rFonts w:ascii="HG丸ｺﾞｼｯｸM-PRO" w:eastAsia="HG丸ｺﾞｼｯｸM-PRO" w:hAnsi="HG丸ｺﾞｼｯｸM-PRO"/>
        </w:rPr>
        <w:t>、参加する方</w:t>
      </w:r>
      <w:r w:rsidR="002E0562" w:rsidRPr="00D63ED1">
        <w:rPr>
          <w:rFonts w:ascii="HG丸ｺﾞｼｯｸM-PRO" w:eastAsia="HG丸ｺﾞｼｯｸM-PRO" w:hAnsi="HG丸ｺﾞｼｯｸM-PRO"/>
        </w:rPr>
        <w:t>の</w:t>
      </w:r>
      <w:r w:rsidR="00DB3AB5" w:rsidRPr="00D63ED1">
        <w:rPr>
          <w:rFonts w:ascii="HG丸ｺﾞｼｯｸM-PRO" w:eastAsia="HG丸ｺﾞｼｯｸM-PRO" w:hAnsi="HG丸ｺﾞｼｯｸM-PRO"/>
        </w:rPr>
        <w:t>自由意思</w:t>
      </w:r>
      <w:r w:rsidR="002E0562" w:rsidRPr="00D63ED1">
        <w:rPr>
          <w:rFonts w:ascii="HG丸ｺﾞｼｯｸM-PRO" w:eastAsia="HG丸ｺﾞｼｯｸM-PRO" w:hAnsi="HG丸ｺﾞｼｯｸM-PRO"/>
        </w:rPr>
        <w:t>に基づいて</w:t>
      </w:r>
      <w:r w:rsidR="00B24F72" w:rsidRPr="00D63ED1">
        <w:rPr>
          <w:rFonts w:ascii="HG丸ｺﾞｼｯｸM-PRO" w:eastAsia="HG丸ｺﾞｼｯｸM-PRO" w:hAnsi="HG丸ｺﾞｼｯｸM-PRO" w:hint="eastAsia"/>
        </w:rPr>
        <w:t>行われ</w:t>
      </w:r>
      <w:r w:rsidR="00196031" w:rsidRPr="00D63ED1">
        <w:rPr>
          <w:rFonts w:ascii="HG丸ｺﾞｼｯｸM-PRO" w:eastAsia="HG丸ｺﾞｼｯｸM-PRO" w:hAnsi="HG丸ｺﾞｼｯｸM-PRO"/>
        </w:rPr>
        <w:t>、</w:t>
      </w:r>
      <w:r w:rsidR="002E0562" w:rsidRPr="00D63ED1">
        <w:rPr>
          <w:rFonts w:ascii="HG丸ｺﾞｼｯｸM-PRO" w:eastAsia="HG丸ｺﾞｼｯｸM-PRO" w:hAnsi="HG丸ｺﾞｼｯｸM-PRO"/>
        </w:rPr>
        <w:t>権</w:t>
      </w:r>
      <w:r w:rsidR="004474E3" w:rsidRPr="00D63ED1">
        <w:rPr>
          <w:rFonts w:ascii="HG丸ｺﾞｼｯｸM-PRO" w:eastAsia="HG丸ｺﾞｼｯｸM-PRO" w:hAnsi="HG丸ｺﾞｼｯｸM-PRO" w:hint="eastAsia"/>
        </w:rPr>
        <w:t>利</w:t>
      </w:r>
      <w:r w:rsidR="002E0562" w:rsidRPr="00D63ED1">
        <w:rPr>
          <w:rFonts w:ascii="HG丸ｺﾞｼｯｸM-PRO" w:eastAsia="HG丸ｺﾞｼｯｸM-PRO" w:hAnsi="HG丸ｺﾞｼｯｸM-PRO"/>
        </w:rPr>
        <w:t>と安全が最大限に守られなければなりません。そのため、治験は厚生労働省が定めた基準（医薬品の臨床試験の実施の基準</w:t>
      </w:r>
      <w:r w:rsidR="00243404" w:rsidRPr="003263F8">
        <w:rPr>
          <w:rFonts w:ascii="HG丸ｺﾞｼｯｸM-PRO" w:eastAsia="HG丸ｺﾞｼｯｸM-PRO" w:hAnsi="HG丸ｺﾞｼｯｸM-PRO"/>
          <w:highlight w:val="cyan"/>
        </w:rPr>
        <w:t>［</w:t>
      </w:r>
      <w:r w:rsidR="00A321DA">
        <w:rPr>
          <w:rFonts w:ascii="HG丸ｺﾞｼｯｸM-PRO" w:eastAsia="HG丸ｺﾞｼｯｸM-PRO" w:hAnsi="HG丸ｺﾞｼｯｸM-PRO"/>
          <w:highlight w:val="cyan"/>
        </w:rPr>
        <w:ruby>
          <w:rubyPr>
            <w:rubyAlign w:val="distributeSpace"/>
            <w:hps w:val="10"/>
            <w:hpsRaise w:val="24"/>
            <w:hpsBaseText w:val="24"/>
            <w:lid w:val="ja-JP"/>
          </w:rubyPr>
          <w:rt>
            <w:r w:rsidR="00A321DA" w:rsidRPr="00A321DA">
              <w:rPr>
                <w:rFonts w:ascii="HG丸ｺﾞｼｯｸM-PRO" w:eastAsia="HG丸ｺﾞｼｯｸM-PRO" w:hAnsi="HG丸ｺﾞｼｯｸM-PRO"/>
                <w:sz w:val="10"/>
                <w:highlight w:val="cyan"/>
              </w:rPr>
              <w:t>ジーシーピー</w:t>
            </w:r>
          </w:rt>
          <w:rubyBase>
            <w:r w:rsidR="00A321DA">
              <w:rPr>
                <w:rFonts w:ascii="HG丸ｺﾞｼｯｸM-PRO" w:eastAsia="HG丸ｺﾞｼｯｸM-PRO" w:hAnsi="HG丸ｺﾞｼｯｸM-PRO"/>
                <w:highlight w:val="cyan"/>
              </w:rPr>
              <w:t>GCP</w:t>
            </w:r>
          </w:rubyBase>
        </w:ruby>
      </w:r>
      <w:r w:rsidR="00A321DA" w:rsidRPr="003263F8">
        <w:rPr>
          <w:rFonts w:ascii="HG丸ｺﾞｼｯｸM-PRO" w:eastAsia="HG丸ｺﾞｼｯｸM-PRO" w:hAnsi="HG丸ｺﾞｼｯｸM-PRO"/>
          <w:highlight w:val="cyan"/>
        </w:rPr>
        <w:t>：</w:t>
      </w:r>
      <w:r w:rsidR="00A321DA">
        <w:rPr>
          <w:rFonts w:ascii="HG丸ｺﾞｼｯｸM-PRO" w:eastAsia="HG丸ｺﾞｼｯｸM-PRO" w:hAnsi="HG丸ｺﾞｼｯｸM-PRO"/>
          <w:highlight w:val="cyan"/>
        </w:rPr>
        <w:fldChar w:fldCharType="begin"/>
      </w:r>
      <w:r w:rsidR="00A321DA">
        <w:rPr>
          <w:rFonts w:ascii="HG丸ｺﾞｼｯｸM-PRO" w:eastAsia="HG丸ｺﾞｼｯｸM-PRO" w:hAnsi="HG丸ｺﾞｼｯｸM-PRO"/>
          <w:highlight w:val="cyan"/>
        </w:rPr>
        <w:instrText>EQ \* jc2 \* "Font:HG丸ｺﾞｼｯｸM-PRO" \* hps10 \o\ad(\s\up 12(</w:instrText>
      </w:r>
      <w:r w:rsidR="00A321DA" w:rsidRPr="00A321DA">
        <w:rPr>
          <w:rFonts w:ascii="HG丸ｺﾞｼｯｸM-PRO" w:eastAsia="HG丸ｺﾞｼｯｸM-PRO" w:hAnsi="HG丸ｺﾞｼｯｸM-PRO"/>
          <w:sz w:val="10"/>
          <w:highlight w:val="cyan"/>
        </w:rPr>
        <w:instrText>グッド</w:instrText>
      </w:r>
      <w:r w:rsidR="00A321DA">
        <w:rPr>
          <w:rFonts w:ascii="HG丸ｺﾞｼｯｸM-PRO" w:eastAsia="HG丸ｺﾞｼｯｸM-PRO" w:hAnsi="HG丸ｺﾞｼｯｸM-PRO"/>
          <w:highlight w:val="cyan"/>
        </w:rPr>
        <w:instrText>),Good)</w:instrText>
      </w:r>
      <w:r w:rsidR="00A321DA">
        <w:rPr>
          <w:rFonts w:ascii="HG丸ｺﾞｼｯｸM-PRO" w:eastAsia="HG丸ｺﾞｼｯｸM-PRO" w:hAnsi="HG丸ｺﾞｼｯｸM-PRO"/>
          <w:highlight w:val="cyan"/>
        </w:rPr>
        <w:fldChar w:fldCharType="end"/>
      </w:r>
      <w:r w:rsidR="00A321DA" w:rsidRPr="003263F8" w:rsidDel="003263F8">
        <w:rPr>
          <w:rFonts w:ascii="HG丸ｺﾞｼｯｸM-PRO" w:eastAsia="HG丸ｺﾞｼｯｸM-PRO" w:hAnsi="HG丸ｺﾞｼｯｸM-PRO"/>
          <w:highlight w:val="cyan"/>
        </w:rPr>
        <w:t xml:space="preserve"> </w:t>
      </w:r>
      <w:r w:rsidR="00243404" w:rsidRPr="003263F8">
        <w:rPr>
          <w:rFonts w:ascii="HG丸ｺﾞｼｯｸM-PRO" w:eastAsia="HG丸ｺﾞｼｯｸM-PRO" w:hAnsi="HG丸ｺﾞｼｯｸM-PRO"/>
          <w:highlight w:val="cyan"/>
        </w:rPr>
        <w:t xml:space="preserve"> </w:t>
      </w:r>
      <w:r w:rsidR="00A321DA">
        <w:rPr>
          <w:rFonts w:ascii="HG丸ｺﾞｼｯｸM-PRO" w:eastAsia="HG丸ｺﾞｼｯｸM-PRO" w:hAnsi="HG丸ｺﾞｼｯｸM-PRO"/>
          <w:highlight w:val="cyan"/>
        </w:rPr>
        <w:ruby>
          <w:rubyPr>
            <w:rubyAlign w:val="distributeSpace"/>
            <w:hps w:val="10"/>
            <w:hpsRaise w:val="24"/>
            <w:hpsBaseText w:val="24"/>
            <w:lid w:val="ja-JP"/>
          </w:rubyPr>
          <w:rt>
            <w:r w:rsidR="00A321DA">
              <w:rPr>
                <w:rFonts w:ascii="HG丸ｺﾞｼｯｸM-PRO" w:eastAsia="HG丸ｺﾞｼｯｸM-PRO" w:hAnsi="HG丸ｺﾞｼｯｸM-PRO"/>
                <w:highlight w:val="cyan"/>
              </w:rPr>
              <w:t>クリニカル</w:t>
            </w:r>
          </w:rt>
          <w:rubyBase>
            <w:r w:rsidR="00A321DA">
              <w:rPr>
                <w:rFonts w:ascii="HG丸ｺﾞｼｯｸM-PRO" w:eastAsia="HG丸ｺﾞｼｯｸM-PRO" w:hAnsi="HG丸ｺﾞｼｯｸM-PRO"/>
                <w:highlight w:val="cyan"/>
              </w:rPr>
              <w:t>Clinical</w:t>
            </w:r>
          </w:rubyBase>
        </w:ruby>
      </w:r>
      <w:r w:rsidR="00243404" w:rsidRPr="003263F8">
        <w:rPr>
          <w:rFonts w:ascii="HG丸ｺﾞｼｯｸM-PRO" w:eastAsia="HG丸ｺﾞｼｯｸM-PRO" w:hAnsi="HG丸ｺﾞｼｯｸM-PRO"/>
          <w:highlight w:val="cyan"/>
        </w:rPr>
        <w:t xml:space="preserve"> </w:t>
      </w:r>
      <w:r w:rsidR="00A321DA">
        <w:rPr>
          <w:rFonts w:ascii="HG丸ｺﾞｼｯｸM-PRO" w:eastAsia="HG丸ｺﾞｼｯｸM-PRO" w:hAnsi="HG丸ｺﾞｼｯｸM-PRO"/>
          <w:highlight w:val="cyan"/>
        </w:rPr>
        <w:ruby>
          <w:rubyPr>
            <w:rubyAlign w:val="distributeSpace"/>
            <w:hps w:val="10"/>
            <w:hpsRaise w:val="24"/>
            <w:hpsBaseText w:val="24"/>
            <w:lid w:val="ja-JP"/>
          </w:rubyPr>
          <w:rt>
            <w:r w:rsidR="00A321DA">
              <w:rPr>
                <w:rFonts w:ascii="HG丸ｺﾞｼｯｸM-PRO" w:eastAsia="HG丸ｺﾞｼｯｸM-PRO" w:hAnsi="HG丸ｺﾞｼｯｸM-PRO"/>
                <w:highlight w:val="cyan"/>
              </w:rPr>
              <w:t>プラクティス</w:t>
            </w:r>
          </w:rt>
          <w:rubyBase>
            <w:r w:rsidR="00A321DA">
              <w:rPr>
                <w:rFonts w:ascii="HG丸ｺﾞｼｯｸM-PRO" w:eastAsia="HG丸ｺﾞｼｯｸM-PRO" w:hAnsi="HG丸ｺﾞｼｯｸM-PRO"/>
                <w:highlight w:val="cyan"/>
              </w:rPr>
              <w:t>Practice</w:t>
            </w:r>
          </w:rubyBase>
        </w:ruby>
      </w:r>
      <w:r w:rsidR="00A321DA" w:rsidRPr="003263F8">
        <w:rPr>
          <w:rFonts w:ascii="HG丸ｺﾞｼｯｸM-PRO" w:eastAsia="HG丸ｺﾞｼｯｸM-PRO" w:hAnsi="HG丸ｺﾞｼｯｸM-PRO"/>
          <w:highlight w:val="cyan"/>
        </w:rPr>
        <w:t>］</w:t>
      </w:r>
      <w:r w:rsidR="00243404" w:rsidRPr="003263F8">
        <w:rPr>
          <w:rFonts w:ascii="HG丸ｺﾞｼｯｸM-PRO" w:eastAsia="HG丸ｺﾞｼｯｸM-PRO" w:hAnsi="HG丸ｺﾞｼｯｸM-PRO"/>
          <w:highlight w:val="cyan"/>
        </w:rPr>
        <w:t>）</w:t>
      </w:r>
      <w:r w:rsidR="002E0562" w:rsidRPr="00D63ED1">
        <w:rPr>
          <w:rFonts w:ascii="HG丸ｺﾞｼｯｸM-PRO" w:eastAsia="HG丸ｺﾞｼｯｸM-PRO" w:hAnsi="HG丸ｺﾞｼｯｸM-PRO"/>
        </w:rPr>
        <w:t>に従って行われます。</w:t>
      </w:r>
      <w:r w:rsidR="00E62D2E" w:rsidRPr="00D63ED1">
        <w:rPr>
          <w:rFonts w:ascii="HG丸ｺﾞｼｯｸM-PRO" w:eastAsia="HG丸ｺﾞｼｯｸM-PRO" w:hAnsi="HG丸ｺﾞｼｯｸM-PRO"/>
        </w:rPr>
        <w:t>この基準に従って、治験審査委員会（「</w:t>
      </w:r>
      <w:r w:rsidR="00B839F6" w:rsidRPr="00D63ED1">
        <w:rPr>
          <w:rFonts w:ascii="HG丸ｺﾞｼｯｸM-PRO" w:eastAsia="HG丸ｺﾞｼｯｸM-PRO" w:hAnsi="HG丸ｺﾞｼｯｸM-PRO"/>
        </w:rPr>
        <w:t>D</w:t>
      </w:r>
      <w:r w:rsidR="007D2A41" w:rsidRPr="00D63ED1">
        <w:rPr>
          <w:rFonts w:ascii="HG丸ｺﾞｼｯｸM-PRO" w:eastAsia="HG丸ｺﾞｼｯｸM-PRO" w:hAnsi="HG丸ｺﾞｼｯｸM-PRO" w:hint="eastAsia"/>
        </w:rPr>
        <w:t>-</w:t>
      </w:r>
      <w:r w:rsidR="00B839F6" w:rsidRPr="00D63ED1">
        <w:rPr>
          <w:rFonts w:ascii="HG丸ｺﾞｼｯｸM-PRO" w:eastAsia="HG丸ｺﾞｼｯｸM-PRO" w:hAnsi="HG丸ｺﾞｼｯｸM-PRO"/>
        </w:rPr>
        <w:t>3</w:t>
      </w:r>
      <w:r w:rsidR="00E62D2E" w:rsidRPr="00D63ED1">
        <w:rPr>
          <w:rFonts w:ascii="HG丸ｺﾞｼｯｸM-PRO" w:eastAsia="HG丸ｺﾞｼｯｸM-PRO" w:hAnsi="HG丸ｺﾞｼｯｸM-PRO"/>
        </w:rPr>
        <w:t>.</w:t>
      </w:r>
      <w:r w:rsidR="0056480C" w:rsidRPr="00D63ED1">
        <w:rPr>
          <w:rFonts w:ascii="HG丸ｺﾞｼｯｸM-PRO" w:eastAsia="HG丸ｺﾞｼｯｸM-PRO" w:hAnsi="HG丸ｺﾞｼｯｸM-PRO"/>
        </w:rPr>
        <w:t xml:space="preserve"> </w:t>
      </w:r>
      <w:r w:rsidR="00E62D2E" w:rsidRPr="00D63ED1">
        <w:rPr>
          <w:rFonts w:ascii="HG丸ｺﾞｼｯｸM-PRO" w:eastAsia="HG丸ｺﾞｼｯｸM-PRO" w:hAnsi="HG丸ｺﾞｼｯｸM-PRO"/>
        </w:rPr>
        <w:t>この治験を審査した治験審査委員会について」で説明します）で審査を行い、この治験の当院での実施が承認されています。</w:t>
      </w:r>
    </w:p>
    <w:p w14:paraId="67F7ED55" w14:textId="77777777" w:rsidR="00D01D02" w:rsidRPr="00D63ED1" w:rsidRDefault="00D01D02" w:rsidP="00C31C5A">
      <w:pPr>
        <w:pStyle w:val="a1"/>
        <w:spacing w:line="400" w:lineRule="exact"/>
        <w:ind w:firstLine="240"/>
        <w:rPr>
          <w:rFonts w:ascii="HG丸ｺﾞｼｯｸM-PRO" w:eastAsia="HG丸ｺﾞｼｯｸM-PRO" w:hAnsi="HG丸ｺﾞｼｯｸM-PRO"/>
        </w:rPr>
      </w:pPr>
    </w:p>
    <w:p w14:paraId="030A31F8" w14:textId="532261AF" w:rsidR="003A0F74" w:rsidRPr="00D63ED1" w:rsidRDefault="003C415E" w:rsidP="00C31C5A">
      <w:pPr>
        <w:pStyle w:val="a1"/>
        <w:spacing w:line="400" w:lineRule="exact"/>
        <w:ind w:firstLine="240"/>
        <w:rPr>
          <w:rFonts w:ascii="HG丸ｺﾞｼｯｸM-PRO" w:eastAsia="HG丸ｺﾞｼｯｸM-PRO" w:hAnsi="HG丸ｺﾞｼｯｸM-PRO"/>
        </w:rPr>
      </w:pPr>
      <w:bookmarkStart w:id="53" w:name="_Hlk138600150"/>
      <w:r w:rsidRPr="00D63ED1">
        <w:rPr>
          <w:rFonts w:ascii="HG丸ｺﾞｼｯｸM-PRO" w:eastAsia="HG丸ｺﾞｼｯｸM-PRO" w:hAnsi="HG丸ｺﾞｼｯｸM-PRO" w:hint="eastAsia"/>
          <w:vertAlign w:val="superscript"/>
        </w:rPr>
        <w:t>＊</w:t>
      </w:r>
      <w:r w:rsidRPr="00D63ED1">
        <w:rPr>
          <w:rFonts w:ascii="HG丸ｺﾞｼｯｸM-PRO" w:eastAsia="HG丸ｺﾞｼｯｸM-PRO" w:hAnsi="HG丸ｺﾞｼｯｸM-PRO" w:hint="eastAsia"/>
        </w:rPr>
        <w:t>副作用</w:t>
      </w:r>
      <w:r w:rsidR="00FE5F15" w:rsidRPr="00D63ED1">
        <w:rPr>
          <w:rFonts w:ascii="HG丸ｺﾞｼｯｸM-PRO" w:eastAsia="HG丸ｺﾞｼｯｸM-PRO" w:hAnsi="HG丸ｺﾞｼｯｸM-PRO" w:hint="eastAsia"/>
        </w:rPr>
        <w:t>と</w:t>
      </w:r>
      <w:r w:rsidRPr="00D63ED1">
        <w:rPr>
          <w:rFonts w:ascii="HG丸ｺﾞｼｯｸM-PRO" w:eastAsia="HG丸ｺﾞｼｯｸM-PRO" w:hAnsi="HG丸ｺﾞｼｯｸM-PRO" w:hint="eastAsia"/>
        </w:rPr>
        <w:t>は、</w:t>
      </w:r>
      <w:r w:rsidR="00A353AF" w:rsidRPr="00D63ED1">
        <w:rPr>
          <w:rFonts w:ascii="HG丸ｺﾞｼｯｸM-PRO" w:eastAsia="HG丸ｺﾞｼｯｸM-PRO" w:hAnsi="HG丸ｺﾞｼｯｸM-PRO" w:hint="eastAsia"/>
        </w:rPr>
        <w:t>くすりと有害事象との間の因果関係について、少なくとも合理的な可能性があり、因果関係を否定できない反応を指します</w:t>
      </w:r>
      <w:r w:rsidRPr="00D63ED1">
        <w:rPr>
          <w:rFonts w:ascii="HG丸ｺﾞｼｯｸM-PRO" w:eastAsia="HG丸ｺﾞｼｯｸM-PRO" w:hAnsi="HG丸ｺﾞｼｯｸM-PRO" w:hint="eastAsia"/>
        </w:rPr>
        <w:t>。有害事象とは、あらゆる</w:t>
      </w:r>
      <w:r w:rsidR="00B24F72" w:rsidRPr="00D63ED1">
        <w:rPr>
          <w:rFonts w:ascii="HG丸ｺﾞｼｯｸM-PRO" w:eastAsia="HG丸ｺﾞｼｯｸM-PRO" w:hAnsi="HG丸ｺﾞｼｯｸM-PRO" w:hint="eastAsia"/>
        </w:rPr>
        <w:t>好ましく</w:t>
      </w:r>
      <w:r w:rsidRPr="00D63ED1">
        <w:rPr>
          <w:rFonts w:ascii="HG丸ｺﾞｼｯｸM-PRO" w:eastAsia="HG丸ｺﾞｼｯｸM-PRO" w:hAnsi="HG丸ｺﾞｼｯｸM-PRO" w:hint="eastAsia"/>
        </w:rPr>
        <w:t>ない、</w:t>
      </w:r>
      <w:r w:rsidRPr="00D63ED1" w:rsidDel="004367F4">
        <w:rPr>
          <w:rFonts w:ascii="HG丸ｺﾞｼｯｸM-PRO" w:eastAsia="HG丸ｺﾞｼｯｸM-PRO" w:hAnsi="HG丸ｺﾞｼｯｸM-PRO" w:hint="eastAsia"/>
        </w:rPr>
        <w:t>または</w:t>
      </w:r>
      <w:r w:rsidR="00B24F72" w:rsidRPr="00D63ED1">
        <w:rPr>
          <w:rFonts w:ascii="HG丸ｺﾞｼｯｸM-PRO" w:eastAsia="HG丸ｺﾞｼｯｸM-PRO" w:hAnsi="HG丸ｺﾞｼｯｸM-PRO" w:hint="eastAsia"/>
        </w:rPr>
        <w:t>意図し</w:t>
      </w:r>
      <w:r w:rsidR="003E734D" w:rsidRPr="00D63ED1">
        <w:rPr>
          <w:rFonts w:ascii="HG丸ｺﾞｼｯｸM-PRO" w:eastAsia="HG丸ｺﾞｼｯｸM-PRO" w:hAnsi="HG丸ｺﾞｼｯｸM-PRO" w:hint="eastAsia"/>
        </w:rPr>
        <w:t>な</w:t>
      </w:r>
      <w:r w:rsidRPr="00D63ED1">
        <w:rPr>
          <w:rFonts w:ascii="HG丸ｺﾞｼｯｸM-PRO" w:eastAsia="HG丸ｺﾞｼｯｸM-PRO" w:hAnsi="HG丸ｺﾞｼｯｸM-PRO" w:hint="eastAsia"/>
        </w:rPr>
        <w:t>い症状・病気・検査値の異常</w:t>
      </w:r>
      <w:r w:rsidR="007459F9"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のことで、</w:t>
      </w:r>
      <w:r w:rsidR="001F6D36" w:rsidRPr="00D63ED1">
        <w:rPr>
          <w:rFonts w:ascii="HG丸ｺﾞｼｯｸM-PRO" w:eastAsia="HG丸ｺﾞｼｯｸM-PRO" w:hAnsi="HG丸ｺﾞｼｯｸM-PRO" w:hint="eastAsia"/>
        </w:rPr>
        <w:t>くすり</w:t>
      </w:r>
      <w:r w:rsidRPr="00D63ED1">
        <w:rPr>
          <w:rFonts w:ascii="HG丸ｺﾞｼｯｸM-PRO" w:eastAsia="HG丸ｺﾞｼｯｸM-PRO" w:hAnsi="HG丸ｺﾞｼｯｸM-PRO" w:hint="eastAsia"/>
        </w:rPr>
        <w:t>の使用や治験の手順が原因であるものも、そうでないものも含みます。</w:t>
      </w:r>
      <w:bookmarkEnd w:id="53"/>
    </w:p>
    <w:p w14:paraId="17AFF398" w14:textId="77777777" w:rsidR="00031756" w:rsidRDefault="00031756" w:rsidP="00C31C5A">
      <w:pPr>
        <w:pStyle w:val="a1"/>
        <w:spacing w:line="400" w:lineRule="exact"/>
        <w:ind w:firstLine="240"/>
        <w:rPr>
          <w:rFonts w:ascii="HG丸ｺﾞｼｯｸM-PRO" w:eastAsia="HG丸ｺﾞｼｯｸM-PRO" w:hAnsi="HG丸ｺﾞｼｯｸM-PRO"/>
        </w:rPr>
      </w:pPr>
    </w:p>
    <w:p w14:paraId="2EA69F01" w14:textId="0612BB81" w:rsidR="003746A3" w:rsidRPr="00D63ED1" w:rsidRDefault="003746A3" w:rsidP="00C31C5A">
      <w:pPr>
        <w:pStyle w:val="a1"/>
        <w:spacing w:line="400" w:lineRule="exact"/>
        <w:ind w:firstLine="241"/>
        <w:rPr>
          <w:rFonts w:ascii="HG丸ｺﾞｼｯｸM-PRO" w:eastAsia="HG丸ｺﾞｼｯｸM-PRO" w:hAnsi="HG丸ｺﾞｼｯｸM-PRO"/>
        </w:rPr>
      </w:pPr>
      <w:r w:rsidRPr="00D63ED1">
        <w:rPr>
          <w:rFonts w:ascii="HG丸ｺﾞｼｯｸM-PRO" w:eastAsia="HG丸ｺﾞｼｯｸM-PRO" w:hAnsi="HG丸ｺﾞｼｯｸM-PRO"/>
          <w:b/>
          <w:noProof/>
          <w:kern w:val="0"/>
          <w:u w:val="single"/>
        </w:rPr>
        <mc:AlternateContent>
          <mc:Choice Requires="wpg">
            <w:drawing>
              <wp:anchor distT="0" distB="0" distL="114300" distR="114300" simplePos="0" relativeHeight="251658248" behindDoc="0" locked="0" layoutInCell="1" allowOverlap="1" wp14:anchorId="3F152300" wp14:editId="493D857B">
                <wp:simplePos x="0" y="0"/>
                <wp:positionH relativeFrom="margin">
                  <wp:align>center</wp:align>
                </wp:positionH>
                <wp:positionV relativeFrom="paragraph">
                  <wp:posOffset>103390</wp:posOffset>
                </wp:positionV>
                <wp:extent cx="2317750" cy="1187450"/>
                <wp:effectExtent l="0" t="0" r="25400" b="12700"/>
                <wp:wrapNone/>
                <wp:docPr id="9" name="グループ化 9"/>
                <wp:cNvGraphicFramePr/>
                <a:graphic xmlns:a="http://schemas.openxmlformats.org/drawingml/2006/main">
                  <a:graphicData uri="http://schemas.microsoft.com/office/word/2010/wordprocessingGroup">
                    <wpg:wgp>
                      <wpg:cNvGrpSpPr/>
                      <wpg:grpSpPr>
                        <a:xfrm>
                          <a:off x="0" y="0"/>
                          <a:ext cx="2317750" cy="1187450"/>
                          <a:chOff x="0" y="0"/>
                          <a:chExt cx="2317750" cy="1187450"/>
                        </a:xfrm>
                      </wpg:grpSpPr>
                      <wps:wsp>
                        <wps:cNvPr id="6" name="テキスト ボックス 6"/>
                        <wps:cNvSpPr txBox="1"/>
                        <wps:spPr>
                          <a:xfrm>
                            <a:off x="83128" y="221673"/>
                            <a:ext cx="914400" cy="603250"/>
                          </a:xfrm>
                          <a:prstGeom prst="rect">
                            <a:avLst/>
                          </a:prstGeom>
                          <a:solidFill>
                            <a:schemeClr val="lt1"/>
                          </a:solidFill>
                          <a:ln w="6350">
                            <a:noFill/>
                          </a:ln>
                        </wps:spPr>
                        <wps:txb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楕円 3"/>
                        <wps:cNvSpPr/>
                        <wps:spPr>
                          <a:xfrm>
                            <a:off x="0" y="0"/>
                            <a:ext cx="2317750" cy="118745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5BB756DE" w14:textId="77777777" w:rsidR="00C41158" w:rsidRPr="00C41158" w:rsidRDefault="00C41158" w:rsidP="00A321DA">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1108364" y="360218"/>
                            <a:ext cx="1041400" cy="736600"/>
                          </a:xfrm>
                          <a:prstGeom prst="ellipse">
                            <a:avLst/>
                          </a:prstGeom>
                          <a:solidFill>
                            <a:schemeClr val="accent1">
                              <a:lumMod val="75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F152300" id="グループ化 9" o:spid="_x0000_s1031" style="position:absolute;left:0;text-align:left;margin-left:0;margin-top:8.15pt;width:182.5pt;height:93.5pt;z-index:251658248;mso-position-horizontal:center;mso-position-horizontal-relative:margin" coordsize="23177,1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">
                <v:shape id="テキスト ボックス 6" o:spid="_x0000_s1032" type="#_x0000_t202" style="position:absolute;left:831;top:2216;width:9144;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v:textbox>
                </v:shape>
                <v:oval id="楕円 3" o:spid="_x0000_s1033" style="position:absolute;width:23177;height:11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" filled="f" strokecolor="#09101d [484]" strokeweight=".5pt">
                  <v:stroke joinstyle="miter"/>
                  <v:textbox>
                    <w:txbxContent>
                      <w:p w14:paraId="5BB756DE" w14:textId="77777777" w:rsidR="00C41158" w:rsidRPr="00C41158" w:rsidRDefault="00C41158" w:rsidP="00A321DA">
                        <w:pPr>
                          <w:jc w:val="center"/>
                          <w:rPr>
                            <w:rFonts w:ascii="ＭＳ Ｐゴシック" w:eastAsia="ＭＳ Ｐゴシック" w:hAnsi="ＭＳ Ｐゴシック"/>
                            <w:sz w:val="36"/>
                            <w:szCs w:val="36"/>
                          </w:rPr>
                        </w:pPr>
                      </w:p>
                    </w:txbxContent>
                  </v:textbox>
                </v:oval>
                <v:oval id="楕円 4" o:spid="_x0000_s1034" style="position:absolute;left:11083;top:3602;width:10414;height:73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" fillcolor="#2f5496 [2404]" strokecolor="#09101d [484]" strokeweight=".5pt">
                  <v:stroke joinstyle="miter"/>
                  <v:textbo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v:textbox>
                </v:oval>
                <w10:wrap anchorx="margin"/>
              </v:group>
            </w:pict>
          </mc:Fallback>
        </mc:AlternateContent>
      </w:r>
    </w:p>
    <w:p w14:paraId="330B245D" w14:textId="76AE9F23" w:rsidR="003746A3" w:rsidRPr="00D63ED1" w:rsidRDefault="003746A3" w:rsidP="00C31C5A">
      <w:pPr>
        <w:pStyle w:val="a1"/>
        <w:spacing w:line="400" w:lineRule="exact"/>
        <w:ind w:firstLine="240"/>
        <w:rPr>
          <w:rFonts w:ascii="HG丸ｺﾞｼｯｸM-PRO" w:eastAsia="HG丸ｺﾞｼｯｸM-PRO" w:hAnsi="HG丸ｺﾞｼｯｸM-PRO"/>
        </w:rPr>
      </w:pPr>
    </w:p>
    <w:p w14:paraId="15234AA8" w14:textId="3ABD2B5C" w:rsidR="003746A3" w:rsidRPr="00D63ED1" w:rsidRDefault="003746A3" w:rsidP="00C31C5A">
      <w:pPr>
        <w:pStyle w:val="a1"/>
        <w:spacing w:line="400" w:lineRule="exact"/>
        <w:ind w:firstLine="240"/>
        <w:rPr>
          <w:rFonts w:ascii="HG丸ｺﾞｼｯｸM-PRO" w:eastAsia="HG丸ｺﾞｼｯｸM-PRO" w:hAnsi="HG丸ｺﾞｼｯｸM-PRO"/>
        </w:rPr>
      </w:pPr>
    </w:p>
    <w:p w14:paraId="744B9D74" w14:textId="62500B4B" w:rsidR="003746A3" w:rsidRPr="00D63ED1" w:rsidRDefault="003746A3" w:rsidP="00C31C5A">
      <w:pPr>
        <w:pStyle w:val="a1"/>
        <w:spacing w:line="400" w:lineRule="exact"/>
        <w:ind w:firstLine="240"/>
        <w:rPr>
          <w:rFonts w:ascii="HG丸ｺﾞｼｯｸM-PRO" w:eastAsia="HG丸ｺﾞｼｯｸM-PRO" w:hAnsi="HG丸ｺﾞｼｯｸM-PRO"/>
        </w:rPr>
      </w:pPr>
    </w:p>
    <w:p w14:paraId="57A219AD" w14:textId="5D4DF52A" w:rsidR="003746A3" w:rsidRPr="00D63ED1" w:rsidRDefault="003746A3" w:rsidP="00C31C5A">
      <w:pPr>
        <w:pStyle w:val="a1"/>
        <w:spacing w:line="400" w:lineRule="exact"/>
        <w:ind w:firstLine="240"/>
        <w:rPr>
          <w:rFonts w:ascii="HG丸ｺﾞｼｯｸM-PRO" w:eastAsia="HG丸ｺﾞｼｯｸM-PRO" w:hAnsi="HG丸ｺﾞｼｯｸM-PRO"/>
        </w:rPr>
      </w:pPr>
    </w:p>
    <w:p w14:paraId="0D866633" w14:textId="77777777" w:rsidR="003746A3" w:rsidRPr="00D63ED1" w:rsidRDefault="003746A3" w:rsidP="00C31C5A">
      <w:pPr>
        <w:pStyle w:val="a1"/>
        <w:spacing w:line="400" w:lineRule="exact"/>
        <w:ind w:firstLine="240"/>
        <w:jc w:val="left"/>
        <w:rPr>
          <w:rFonts w:ascii="HG丸ｺﾞｼｯｸM-PRO" w:eastAsia="HG丸ｺﾞｼｯｸM-PRO" w:hAnsi="HG丸ｺﾞｼｯｸM-PRO"/>
        </w:rPr>
      </w:pPr>
    </w:p>
    <w:p w14:paraId="7DB46925" w14:textId="1B54E52A" w:rsidR="003746A3" w:rsidRPr="00D63ED1" w:rsidRDefault="003746A3" w:rsidP="00C31C5A">
      <w:pPr>
        <w:pStyle w:val="a1"/>
        <w:spacing w:line="400" w:lineRule="exact"/>
        <w:ind w:firstLineChars="0" w:firstLine="0"/>
        <w:jc w:val="center"/>
        <w:rPr>
          <w:rFonts w:ascii="HG丸ｺﾞｼｯｸM-PRO" w:eastAsia="HG丸ｺﾞｼｯｸM-PRO" w:hAnsi="HG丸ｺﾞｼｯｸM-PRO"/>
        </w:rPr>
      </w:pPr>
      <w:r w:rsidRPr="00D63ED1">
        <w:rPr>
          <w:rFonts w:ascii="HG丸ｺﾞｼｯｸM-PRO" w:eastAsia="HG丸ｺﾞｼｯｸM-PRO" w:hAnsi="HG丸ｺﾞｼｯｸM-PRO" w:hint="eastAsia"/>
        </w:rPr>
        <w:t>【有害事象と副作用の関係】</w:t>
      </w:r>
    </w:p>
    <w:p w14:paraId="392BA001" w14:textId="126B213B" w:rsidR="000867C4" w:rsidRPr="00D63ED1" w:rsidRDefault="00A53644" w:rsidP="00C31C5A">
      <w:pPr>
        <w:spacing w:line="400" w:lineRule="exact"/>
        <w:rPr>
          <w:rFonts w:ascii="HG丸ｺﾞｼｯｸM-PRO" w:eastAsia="HG丸ｺﾞｼｯｸM-PRO" w:hAnsi="HG丸ｺﾞｼｯｸM-PRO" w:cs="Arial"/>
          <w:b/>
          <w:kern w:val="0"/>
          <w:sz w:val="24"/>
          <w:u w:val="single"/>
        </w:rPr>
      </w:pPr>
      <w:r w:rsidRPr="00D63ED1">
        <w:rPr>
          <w:rFonts w:ascii="HG丸ｺﾞｼｯｸM-PRO" w:eastAsia="HG丸ｺﾞｼｯｸM-PRO" w:hAnsi="HG丸ｺﾞｼｯｸM-PRO" w:cs="Arial"/>
          <w:b/>
          <w:kern w:val="0"/>
          <w:sz w:val="24"/>
          <w:u w:val="single"/>
        </w:rPr>
        <w:br w:type="page"/>
      </w:r>
      <w:r w:rsidR="000867C4" w:rsidRPr="00D63ED1">
        <w:rPr>
          <w:rFonts w:ascii="HG丸ｺﾞｼｯｸM-PRO" w:eastAsia="HG丸ｺﾞｼｯｸM-PRO" w:hAnsi="HG丸ｺﾞｼｯｸM-PRO" w:cs="Arial"/>
          <w:b/>
          <w:kern w:val="0"/>
          <w:sz w:val="24"/>
          <w:u w:val="single"/>
        </w:rPr>
        <w:lastRenderedPageBreak/>
        <w:t>治験のながれについて</w:t>
      </w:r>
    </w:p>
    <w:p w14:paraId="59A626F2" w14:textId="2130FD2C" w:rsidR="00691DCF" w:rsidRPr="00D63ED1" w:rsidRDefault="001F6D36"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くすり</w:t>
      </w:r>
      <w:r w:rsidR="003A0F74" w:rsidRPr="00D63ED1">
        <w:rPr>
          <w:rFonts w:ascii="HG丸ｺﾞｼｯｸM-PRO" w:eastAsia="HG丸ｺﾞｼｯｸM-PRO" w:hAnsi="HG丸ｺﾞｼｯｸM-PRO"/>
        </w:rPr>
        <w:t>の候補は、動物で</w:t>
      </w:r>
      <w:r w:rsidR="00935DA8" w:rsidRPr="00D63ED1">
        <w:rPr>
          <w:rFonts w:ascii="HG丸ｺﾞｼｯｸM-PRO" w:eastAsia="HG丸ｺﾞｼｯｸM-PRO" w:hAnsi="HG丸ｺﾞｼｯｸM-PRO"/>
        </w:rPr>
        <w:t>の</w:t>
      </w:r>
      <w:r w:rsidR="00120766" w:rsidRPr="00D63ED1">
        <w:rPr>
          <w:rFonts w:ascii="HG丸ｺﾞｼｯｸM-PRO" w:eastAsia="HG丸ｺﾞｼｯｸM-PRO" w:hAnsi="HG丸ｺﾞｼｯｸM-PRO"/>
        </w:rPr>
        <w:t>有効性や安全性</w:t>
      </w:r>
      <w:r w:rsidR="003A0F74" w:rsidRPr="00D63ED1">
        <w:rPr>
          <w:rFonts w:ascii="HG丸ｺﾞｼｯｸM-PRO" w:eastAsia="HG丸ｺﾞｼｯｸM-PRO" w:hAnsi="HG丸ｺﾞｼｯｸM-PRO"/>
        </w:rPr>
        <w:t>を確認してから治験に進みます。治験は、通常</w:t>
      </w:r>
      <w:r w:rsidR="00735CD8" w:rsidRPr="00D63ED1">
        <w:rPr>
          <w:rFonts w:ascii="HG丸ｺﾞｼｯｸM-PRO" w:eastAsia="HG丸ｺﾞｼｯｸM-PRO" w:hAnsi="HG丸ｺﾞｼｯｸM-PRO" w:hint="eastAsia"/>
        </w:rPr>
        <w:t>3</w:t>
      </w:r>
      <w:r w:rsidR="003A0F74" w:rsidRPr="00D63ED1">
        <w:rPr>
          <w:rFonts w:ascii="HG丸ｺﾞｼｯｸM-PRO" w:eastAsia="HG丸ｺﾞｼｯｸM-PRO" w:hAnsi="HG丸ｺﾞｼｯｸM-PRO"/>
        </w:rPr>
        <w:t>つの段階</w:t>
      </w:r>
      <w:r w:rsidR="00204D42" w:rsidRPr="00D63ED1">
        <w:rPr>
          <w:rFonts w:ascii="HG丸ｺﾞｼｯｸM-PRO" w:eastAsia="HG丸ｺﾞｼｯｸM-PRO" w:hAnsi="HG丸ｺﾞｼｯｸM-PRO" w:hint="eastAsia"/>
        </w:rPr>
        <w:t>（相）</w:t>
      </w:r>
      <w:r w:rsidR="00E63116" w:rsidRPr="00D63ED1">
        <w:rPr>
          <w:rFonts w:ascii="HG丸ｺﾞｼｯｸM-PRO" w:eastAsia="HG丸ｺﾞｼｯｸM-PRO" w:hAnsi="HG丸ｺﾞｼｯｸM-PRO" w:hint="eastAsia"/>
        </w:rPr>
        <w:t>に分けられ</w:t>
      </w:r>
      <w:r w:rsidR="003A0F74" w:rsidRPr="00D63ED1">
        <w:rPr>
          <w:rFonts w:ascii="HG丸ｺﾞｼｯｸM-PRO" w:eastAsia="HG丸ｺﾞｼｯｸM-PRO" w:hAnsi="HG丸ｺﾞｼｯｸM-PRO"/>
        </w:rPr>
        <w:t>、各</w:t>
      </w:r>
      <w:r w:rsidR="00204D42" w:rsidRPr="00D63ED1">
        <w:rPr>
          <w:rFonts w:ascii="HG丸ｺﾞｼｯｸM-PRO" w:eastAsia="HG丸ｺﾞｼｯｸM-PRO" w:hAnsi="HG丸ｺﾞｼｯｸM-PRO" w:hint="eastAsia"/>
        </w:rPr>
        <w:t>相</w:t>
      </w:r>
      <w:r w:rsidR="003A0F74" w:rsidRPr="00D63ED1">
        <w:rPr>
          <w:rFonts w:ascii="HG丸ｺﾞｼｯｸM-PRO" w:eastAsia="HG丸ｺﾞｼｯｸM-PRO" w:hAnsi="HG丸ｺﾞｼｯｸM-PRO"/>
        </w:rPr>
        <w:t>で</w:t>
      </w:r>
      <w:r w:rsidR="00B014B3" w:rsidRPr="00D63ED1">
        <w:rPr>
          <w:rFonts w:ascii="HG丸ｺﾞｼｯｸM-PRO" w:eastAsia="HG丸ｺﾞｼｯｸM-PRO" w:hAnsi="HG丸ｺﾞｼｯｸM-PRO"/>
        </w:rPr>
        <w:t>有効性や安全性</w:t>
      </w:r>
      <w:r w:rsidR="00120766" w:rsidRPr="00D63ED1">
        <w:rPr>
          <w:rFonts w:ascii="HG丸ｺﾞｼｯｸM-PRO" w:eastAsia="HG丸ｺﾞｼｯｸM-PRO" w:hAnsi="HG丸ｺﾞｼｯｸM-PRO"/>
        </w:rPr>
        <w:t>を確認しながら進め</w:t>
      </w:r>
      <w:r w:rsidR="00691DCF" w:rsidRPr="00D63ED1">
        <w:rPr>
          <w:rFonts w:ascii="HG丸ｺﾞｼｯｸM-PRO" w:eastAsia="HG丸ｺﾞｼｯｸM-PRO" w:hAnsi="HG丸ｺﾞｼｯｸM-PRO"/>
        </w:rPr>
        <w:t>ます。</w:t>
      </w:r>
    </w:p>
    <w:p w14:paraId="34FDE217" w14:textId="7E2A7E45" w:rsidR="00633497" w:rsidRDefault="00691DCF"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そして</w:t>
      </w:r>
      <w:r w:rsidR="00120766" w:rsidRPr="00D63ED1">
        <w:rPr>
          <w:rFonts w:ascii="HG丸ｺﾞｼｯｸM-PRO" w:eastAsia="HG丸ｺﾞｼｯｸM-PRO" w:hAnsi="HG丸ｺﾞｼｯｸM-PRO"/>
        </w:rPr>
        <w:t>治験で得られた結果は、</w:t>
      </w:r>
      <w:r w:rsidRPr="00D63ED1">
        <w:rPr>
          <w:rFonts w:ascii="HG丸ｺﾞｼｯｸM-PRO" w:eastAsia="HG丸ｺﾞｼｯｸM-PRO" w:hAnsi="HG丸ｺﾞｼｯｸM-PRO"/>
        </w:rPr>
        <w:t>厚生労働省から</w:t>
      </w:r>
      <w:r w:rsidR="001F6D36" w:rsidRPr="00D63ED1">
        <w:rPr>
          <w:rFonts w:ascii="HG丸ｺﾞｼｯｸM-PRO" w:eastAsia="HG丸ｺﾞｼｯｸM-PRO" w:hAnsi="HG丸ｺﾞｼｯｸM-PRO" w:hint="eastAsia"/>
        </w:rPr>
        <w:t>くすり</w:t>
      </w:r>
      <w:r w:rsidRPr="00D63ED1">
        <w:rPr>
          <w:rFonts w:ascii="HG丸ｺﾞｼｯｸM-PRO" w:eastAsia="HG丸ｺﾞｼｯｸM-PRO" w:hAnsi="HG丸ｺﾞｼｯｸM-PRO"/>
        </w:rPr>
        <w:t>として承認を受ける</w:t>
      </w:r>
      <w:r w:rsidR="00120766" w:rsidRPr="00D63ED1">
        <w:rPr>
          <w:rFonts w:ascii="HG丸ｺﾞｼｯｸM-PRO" w:eastAsia="HG丸ｺﾞｼｯｸM-PRO" w:hAnsi="HG丸ｺﾞｼｯｸM-PRO"/>
        </w:rPr>
        <w:t>際に</w:t>
      </w:r>
      <w:r w:rsidR="003A0F74" w:rsidRPr="00D63ED1">
        <w:rPr>
          <w:rFonts w:ascii="HG丸ｺﾞｼｯｸM-PRO" w:eastAsia="HG丸ｺﾞｼｯｸM-PRO" w:hAnsi="HG丸ｺﾞｼｯｸM-PRO"/>
        </w:rPr>
        <w:t>提出する資料</w:t>
      </w:r>
      <w:r w:rsidRPr="00D63ED1">
        <w:rPr>
          <w:rFonts w:ascii="HG丸ｺﾞｼｯｸM-PRO" w:eastAsia="HG丸ｺﾞｼｯｸM-PRO" w:hAnsi="HG丸ｺﾞｼｯｸM-PRO"/>
        </w:rPr>
        <w:t>と</w:t>
      </w:r>
      <w:r w:rsidR="003A0F74" w:rsidRPr="00D63ED1">
        <w:rPr>
          <w:rFonts w:ascii="HG丸ｺﾞｼｯｸM-PRO" w:eastAsia="HG丸ｺﾞｼｯｸM-PRO" w:hAnsi="HG丸ｺﾞｼｯｸM-PRO"/>
        </w:rPr>
        <w:t>なります</w:t>
      </w:r>
      <w:r w:rsidR="00A64016">
        <w:rPr>
          <w:rFonts w:ascii="HG丸ｺﾞｼｯｸM-PRO" w:eastAsia="HG丸ｺﾞｼｯｸM-PRO" w:hAnsi="HG丸ｺﾞｼｯｸM-PRO" w:hint="eastAsia"/>
        </w:rPr>
        <w:t>。</w:t>
      </w:r>
      <w:r w:rsidR="00031756" w:rsidRPr="00CB5C2F">
        <w:rPr>
          <w:rFonts w:ascii="HG丸ｺﾞｼｯｸM-PRO" w:eastAsia="HG丸ｺﾞｼｯｸM-PRO" w:hAnsi="HG丸ｺﾞｼｯｸM-PRO" w:hint="eastAsia"/>
          <w:b/>
          <w:bCs/>
          <w:highlight w:val="cyan"/>
          <w:bdr w:val="single" w:sz="4" w:space="0" w:color="auto"/>
        </w:rPr>
        <w:t>九がん：</w:t>
      </w:r>
      <w:r w:rsidR="00031756">
        <w:rPr>
          <w:rFonts w:ascii="HG丸ｺﾞｼｯｸM-PRO" w:eastAsia="HG丸ｺﾞｼｯｸM-PRO" w:hAnsi="HG丸ｺﾞｼｯｸM-PRO" w:hint="eastAsia"/>
          <w:b/>
          <w:bCs/>
          <w:highlight w:val="cyan"/>
          <w:bdr w:val="single" w:sz="4" w:space="0" w:color="auto"/>
        </w:rPr>
        <w:t>日本医師会治験促進センターの活動が終了しているため、図は下記の当院作成のものを使用してください</w:t>
      </w:r>
    </w:p>
    <w:p w14:paraId="63D02054" w14:textId="77777777" w:rsidR="00445BE1" w:rsidRPr="00D63ED1" w:rsidRDefault="00445BE1" w:rsidP="00A64016">
      <w:pPr>
        <w:pStyle w:val="a1"/>
        <w:ind w:firstLineChars="41" w:firstLine="98"/>
        <w:rPr>
          <w:rFonts w:ascii="HG丸ｺﾞｼｯｸM-PRO" w:eastAsia="HG丸ｺﾞｼｯｸM-PRO" w:hAnsi="HG丸ｺﾞｼｯｸM-PRO"/>
        </w:rPr>
      </w:pPr>
    </w:p>
    <w:p w14:paraId="1949D104" w14:textId="3B4D3973" w:rsidR="00633497" w:rsidRDefault="00633497">
      <w:pPr>
        <w:widowControl/>
        <w:jc w:val="left"/>
        <w:rPr>
          <w:rFonts w:ascii="HG丸ｺﾞｼｯｸM-PRO" w:eastAsia="HG丸ｺﾞｼｯｸM-PRO" w:hAnsi="HG丸ｺﾞｼｯｸM-PRO" w:cs="Arial"/>
          <w:color w:val="000000" w:themeColor="text1"/>
          <w:sz w:val="24"/>
        </w:rPr>
      </w:pPr>
      <w:r w:rsidRPr="00501FAA">
        <w:rPr>
          <w:rFonts w:ascii="HG丸ｺﾞｼｯｸM-PRO" w:eastAsia="HG丸ｺﾞｼｯｸM-PRO" w:hAnsi="HG丸ｺﾞｼｯｸM-PRO" w:cs="Arial"/>
          <w:noProof/>
          <w:color w:val="000000" w:themeColor="text1"/>
          <w:sz w:val="24"/>
        </w:rPr>
        <mc:AlternateContent>
          <mc:Choice Requires="wps">
            <w:drawing>
              <wp:anchor distT="0" distB="0" distL="114300" distR="114300" simplePos="0" relativeHeight="251664392" behindDoc="0" locked="0" layoutInCell="1" allowOverlap="1" wp14:anchorId="1CA1B7F6" wp14:editId="031B2147">
                <wp:simplePos x="0" y="0"/>
                <wp:positionH relativeFrom="column">
                  <wp:posOffset>0</wp:posOffset>
                </wp:positionH>
                <wp:positionV relativeFrom="paragraph">
                  <wp:posOffset>0</wp:posOffset>
                </wp:positionV>
                <wp:extent cx="5879805" cy="6911163"/>
                <wp:effectExtent l="0" t="0" r="26035" b="23495"/>
                <wp:wrapNone/>
                <wp:docPr id="275182839" name="テキスト ボックス 1"/>
                <wp:cNvGraphicFramePr/>
                <a:graphic xmlns:a="http://schemas.openxmlformats.org/drawingml/2006/main">
                  <a:graphicData uri="http://schemas.microsoft.com/office/word/2010/wordprocessingShape">
                    <wps:wsp>
                      <wps:cNvSpPr txBox="1"/>
                      <wps:spPr>
                        <a:xfrm>
                          <a:off x="0" y="0"/>
                          <a:ext cx="5879805" cy="6911163"/>
                        </a:xfrm>
                        <a:prstGeom prst="rect">
                          <a:avLst/>
                        </a:prstGeom>
                        <a:solidFill>
                          <a:sysClr val="window" lastClr="FFFFFF"/>
                        </a:solidFill>
                        <a:ln w="6350">
                          <a:solidFill>
                            <a:prstClr val="black"/>
                          </a:solidFill>
                        </a:ln>
                      </wps:spPr>
                      <wps:txbx>
                        <w:txbxContent>
                          <w:p w14:paraId="675394D2" w14:textId="77777777" w:rsidR="00633497" w:rsidRDefault="00633497" w:rsidP="00633497">
                            <w:r>
                              <w:rPr>
                                <w:noProof/>
                              </w:rPr>
                              <w:drawing>
                                <wp:inline distT="0" distB="0" distL="0" distR="0" wp14:anchorId="0C812411" wp14:editId="5151699B">
                                  <wp:extent cx="5690235" cy="6772275"/>
                                  <wp:effectExtent l="0" t="0" r="5715" b="9525"/>
                                  <wp:docPr id="108158483" name="図 2" descr="テキスト,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58483" name="図 2" descr="テキスト, テーブル&#10;&#10;自動的に生成された説明"/>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0235" cy="67722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A1B7F6" id="_x0000_s1035" type="#_x0000_t202" style="position:absolute;margin-left:0;margin-top:0;width:463pt;height:544.2pt;z-index:251664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" fillcolor="window" strokeweight=".5pt">
                <v:textbox>
                  <w:txbxContent>
                    <w:p w14:paraId="675394D2" w14:textId="77777777" w:rsidR="00633497" w:rsidRDefault="00633497" w:rsidP="00633497">
                      <w:r>
                        <w:rPr>
                          <w:noProof/>
                        </w:rPr>
                        <w:drawing>
                          <wp:inline distT="0" distB="0" distL="0" distR="0" wp14:anchorId="0C812411" wp14:editId="5151699B">
                            <wp:extent cx="5690235" cy="6772275"/>
                            <wp:effectExtent l="0" t="0" r="5715" b="9525"/>
                            <wp:docPr id="108158483" name="図 2" descr="テキスト,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58483" name="図 2" descr="テキスト, テーブル&#10;&#10;自動的に生成された説明"/>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0235" cy="6772275"/>
                                    </a:xfrm>
                                    <a:prstGeom prst="rect">
                                      <a:avLst/>
                                    </a:prstGeom>
                                    <a:noFill/>
                                    <a:ln>
                                      <a:noFill/>
                                    </a:ln>
                                  </pic:spPr>
                                </pic:pic>
                              </a:graphicData>
                            </a:graphic>
                          </wp:inline>
                        </w:drawing>
                      </w:r>
                    </w:p>
                  </w:txbxContent>
                </v:textbox>
              </v:shape>
            </w:pict>
          </mc:Fallback>
        </mc:AlternateContent>
      </w:r>
    </w:p>
    <w:p w14:paraId="6DA914F7" w14:textId="4BAED455" w:rsidR="00435413" w:rsidRPr="00D63ED1" w:rsidRDefault="00633497" w:rsidP="00633497">
      <w:pPr>
        <w:rPr>
          <w:rFonts w:ascii="HG丸ｺﾞｼｯｸM-PRO" w:eastAsia="HG丸ｺﾞｼｯｸM-PRO" w:hAnsi="HG丸ｺﾞｼｯｸM-PRO"/>
          <w:noProof/>
          <w:sz w:val="16"/>
          <w:szCs w:val="16"/>
        </w:rPr>
      </w:pPr>
      <w:r>
        <w:rPr>
          <w:rFonts w:ascii="HG丸ｺﾞｼｯｸM-PRO" w:eastAsia="HG丸ｺﾞｼｯｸM-PRO" w:hAnsi="HG丸ｺﾞｼｯｸM-PRO" w:cs="Arial"/>
          <w:color w:val="000000" w:themeColor="text1"/>
          <w:sz w:val="24"/>
        </w:rPr>
        <w:br w:type="page"/>
      </w:r>
    </w:p>
    <w:p w14:paraId="66E63530" w14:textId="77777777" w:rsidR="002A3B04" w:rsidRPr="00D63ED1" w:rsidRDefault="002A3B04" w:rsidP="00633497">
      <w:pPr>
        <w:spacing w:line="360" w:lineRule="exact"/>
        <w:ind w:rightChars="40" w:right="84"/>
        <w:jc w:val="right"/>
        <w:rPr>
          <w:rFonts w:ascii="HG丸ｺﾞｼｯｸM-PRO" w:eastAsia="HG丸ｺﾞｼｯｸM-PRO" w:hAnsi="HG丸ｺﾞｼｯｸM-PRO" w:cs="Arial"/>
          <w:sz w:val="24"/>
        </w:rPr>
      </w:pPr>
    </w:p>
    <w:p w14:paraId="3A0458D8" w14:textId="238F92B0" w:rsidR="002648AF" w:rsidRPr="00D63ED1" w:rsidRDefault="00D126BF" w:rsidP="00C31C5A">
      <w:pPr>
        <w:pStyle w:val="20"/>
        <w:spacing w:after="180" w:line="400" w:lineRule="exact"/>
        <w:rPr>
          <w:rFonts w:ascii="HG丸ｺﾞｼｯｸM-PRO" w:eastAsia="HG丸ｺﾞｼｯｸM-PRO" w:hAnsi="HG丸ｺﾞｼｯｸM-PRO"/>
        </w:rPr>
      </w:pPr>
      <w:bookmarkStart w:id="54" w:name="_Toc112073815"/>
      <w:bookmarkStart w:id="55" w:name="_Toc112080305"/>
      <w:bookmarkStart w:id="56" w:name="_Toc128732616"/>
      <w:bookmarkStart w:id="57" w:name="_Toc168480295"/>
      <w:r w:rsidRPr="00D63ED1">
        <w:rPr>
          <w:rFonts w:ascii="HG丸ｺﾞｼｯｸM-PRO" w:eastAsia="HG丸ｺﾞｼｯｸM-PRO" w:hAnsi="HG丸ｺﾞｼｯｸM-PRO" w:hint="eastAsia"/>
        </w:rPr>
        <w:t>あなたの</w:t>
      </w:r>
      <w:r w:rsidR="002648AF" w:rsidRPr="00D63ED1">
        <w:rPr>
          <w:rFonts w:ascii="HG丸ｺﾞｼｯｸM-PRO" w:eastAsia="HG丸ｺﾞｼｯｸM-PRO" w:hAnsi="HG丸ｺﾞｼｯｸM-PRO"/>
        </w:rPr>
        <w:t>意思による治験の参加</w:t>
      </w:r>
      <w:r w:rsidR="009C69DC" w:rsidRPr="00D63ED1">
        <w:rPr>
          <w:rFonts w:ascii="HG丸ｺﾞｼｯｸM-PRO" w:eastAsia="HG丸ｺﾞｼｯｸM-PRO" w:hAnsi="HG丸ｺﾞｼｯｸM-PRO" w:hint="eastAsia"/>
        </w:rPr>
        <w:t>に</w:t>
      </w:r>
      <w:r w:rsidR="002648AF" w:rsidRPr="00D63ED1">
        <w:rPr>
          <w:rFonts w:ascii="HG丸ｺﾞｼｯｸM-PRO" w:eastAsia="HG丸ｺﾞｼｯｸM-PRO" w:hAnsi="HG丸ｺﾞｼｯｸM-PRO"/>
        </w:rPr>
        <w:t>ついて</w:t>
      </w:r>
      <w:bookmarkEnd w:id="54"/>
      <w:bookmarkEnd w:id="55"/>
      <w:bookmarkEnd w:id="56"/>
      <w:bookmarkEnd w:id="57"/>
    </w:p>
    <w:p w14:paraId="53D1236B" w14:textId="57CBD9D8" w:rsidR="002648AF" w:rsidRPr="00D63ED1" w:rsidRDefault="002648AF" w:rsidP="00C31C5A">
      <w:pPr>
        <w:pStyle w:val="3"/>
        <w:spacing w:after="180" w:line="400" w:lineRule="exact"/>
        <w:rPr>
          <w:rFonts w:ascii="HG丸ｺﾞｼｯｸM-PRO" w:eastAsia="HG丸ｺﾞｼｯｸM-PRO" w:hAnsi="HG丸ｺﾞｼｯｸM-PRO"/>
        </w:rPr>
      </w:pPr>
      <w:bookmarkStart w:id="58" w:name="_Toc112073816"/>
      <w:bookmarkStart w:id="59" w:name="_Toc112080306"/>
      <w:bookmarkStart w:id="60" w:name="_Toc128732617"/>
      <w:bookmarkStart w:id="61" w:name="_Ref161150521"/>
      <w:bookmarkStart w:id="62" w:name="_Ref161152647"/>
      <w:bookmarkStart w:id="63" w:name="_Toc168480296"/>
      <w:r w:rsidRPr="00D63ED1">
        <w:rPr>
          <w:rFonts w:ascii="HG丸ｺﾞｼｯｸM-PRO" w:eastAsia="HG丸ｺﾞｼｯｸM-PRO" w:hAnsi="HG丸ｺﾞｼｯｸM-PRO"/>
        </w:rPr>
        <w:t>治験の参加と</w:t>
      </w:r>
      <w:r w:rsidR="00D23137" w:rsidRPr="00D63ED1">
        <w:rPr>
          <w:rFonts w:ascii="HG丸ｺﾞｼｯｸM-PRO" w:eastAsia="HG丸ｺﾞｼｯｸM-PRO" w:hAnsi="HG丸ｺﾞｼｯｸM-PRO" w:hint="eastAsia"/>
        </w:rPr>
        <w:t>参加を</w:t>
      </w:r>
      <w:r w:rsidR="00595E2D" w:rsidRPr="00D63ED1">
        <w:rPr>
          <w:rFonts w:ascii="HG丸ｺﾞｼｯｸM-PRO" w:eastAsia="HG丸ｺﾞｼｯｸM-PRO" w:hAnsi="HG丸ｺﾞｼｯｸM-PRO" w:hint="eastAsia"/>
        </w:rPr>
        <w:t>取</w:t>
      </w:r>
      <w:r w:rsidR="00D23137" w:rsidRPr="00D63ED1">
        <w:rPr>
          <w:rFonts w:ascii="HG丸ｺﾞｼｯｸM-PRO" w:eastAsia="HG丸ｺﾞｼｯｸM-PRO" w:hAnsi="HG丸ｺﾞｼｯｸM-PRO" w:hint="eastAsia"/>
        </w:rPr>
        <w:t>りやめる</w:t>
      </w:r>
      <w:r w:rsidR="003E7982" w:rsidRPr="00D63ED1">
        <w:rPr>
          <w:rFonts w:ascii="HG丸ｺﾞｼｯｸM-PRO" w:eastAsia="HG丸ｺﾞｼｯｸM-PRO" w:hAnsi="HG丸ｺﾞｼｯｸM-PRO" w:hint="eastAsia"/>
        </w:rPr>
        <w:t>場合</w:t>
      </w:r>
      <w:r w:rsidRPr="00D63ED1">
        <w:rPr>
          <w:rFonts w:ascii="HG丸ｺﾞｼｯｸM-PRO" w:eastAsia="HG丸ｺﾞｼｯｸM-PRO" w:hAnsi="HG丸ｺﾞｼｯｸM-PRO"/>
        </w:rPr>
        <w:t>について</w:t>
      </w:r>
      <w:bookmarkEnd w:id="58"/>
      <w:bookmarkEnd w:id="59"/>
      <w:bookmarkEnd w:id="60"/>
      <w:bookmarkEnd w:id="61"/>
      <w:bookmarkEnd w:id="62"/>
      <w:bookmarkEnd w:id="63"/>
    </w:p>
    <w:p w14:paraId="3A9D052C" w14:textId="6663D9B6" w:rsidR="008E6E48" w:rsidRPr="00633497" w:rsidRDefault="2EEC1B2F" w:rsidP="00C31C5A">
      <w:pPr>
        <w:pStyle w:val="a1"/>
        <w:spacing w:line="400" w:lineRule="exact"/>
        <w:ind w:firstLine="240"/>
        <w:rPr>
          <w:rFonts w:ascii="HG丸ｺﾞｼｯｸM-PRO" w:eastAsia="HG丸ｺﾞｼｯｸM-PRO" w:hAnsi="HG丸ｺﾞｼｯｸM-PRO"/>
          <w:color w:val="auto"/>
        </w:rPr>
      </w:pPr>
      <w:r w:rsidRPr="00D63ED1">
        <w:rPr>
          <w:rFonts w:ascii="HG丸ｺﾞｼｯｸM-PRO" w:eastAsia="HG丸ｺﾞｼｯｸM-PRO" w:hAnsi="HG丸ｺﾞｼｯｸM-PRO"/>
        </w:rPr>
        <w:t>この治験への参加に対して同意するかどうかは、あなたの意思でお決めください。</w:t>
      </w:r>
      <w:r w:rsidR="003E734D" w:rsidRPr="00D63ED1">
        <w:rPr>
          <w:rFonts w:ascii="HG丸ｺﾞｼｯｸM-PRO" w:eastAsia="HG丸ｺﾞｼｯｸM-PRO" w:hAnsi="HG丸ｺﾞｼｯｸM-PRO"/>
        </w:rPr>
        <w:t>治験に参加いただけるようでしたら、同意文書に署名</w:t>
      </w:r>
      <w:r w:rsidR="003E734D" w:rsidRPr="00D63ED1">
        <w:rPr>
          <w:rFonts w:ascii="HG丸ｺﾞｼｯｸM-PRO" w:eastAsia="HG丸ｺﾞｼｯｸM-PRO" w:hAnsi="HG丸ｺﾞｼｯｸM-PRO" w:hint="eastAsia"/>
        </w:rPr>
        <w:t>してください。また、署名された場合は</w:t>
      </w:r>
      <w:r w:rsidR="003E734D" w:rsidRPr="00D63ED1">
        <w:rPr>
          <w:rFonts w:ascii="HG丸ｺﾞｼｯｸM-PRO" w:eastAsia="HG丸ｺﾞｼｯｸM-PRO" w:hAnsi="HG丸ｺﾞｼｯｸM-PRO"/>
        </w:rPr>
        <w:t>この説明文書と同意文書</w:t>
      </w:r>
      <w:r w:rsidR="003E734D" w:rsidRPr="00D63ED1">
        <w:rPr>
          <w:rFonts w:ascii="HG丸ｺﾞｼｯｸM-PRO" w:eastAsia="HG丸ｺﾞｼｯｸM-PRO" w:hAnsi="HG丸ｺﾞｼｯｸM-PRO" w:hint="eastAsia"/>
        </w:rPr>
        <w:t>を</w:t>
      </w:r>
      <w:r w:rsidR="003E734D" w:rsidRPr="00D63ED1">
        <w:rPr>
          <w:rFonts w:ascii="HG丸ｺﾞｼｯｸM-PRO" w:eastAsia="HG丸ｺﾞｼｯｸM-PRO" w:hAnsi="HG丸ｺﾞｼｯｸM-PRO"/>
        </w:rPr>
        <w:t>大切に保管してください。</w:t>
      </w:r>
      <w:r w:rsidRPr="00D63ED1">
        <w:rPr>
          <w:rFonts w:ascii="HG丸ｺﾞｼｯｸM-PRO" w:eastAsia="HG丸ｺﾞｼｯｸM-PRO" w:hAnsi="HG丸ｺﾞｼｯｸM-PRO"/>
        </w:rPr>
        <w:t>治験の参加に同意した後でも、理由に関係なく、いつでも</w:t>
      </w:r>
      <w:r w:rsidR="00D82D33" w:rsidRPr="00D63ED1">
        <w:rPr>
          <w:rFonts w:ascii="HG丸ｺﾞｼｯｸM-PRO" w:eastAsia="HG丸ｺﾞｼｯｸM-PRO" w:hAnsi="HG丸ｺﾞｼｯｸM-PRO" w:hint="eastAsia"/>
        </w:rPr>
        <w:t>参加を取りやめ</w:t>
      </w:r>
      <w:r w:rsidRPr="00D63ED1">
        <w:rPr>
          <w:rFonts w:ascii="HG丸ｺﾞｼｯｸM-PRO" w:eastAsia="HG丸ｺﾞｼｯｸM-PRO" w:hAnsi="HG丸ｺﾞｼｯｸM-PRO"/>
        </w:rPr>
        <w:t>ることができますので、治験担当医師や</w:t>
      </w:r>
      <w:r w:rsidR="009A4BB8" w:rsidRPr="00633497">
        <w:rPr>
          <w:rFonts w:ascii="HG丸ｺﾞｼｯｸM-PRO" w:eastAsia="HG丸ｺﾞｼｯｸM-PRO" w:hAnsi="HG丸ｺﾞｼｯｸM-PRO"/>
          <w:color w:val="auto"/>
        </w:rPr>
        <w:t>臨床研究コーディネーター</w:t>
      </w:r>
      <w:r w:rsidRPr="00633497">
        <w:rPr>
          <w:rFonts w:ascii="HG丸ｺﾞｼｯｸM-PRO" w:eastAsia="HG丸ｺﾞｼｯｸM-PRO" w:hAnsi="HG丸ｺﾞｼｯｸM-PRO"/>
          <w:color w:val="auto"/>
        </w:rPr>
        <w:t>にご相談ください。</w:t>
      </w:r>
    </w:p>
    <w:p w14:paraId="0D00C8E4" w14:textId="0301D1D8" w:rsidR="00742B32" w:rsidRPr="00D63ED1" w:rsidRDefault="2EEC1B2F"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治験の参加に同意しない</w:t>
      </w:r>
      <w:r w:rsidRPr="00D63ED1" w:rsidDel="003F2893">
        <w:rPr>
          <w:rFonts w:ascii="HG丸ｺﾞｼｯｸM-PRO" w:eastAsia="HG丸ｺﾞｼｯｸM-PRO" w:hAnsi="HG丸ｺﾞｼｯｸM-PRO"/>
        </w:rPr>
        <w:t>、</w:t>
      </w:r>
      <w:r w:rsidRPr="00D63ED1" w:rsidDel="004367F4">
        <w:rPr>
          <w:rFonts w:ascii="HG丸ｺﾞｼｯｸM-PRO" w:eastAsia="HG丸ｺﾞｼｯｸM-PRO" w:hAnsi="HG丸ｺﾞｼｯｸM-PRO"/>
        </w:rPr>
        <w:t>または</w:t>
      </w:r>
      <w:r w:rsidR="006937E8" w:rsidRPr="00D63ED1">
        <w:rPr>
          <w:rFonts w:ascii="HG丸ｺﾞｼｯｸM-PRO" w:eastAsia="HG丸ｺﾞｼｯｸM-PRO" w:hAnsi="HG丸ｺﾞｼｯｸM-PRO" w:hint="eastAsia"/>
        </w:rPr>
        <w:t>同意</w:t>
      </w:r>
      <w:r w:rsidR="003C0884" w:rsidRPr="00D63ED1">
        <w:rPr>
          <w:rFonts w:ascii="HG丸ｺﾞｼｯｸM-PRO" w:eastAsia="HG丸ｺﾞｼｯｸM-PRO" w:hAnsi="HG丸ｺﾞｼｯｸM-PRO" w:hint="eastAsia"/>
        </w:rPr>
        <w:t>後</w:t>
      </w:r>
      <w:r w:rsidRPr="00D63ED1">
        <w:rPr>
          <w:rFonts w:ascii="HG丸ｺﾞｼｯｸM-PRO" w:eastAsia="HG丸ｺﾞｼｯｸM-PRO" w:hAnsi="HG丸ｺﾞｼｯｸM-PRO"/>
        </w:rPr>
        <w:t>に</w:t>
      </w:r>
      <w:r w:rsidR="006937E8" w:rsidRPr="00D63ED1">
        <w:rPr>
          <w:rFonts w:ascii="HG丸ｺﾞｼｯｸM-PRO" w:eastAsia="HG丸ｺﾞｼｯｸM-PRO" w:hAnsi="HG丸ｺﾞｼｯｸM-PRO" w:hint="eastAsia"/>
        </w:rPr>
        <w:t>参加を取りやめる</w:t>
      </w:r>
      <w:r w:rsidRPr="00D63ED1">
        <w:rPr>
          <w:rFonts w:ascii="HG丸ｺﾞｼｯｸM-PRO" w:eastAsia="HG丸ｺﾞｼｯｸM-PRO" w:hAnsi="HG丸ｺﾞｼｯｸM-PRO"/>
        </w:rPr>
        <w:t>場合でも、一切</w:t>
      </w:r>
      <w:r w:rsidR="00B24F72" w:rsidRPr="00D63ED1">
        <w:rPr>
          <w:rFonts w:ascii="HG丸ｺﾞｼｯｸM-PRO" w:eastAsia="HG丸ｺﾞｼｯｸM-PRO" w:hAnsi="HG丸ｺﾞｼｯｸM-PRO" w:hint="eastAsia"/>
        </w:rPr>
        <w:t>不利な扱いを受け</w:t>
      </w:r>
      <w:r w:rsidRPr="00D63ED1">
        <w:rPr>
          <w:rFonts w:ascii="HG丸ｺﾞｼｯｸM-PRO" w:eastAsia="HG丸ｺﾞｼｯｸM-PRO" w:hAnsi="HG丸ｺﾞｼｯｸM-PRO"/>
        </w:rPr>
        <w:t>ることなく、あなたの病状に合った治療を受けることができます</w:t>
      </w:r>
      <w:r w:rsidR="008E6E48" w:rsidRPr="008E6E48">
        <w:rPr>
          <w:rFonts w:ascii="HG丸ｺﾞｼｯｸM-PRO" w:eastAsia="HG丸ｺﾞｼｯｸM-PRO" w:hAnsi="HG丸ｺﾞｼｯｸM-PRO" w:hint="eastAsia"/>
          <w:color w:val="auto"/>
        </w:rPr>
        <w:t>。</w:t>
      </w:r>
    </w:p>
    <w:p w14:paraId="145FA8B6" w14:textId="150D9611" w:rsidR="002648AF" w:rsidRPr="00D63ED1" w:rsidRDefault="00922324"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あなたが治験の途中で参加を取りやめることになった場合</w:t>
      </w:r>
      <w:r w:rsidR="005718EA" w:rsidRPr="00D63ED1">
        <w:rPr>
          <w:rFonts w:ascii="HG丸ｺﾞｼｯｸM-PRO" w:eastAsia="HG丸ｺﾞｼｯｸM-PRO" w:hAnsi="HG丸ｺﾞｼｯｸM-PRO" w:hint="eastAsia"/>
        </w:rPr>
        <w:t>、それ</w:t>
      </w:r>
      <w:r w:rsidRPr="00D63ED1">
        <w:rPr>
          <w:rFonts w:ascii="HG丸ｺﾞｼｯｸM-PRO" w:eastAsia="HG丸ｺﾞｼｯｸM-PRO" w:hAnsi="HG丸ｺﾞｼｯｸM-PRO"/>
        </w:rPr>
        <w:t>まで</w:t>
      </w:r>
      <w:r w:rsidRPr="00D63ED1">
        <w:rPr>
          <w:rFonts w:ascii="HG丸ｺﾞｼｯｸM-PRO" w:eastAsia="HG丸ｺﾞｼｯｸM-PRO" w:hAnsi="HG丸ｺﾞｼｯｸM-PRO" w:hint="eastAsia"/>
        </w:rPr>
        <w:t>に収集された</w:t>
      </w:r>
      <w:r w:rsidRPr="00D63ED1">
        <w:rPr>
          <w:rFonts w:ascii="HG丸ｺﾞｼｯｸM-PRO" w:eastAsia="HG丸ｺﾞｼｯｸM-PRO" w:hAnsi="HG丸ｺﾞｼｯｸM-PRO"/>
        </w:rPr>
        <w:t>データ</w:t>
      </w:r>
      <w:r w:rsidRPr="00D63ED1">
        <w:rPr>
          <w:rFonts w:ascii="HG丸ｺﾞｼｯｸM-PRO" w:eastAsia="HG丸ｺﾞｼｯｸM-PRO" w:hAnsi="HG丸ｺﾞｼｯｸM-PRO" w:hint="eastAsia"/>
        </w:rPr>
        <w:t>の取り扱いについては、「</w:t>
      </w:r>
      <w:r w:rsidR="00F82067" w:rsidRPr="00D63ED1">
        <w:rPr>
          <w:rFonts w:ascii="HG丸ｺﾞｼｯｸM-PRO" w:eastAsia="HG丸ｺﾞｼｯｸM-PRO" w:hAnsi="HG丸ｺﾞｼｯｸM-PRO" w:hint="eastAsia"/>
        </w:rPr>
        <w:t>D</w:t>
      </w:r>
      <w:r w:rsidRPr="00D63ED1">
        <w:rPr>
          <w:rFonts w:ascii="HG丸ｺﾞｼｯｸM-PRO" w:eastAsia="HG丸ｺﾞｼｯｸM-PRO" w:hAnsi="HG丸ｺﾞｼｯｸM-PRO"/>
        </w:rPr>
        <w:t>-</w:t>
      </w:r>
      <w:r w:rsidR="00D271FA" w:rsidRPr="00D63ED1">
        <w:rPr>
          <w:rFonts w:ascii="HG丸ｺﾞｼｯｸM-PRO" w:eastAsia="HG丸ｺﾞｼｯｸM-PRO" w:hAnsi="HG丸ｺﾞｼｯｸM-PRO"/>
        </w:rPr>
        <w:t>4</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個人情報の保護について」を</w:t>
      </w:r>
      <w:r w:rsidR="003A0560" w:rsidRPr="00D63ED1">
        <w:rPr>
          <w:rFonts w:ascii="HG丸ｺﾞｼｯｸM-PRO" w:eastAsia="HG丸ｺﾞｼｯｸM-PRO" w:hAnsi="HG丸ｺﾞｼｯｸM-PRO" w:hint="eastAsia"/>
        </w:rPr>
        <w:t>ご</w:t>
      </w:r>
      <w:r w:rsidRPr="00D63ED1">
        <w:rPr>
          <w:rFonts w:ascii="HG丸ｺﾞｼｯｸM-PRO" w:eastAsia="HG丸ｺﾞｼｯｸM-PRO" w:hAnsi="HG丸ｺﾞｼｯｸM-PRO" w:hint="eastAsia"/>
        </w:rPr>
        <w:t>参照ください。</w:t>
      </w:r>
    </w:p>
    <w:p w14:paraId="1B908753" w14:textId="77777777" w:rsidR="00D90A49" w:rsidRPr="00D63ED1" w:rsidRDefault="00D90A49" w:rsidP="00C31C5A">
      <w:pPr>
        <w:spacing w:line="400" w:lineRule="exact"/>
        <w:rPr>
          <w:rFonts w:ascii="HG丸ｺﾞｼｯｸM-PRO" w:eastAsia="HG丸ｺﾞｼｯｸM-PRO" w:hAnsi="HG丸ｺﾞｼｯｸM-PRO"/>
          <w:sz w:val="24"/>
        </w:rPr>
      </w:pPr>
    </w:p>
    <w:p w14:paraId="1DE9717B" w14:textId="42C0D8DA" w:rsidR="002648AF" w:rsidRPr="00D63ED1" w:rsidRDefault="002648AF" w:rsidP="00C31C5A">
      <w:pPr>
        <w:pStyle w:val="3"/>
        <w:spacing w:after="180" w:line="400" w:lineRule="exact"/>
        <w:rPr>
          <w:rFonts w:ascii="HG丸ｺﾞｼｯｸM-PRO" w:eastAsia="HG丸ｺﾞｼｯｸM-PRO" w:hAnsi="HG丸ｺﾞｼｯｸM-PRO"/>
        </w:rPr>
      </w:pPr>
      <w:bookmarkStart w:id="64" w:name="_Toc112073817"/>
      <w:bookmarkStart w:id="65" w:name="_Toc112080307"/>
      <w:bookmarkStart w:id="66" w:name="_Toc128732618"/>
      <w:bookmarkStart w:id="67" w:name="_Ref161152364"/>
      <w:bookmarkStart w:id="68" w:name="_Ref161152813"/>
      <w:bookmarkStart w:id="69" w:name="_Toc168480297"/>
      <w:r w:rsidRPr="00D63ED1">
        <w:rPr>
          <w:rFonts w:ascii="HG丸ｺﾞｼｯｸM-PRO" w:eastAsia="HG丸ｺﾞｼｯｸM-PRO" w:hAnsi="HG丸ｺﾞｼｯｸM-PRO"/>
        </w:rPr>
        <w:t>新たな情報のお知らせについて</w:t>
      </w:r>
      <w:bookmarkEnd w:id="64"/>
      <w:bookmarkEnd w:id="65"/>
      <w:bookmarkEnd w:id="66"/>
      <w:bookmarkEnd w:id="67"/>
      <w:bookmarkEnd w:id="68"/>
      <w:bookmarkEnd w:id="69"/>
    </w:p>
    <w:p w14:paraId="6FA89406" w14:textId="4D55FE18" w:rsidR="0048539B" w:rsidRPr="00D63ED1" w:rsidRDefault="002648AF"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この治験薬について新</w:t>
      </w:r>
      <w:r w:rsidR="007829F9" w:rsidRPr="00D63ED1">
        <w:rPr>
          <w:rFonts w:ascii="HG丸ｺﾞｼｯｸM-PRO" w:eastAsia="HG丸ｺﾞｼｯｸM-PRO" w:hAnsi="HG丸ｺﾞｼｯｸM-PRO" w:hint="eastAsia"/>
        </w:rPr>
        <w:t>しい</w:t>
      </w:r>
      <w:r w:rsidRPr="00D63ED1">
        <w:rPr>
          <w:rFonts w:ascii="HG丸ｺﾞｼｯｸM-PRO" w:eastAsia="HG丸ｺﾞｼｯｸM-PRO" w:hAnsi="HG丸ｺﾞｼｯｸM-PRO"/>
        </w:rPr>
        <w:t>重要な情報が得られた場合は、</w:t>
      </w:r>
      <w:r w:rsidR="002E7EF6" w:rsidRPr="00D63ED1">
        <w:rPr>
          <w:rFonts w:ascii="HG丸ｺﾞｼｯｸM-PRO" w:eastAsia="HG丸ｺﾞｼｯｸM-PRO" w:hAnsi="HG丸ｺﾞｼｯｸM-PRO" w:hint="eastAsia"/>
        </w:rPr>
        <w:t>速やか</w:t>
      </w:r>
      <w:r w:rsidRPr="00D63ED1">
        <w:rPr>
          <w:rFonts w:ascii="HG丸ｺﾞｼｯｸM-PRO" w:eastAsia="HG丸ｺﾞｼｯｸM-PRO" w:hAnsi="HG丸ｺﾞｼｯｸM-PRO"/>
        </w:rPr>
        <w:t>にお知らせします。継続して治験に参加されるかどうか、その都度あなたの意思を確認いた</w:t>
      </w:r>
      <w:r w:rsidR="004F3D1B" w:rsidRPr="00D63ED1">
        <w:rPr>
          <w:rFonts w:ascii="HG丸ｺﾞｼｯｸM-PRO" w:eastAsia="HG丸ｺﾞｼｯｸM-PRO" w:hAnsi="HG丸ｺﾞｼｯｸM-PRO" w:hint="eastAsia"/>
        </w:rPr>
        <w:t>し</w:t>
      </w:r>
      <w:r w:rsidRPr="00D63ED1">
        <w:rPr>
          <w:rFonts w:ascii="HG丸ｺﾞｼｯｸM-PRO" w:eastAsia="HG丸ｺﾞｼｯｸM-PRO" w:hAnsi="HG丸ｺﾞｼｯｸM-PRO"/>
        </w:rPr>
        <w:t>ます。</w:t>
      </w:r>
      <w:bookmarkStart w:id="70" w:name="_Toc112073818"/>
      <w:bookmarkStart w:id="71" w:name="_Ref112074422"/>
      <w:bookmarkStart w:id="72" w:name="_Toc112080308"/>
      <w:bookmarkStart w:id="73" w:name="_Toc128732619"/>
    </w:p>
    <w:p w14:paraId="4957EE83" w14:textId="77777777" w:rsidR="0048539B" w:rsidRPr="00D63ED1" w:rsidRDefault="0048539B" w:rsidP="006D14EE">
      <w:pPr>
        <w:widowControl/>
        <w:spacing w:line="360" w:lineRule="exact"/>
        <w:jc w:val="left"/>
        <w:rPr>
          <w:rFonts w:ascii="HG丸ｺﾞｼｯｸM-PRO" w:eastAsia="HG丸ｺﾞｼｯｸM-PRO" w:hAnsi="HG丸ｺﾞｼｯｸM-PRO" w:cs="Arial"/>
          <w:color w:val="000000" w:themeColor="text1"/>
          <w:sz w:val="24"/>
        </w:rPr>
      </w:pPr>
      <w:r w:rsidRPr="00D63ED1">
        <w:rPr>
          <w:rFonts w:ascii="HG丸ｺﾞｼｯｸM-PRO" w:eastAsia="HG丸ｺﾞｼｯｸM-PRO" w:hAnsi="HG丸ｺﾞｼｯｸM-PRO"/>
        </w:rPr>
        <w:br w:type="page"/>
      </w:r>
    </w:p>
    <w:p w14:paraId="3C581933" w14:textId="5C3B729B" w:rsidR="00972617" w:rsidRPr="00D63ED1" w:rsidRDefault="4F526380" w:rsidP="00C31C5A">
      <w:pPr>
        <w:pStyle w:val="20"/>
        <w:spacing w:after="180" w:line="400" w:lineRule="exact"/>
        <w:rPr>
          <w:rFonts w:ascii="HG丸ｺﾞｼｯｸM-PRO" w:eastAsia="HG丸ｺﾞｼｯｸM-PRO" w:hAnsi="HG丸ｺﾞｼｯｸM-PRO"/>
        </w:rPr>
      </w:pPr>
      <w:bookmarkStart w:id="74" w:name="_お問い合わせ先について"/>
      <w:bookmarkStart w:id="75" w:name="_Ref144913279"/>
      <w:bookmarkStart w:id="76" w:name="_Toc168480298"/>
      <w:bookmarkEnd w:id="74"/>
      <w:r w:rsidRPr="00D63ED1">
        <w:rPr>
          <w:rFonts w:ascii="HG丸ｺﾞｼｯｸM-PRO" w:eastAsia="HG丸ｺﾞｼｯｸM-PRO" w:hAnsi="HG丸ｺﾞｼｯｸM-PRO"/>
        </w:rPr>
        <w:lastRenderedPageBreak/>
        <w:t>お問い合わせ先について</w:t>
      </w:r>
      <w:bookmarkEnd w:id="70"/>
      <w:bookmarkEnd w:id="71"/>
      <w:bookmarkEnd w:id="72"/>
      <w:bookmarkEnd w:id="73"/>
      <w:bookmarkEnd w:id="75"/>
      <w:bookmarkEnd w:id="76"/>
    </w:p>
    <w:p w14:paraId="1ACB8C2D" w14:textId="649B61A5" w:rsidR="00972617" w:rsidRPr="00D63ED1" w:rsidRDefault="00972617"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この治験について、</w:t>
      </w:r>
      <w:r w:rsidR="008A4D0D" w:rsidRPr="00D63ED1">
        <w:rPr>
          <w:rFonts w:ascii="HG丸ｺﾞｼｯｸM-PRO" w:eastAsia="HG丸ｺﾞｼｯｸM-PRO" w:hAnsi="HG丸ｺﾞｼｯｸM-PRO" w:hint="eastAsia"/>
        </w:rPr>
        <w:t>分か</w:t>
      </w:r>
      <w:r w:rsidRPr="00D63ED1">
        <w:rPr>
          <w:rFonts w:ascii="HG丸ｺﾞｼｯｸM-PRO" w:eastAsia="HG丸ｺﾞｼｯｸM-PRO" w:hAnsi="HG丸ｺﾞｼｯｸM-PRO"/>
        </w:rPr>
        <w:t>らないことや、さらに聞きたいこと、また何か心配なことがありましたら、どんな</w:t>
      </w:r>
      <w:r w:rsidR="00742B32" w:rsidRPr="00D63ED1">
        <w:rPr>
          <w:rFonts w:ascii="HG丸ｺﾞｼｯｸM-PRO" w:eastAsia="HG丸ｺﾞｼｯｸM-PRO" w:hAnsi="HG丸ｺﾞｼｯｸM-PRO" w:hint="eastAsia"/>
        </w:rPr>
        <w:t>些細（ささい）</w:t>
      </w:r>
      <w:r w:rsidRPr="00D63ED1">
        <w:rPr>
          <w:rFonts w:ascii="HG丸ｺﾞｼｯｸM-PRO" w:eastAsia="HG丸ｺﾞｼｯｸM-PRO" w:hAnsi="HG丸ｺﾞｼｯｸM-PRO"/>
        </w:rPr>
        <w:t>なことでもご遠慮なく治験担当医師</w:t>
      </w:r>
      <w:r w:rsidRPr="00D63ED1" w:rsidDel="004367F4">
        <w:rPr>
          <w:rFonts w:ascii="HG丸ｺﾞｼｯｸM-PRO" w:eastAsia="HG丸ｺﾞｼｯｸM-PRO" w:hAnsi="HG丸ｺﾞｼｯｸM-PRO"/>
        </w:rPr>
        <w:t>または</w:t>
      </w:r>
      <w:r w:rsidR="009A4BB8" w:rsidRPr="007D5266">
        <w:rPr>
          <w:rFonts w:ascii="HG丸ｺﾞｼｯｸM-PRO" w:eastAsia="HG丸ｺﾞｼｯｸM-PRO" w:hAnsi="HG丸ｺﾞｼｯｸM-PRO"/>
          <w:color w:val="auto"/>
        </w:rPr>
        <w:t>臨床研究コーディネーター</w:t>
      </w:r>
      <w:r w:rsidRPr="007D5266">
        <w:rPr>
          <w:rFonts w:ascii="HG丸ｺﾞｼｯｸM-PRO" w:eastAsia="HG丸ｺﾞｼｯｸM-PRO" w:hAnsi="HG丸ｺﾞｼｯｸM-PRO"/>
          <w:color w:val="auto"/>
        </w:rPr>
        <w:t>にお</w:t>
      </w:r>
      <w:r w:rsidR="004367F4" w:rsidRPr="007D5266">
        <w:rPr>
          <w:rFonts w:ascii="HG丸ｺﾞｼｯｸM-PRO" w:eastAsia="HG丸ｺﾞｼｯｸM-PRO" w:hAnsi="HG丸ｺﾞｼｯｸM-PRO" w:hint="eastAsia"/>
          <w:color w:val="auto"/>
        </w:rPr>
        <w:t>尋ねくださ</w:t>
      </w:r>
      <w:r w:rsidRPr="007D5266">
        <w:rPr>
          <w:rFonts w:ascii="HG丸ｺﾞｼｯｸM-PRO" w:eastAsia="HG丸ｺﾞｼｯｸM-PRO" w:hAnsi="HG丸ｺﾞｼｯｸM-PRO"/>
          <w:color w:val="auto"/>
        </w:rPr>
        <w:t>い。ご家族などに</w:t>
      </w:r>
      <w:r w:rsidR="005C2800" w:rsidRPr="007D5266">
        <w:rPr>
          <w:rFonts w:ascii="HG丸ｺﾞｼｯｸM-PRO" w:eastAsia="HG丸ｺﾞｼｯｸM-PRO" w:hAnsi="HG丸ｺﾞｼｯｸM-PRO" w:hint="eastAsia"/>
          <w:color w:val="auto"/>
        </w:rPr>
        <w:t>ご</w:t>
      </w:r>
      <w:r w:rsidRPr="007D5266">
        <w:rPr>
          <w:rFonts w:ascii="HG丸ｺﾞｼｯｸM-PRO" w:eastAsia="HG丸ｺﾞｼｯｸM-PRO" w:hAnsi="HG丸ｺﾞｼｯｸM-PRO"/>
          <w:color w:val="auto"/>
        </w:rPr>
        <w:t>相談いただいてもかまいま</w:t>
      </w:r>
      <w:r w:rsidRPr="00D63ED1">
        <w:rPr>
          <w:rFonts w:ascii="HG丸ｺﾞｼｯｸM-PRO" w:eastAsia="HG丸ｺﾞｼｯｸM-PRO" w:hAnsi="HG丸ｺﾞｼｯｸM-PRO"/>
        </w:rPr>
        <w:t>せん。</w:t>
      </w:r>
    </w:p>
    <w:p w14:paraId="0DCD5B3D" w14:textId="4A205C81" w:rsidR="00972617" w:rsidRPr="00D63ED1" w:rsidRDefault="00972617" w:rsidP="00C31C5A">
      <w:pPr>
        <w:pStyle w:val="a1"/>
        <w:spacing w:line="400" w:lineRule="exact"/>
        <w:ind w:firstLine="240"/>
        <w:rPr>
          <w:rFonts w:ascii="HG丸ｺﾞｼｯｸM-PRO" w:eastAsia="HG丸ｺﾞｼｯｸM-PRO" w:hAnsi="HG丸ｺﾞｼｯｸM-PRO"/>
        </w:rPr>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5"/>
        <w:gridCol w:w="7512"/>
      </w:tblGrid>
      <w:tr w:rsidR="000C0CCE" w:rsidRPr="00D63ED1" w14:paraId="1F9D9B13" w14:textId="77777777" w:rsidTr="00BA6021">
        <w:trPr>
          <w:trHeight w:val="441"/>
        </w:trPr>
        <w:tc>
          <w:tcPr>
            <w:tcW w:w="2135" w:type="dxa"/>
            <w:tcBorders>
              <w:top w:val="single" w:sz="6" w:space="0" w:color="auto"/>
              <w:left w:val="single" w:sz="6" w:space="0" w:color="auto"/>
              <w:bottom w:val="single" w:sz="6" w:space="0" w:color="auto"/>
              <w:right w:val="single" w:sz="6" w:space="0" w:color="auto"/>
            </w:tcBorders>
            <w:shd w:val="clear" w:color="auto" w:fill="F2F2F2"/>
            <w:hideMark/>
          </w:tcPr>
          <w:p w14:paraId="551EAC88" w14:textId="49990B11" w:rsidR="000C0CCE" w:rsidRPr="00D63ED1" w:rsidRDefault="00976665"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t>お</w:t>
            </w:r>
            <w:r w:rsidR="000C0CCE" w:rsidRPr="00D63ED1">
              <w:rPr>
                <w:rFonts w:ascii="HG丸ｺﾞｼｯｸM-PRO" w:eastAsia="HG丸ｺﾞｼｯｸM-PRO" w:hAnsi="HG丸ｺﾞｼｯｸM-PRO" w:cs="Arial"/>
                <w:kern w:val="0"/>
                <w:sz w:val="24"/>
              </w:rPr>
              <w:t>問い合わせ先</w:t>
            </w:r>
          </w:p>
        </w:tc>
        <w:tc>
          <w:tcPr>
            <w:tcW w:w="7512" w:type="dxa"/>
            <w:tcBorders>
              <w:top w:val="single" w:sz="6" w:space="0" w:color="auto"/>
              <w:left w:val="single" w:sz="6" w:space="0" w:color="auto"/>
              <w:bottom w:val="single" w:sz="6" w:space="0" w:color="auto"/>
              <w:right w:val="single" w:sz="6" w:space="0" w:color="auto"/>
            </w:tcBorders>
            <w:shd w:val="clear" w:color="auto" w:fill="F2F2F2"/>
            <w:hideMark/>
          </w:tcPr>
          <w:p w14:paraId="14CDB500" w14:textId="77777777" w:rsidR="000C0CCE" w:rsidRPr="00D63ED1" w:rsidRDefault="000C0CCE" w:rsidP="00C31C5A">
            <w:pPr>
              <w:spacing w:line="400" w:lineRule="exact"/>
              <w:ind w:leftChars="65" w:left="136" w:rightChars="63" w:right="132"/>
              <w:rPr>
                <w:rFonts w:ascii="HG丸ｺﾞｼｯｸM-PRO" w:eastAsia="HG丸ｺﾞｼｯｸM-PRO" w:hAnsi="HG丸ｺﾞｼｯｸM-PRO" w:cs="Arial"/>
                <w:color w:val="000000" w:themeColor="text1"/>
                <w:sz w:val="24"/>
                <w:lang w:eastAsia="zh-CN"/>
              </w:rPr>
            </w:pPr>
            <w:r w:rsidRPr="00D63ED1">
              <w:rPr>
                <w:rFonts w:ascii="HG丸ｺﾞｼｯｸM-PRO" w:eastAsia="HG丸ｺﾞｼｯｸM-PRO" w:hAnsi="HG丸ｺﾞｼｯｸM-PRO" w:cs="Arial"/>
                <w:color w:val="000000" w:themeColor="text1"/>
                <w:sz w:val="24"/>
                <w:lang w:eastAsia="zh-CN"/>
              </w:rPr>
              <w:t>治験責任医師</w:t>
            </w:r>
          </w:p>
          <w:p w14:paraId="32A58171" w14:textId="2F30E23A" w:rsidR="000C0CCE" w:rsidRPr="007D5266" w:rsidRDefault="000C0CCE" w:rsidP="00C31C5A">
            <w:pPr>
              <w:spacing w:line="400" w:lineRule="exact"/>
              <w:ind w:leftChars="65" w:left="136" w:rightChars="63" w:right="132" w:firstLineChars="200" w:firstLine="480"/>
              <w:rPr>
                <w:rFonts w:ascii="HG丸ｺﾞｼｯｸM-PRO" w:eastAsia="HG丸ｺﾞｼｯｸM-PRO" w:hAnsi="HG丸ｺﾞｼｯｸM-PRO" w:cs="Arial"/>
                <w:sz w:val="24"/>
                <w:lang w:eastAsia="zh-CN"/>
              </w:rPr>
            </w:pPr>
            <w:r w:rsidRPr="007D5266">
              <w:rPr>
                <w:rFonts w:ascii="HG丸ｺﾞｼｯｸM-PRO" w:eastAsia="HG丸ｺﾞｼｯｸM-PRO" w:hAnsi="HG丸ｺﾞｼｯｸM-PRO" w:cs="Arial"/>
                <w:sz w:val="24"/>
                <w:lang w:eastAsia="zh-CN"/>
              </w:rPr>
              <w:t>診療科：</w:t>
            </w:r>
            <w:r w:rsidR="0092620C" w:rsidRPr="00501FAA">
              <w:rPr>
                <w:rFonts w:ascii="HG丸ｺﾞｼｯｸM-PRO" w:eastAsia="HG丸ｺﾞｼｯｸM-PRO" w:hAnsi="HG丸ｺﾞｼｯｸM-PRO" w:cs="Arial" w:hint="eastAsia"/>
                <w:b/>
                <w:bCs/>
                <w:color w:val="000000"/>
                <w:sz w:val="24"/>
                <w:highlight w:val="cyan"/>
                <w:bdr w:val="single" w:sz="4" w:space="0" w:color="auto"/>
              </w:rPr>
              <w:t>診療科の部もしくは科に注意</w:t>
            </w:r>
          </w:p>
          <w:p w14:paraId="1263879F" w14:textId="6053973D" w:rsidR="000C0CCE" w:rsidRPr="00D63ED1" w:rsidRDefault="000C0CCE" w:rsidP="00C31C5A">
            <w:pPr>
              <w:spacing w:line="400" w:lineRule="exact"/>
              <w:ind w:leftChars="65" w:left="136" w:rightChars="63" w:right="132" w:firstLineChars="200" w:firstLine="480"/>
              <w:rPr>
                <w:rFonts w:ascii="HG丸ｺﾞｼｯｸM-PRO" w:eastAsia="HG丸ｺﾞｼｯｸM-PRO" w:hAnsi="HG丸ｺﾞｼｯｸM-PRO" w:cs="Arial"/>
                <w:color w:val="0070C0"/>
                <w:sz w:val="24"/>
                <w:lang w:eastAsia="zh-CN"/>
              </w:rPr>
            </w:pPr>
            <w:r w:rsidRPr="00D63ED1">
              <w:rPr>
                <w:rFonts w:ascii="HG丸ｺﾞｼｯｸM-PRO" w:eastAsia="HG丸ｺﾞｼｯｸM-PRO" w:hAnsi="HG丸ｺﾞｼｯｸM-PRO" w:cs="Arial" w:hint="eastAsia"/>
                <w:color w:val="000000" w:themeColor="text1"/>
                <w:sz w:val="24"/>
                <w:lang w:eastAsia="zh-CN"/>
              </w:rPr>
              <w:t>氏名</w:t>
            </w:r>
            <w:r w:rsidRPr="00D63ED1">
              <w:rPr>
                <w:rFonts w:ascii="HG丸ｺﾞｼｯｸM-PRO" w:eastAsia="HG丸ｺﾞｼｯｸM-PRO" w:hAnsi="HG丸ｺﾞｼｯｸM-PRO" w:cs="Arial"/>
                <w:color w:val="000000" w:themeColor="text1"/>
                <w:sz w:val="24"/>
                <w:lang w:eastAsia="zh-CN"/>
              </w:rPr>
              <w:t>：</w:t>
            </w:r>
          </w:p>
          <w:p w14:paraId="0F56A1C0" w14:textId="549AB6A0" w:rsidR="000C0CCE" w:rsidRPr="00B87288" w:rsidRDefault="000C0CCE" w:rsidP="00C31C5A">
            <w:pPr>
              <w:spacing w:line="400" w:lineRule="exact"/>
              <w:ind w:leftChars="65" w:left="136" w:rightChars="63" w:right="132" w:firstLineChars="200" w:firstLine="480"/>
              <w:rPr>
                <w:rFonts w:ascii="HG丸ｺﾞｼｯｸM-PRO" w:eastAsia="HG丸ｺﾞｼｯｸM-PRO" w:hAnsi="HG丸ｺﾞｼｯｸM-PRO" w:cs="Arial"/>
                <w:sz w:val="24"/>
                <w:lang w:eastAsia="zh-TW"/>
              </w:rPr>
            </w:pPr>
            <w:r w:rsidRPr="00D63ED1">
              <w:rPr>
                <w:rFonts w:ascii="HG丸ｺﾞｼｯｸM-PRO" w:eastAsia="HG丸ｺﾞｼｯｸM-PRO" w:hAnsi="HG丸ｺﾞｼｯｸM-PRO" w:cs="Arial"/>
                <w:color w:val="000000" w:themeColor="text1"/>
                <w:sz w:val="24"/>
                <w:lang w:eastAsia="zh-TW"/>
              </w:rPr>
              <w:t>連絡先：</w:t>
            </w:r>
            <w:r w:rsidR="00B87288" w:rsidRPr="00501FAA">
              <w:rPr>
                <w:rFonts w:ascii="HG丸ｺﾞｼｯｸM-PRO" w:eastAsia="HG丸ｺﾞｼｯｸM-PRO" w:hAnsi="HG丸ｺﾞｼｯｸM-PRO" w:cs="Arial" w:hint="eastAsia"/>
                <w:sz w:val="24"/>
                <w:lang w:eastAsia="zh-TW"/>
              </w:rPr>
              <w:t>092-541-3231</w:t>
            </w:r>
            <w:r w:rsidR="00B87288" w:rsidRPr="00501FAA">
              <w:rPr>
                <w:rFonts w:ascii="HG丸ｺﾞｼｯｸM-PRO" w:eastAsia="HG丸ｺﾞｼｯｸM-PRO" w:hAnsi="HG丸ｺﾞｼｯｸM-PRO" w:cs="Arial"/>
                <w:sz w:val="24"/>
                <w:lang w:eastAsia="zh-TW"/>
              </w:rPr>
              <w:t>（代表）</w:t>
            </w:r>
          </w:p>
          <w:p w14:paraId="09880511" w14:textId="77777777" w:rsidR="000C0CCE" w:rsidRPr="00D63ED1" w:rsidRDefault="000C0CCE" w:rsidP="00C31C5A">
            <w:pPr>
              <w:spacing w:line="400" w:lineRule="exact"/>
              <w:ind w:leftChars="65" w:left="136" w:rightChars="63" w:right="132"/>
              <w:rPr>
                <w:rFonts w:ascii="HG丸ｺﾞｼｯｸM-PRO" w:eastAsia="HG丸ｺﾞｼｯｸM-PRO" w:hAnsi="HG丸ｺﾞｼｯｸM-PRO" w:cs="Arial"/>
                <w:color w:val="000000" w:themeColor="text1"/>
                <w:sz w:val="24"/>
                <w:lang w:eastAsia="zh-CN"/>
              </w:rPr>
            </w:pPr>
            <w:r w:rsidRPr="00D63ED1">
              <w:rPr>
                <w:rFonts w:ascii="HG丸ｺﾞｼｯｸM-PRO" w:eastAsia="HG丸ｺﾞｼｯｸM-PRO" w:hAnsi="HG丸ｺﾞｼｯｸM-PRO" w:cs="Arial"/>
                <w:color w:val="000000" w:themeColor="text1"/>
                <w:sz w:val="24"/>
                <w:lang w:eastAsia="zh-CN"/>
              </w:rPr>
              <w:t>相談窓口</w:t>
            </w:r>
          </w:p>
          <w:p w14:paraId="42370723" w14:textId="46454FD0" w:rsidR="000C0CCE" w:rsidRPr="00B87288" w:rsidRDefault="000C0CCE" w:rsidP="00C31C5A">
            <w:pPr>
              <w:spacing w:line="400" w:lineRule="exact"/>
              <w:ind w:leftChars="263" w:left="552" w:rightChars="63" w:right="132" w:firstLineChars="25" w:firstLine="60"/>
              <w:rPr>
                <w:rFonts w:ascii="HG丸ｺﾞｼｯｸM-PRO" w:eastAsia="HG丸ｺﾞｼｯｸM-PRO" w:hAnsi="HG丸ｺﾞｼｯｸM-PRO" w:cs="Arial"/>
                <w:sz w:val="24"/>
              </w:rPr>
            </w:pPr>
            <w:r w:rsidRPr="00B87288">
              <w:rPr>
                <w:rFonts w:ascii="HG丸ｺﾞｼｯｸM-PRO" w:eastAsia="HG丸ｺﾞｼｯｸM-PRO" w:hAnsi="HG丸ｺﾞｼｯｸM-PRO" w:cs="Arial" w:hint="eastAsia"/>
                <w:sz w:val="24"/>
              </w:rPr>
              <w:t>臨床研究コーディネーター</w:t>
            </w:r>
            <w:r w:rsidRPr="00B87288">
              <w:rPr>
                <w:rFonts w:ascii="HG丸ｺﾞｼｯｸM-PRO" w:eastAsia="HG丸ｺﾞｼｯｸM-PRO" w:hAnsi="HG丸ｺﾞｼｯｸM-PRO" w:cs="Arial"/>
                <w:sz w:val="24"/>
              </w:rPr>
              <w:t>：</w:t>
            </w:r>
          </w:p>
          <w:p w14:paraId="541998C3" w14:textId="6CD8997F" w:rsidR="000C0CCE" w:rsidRPr="00B87288" w:rsidRDefault="000C0CCE" w:rsidP="00C31C5A">
            <w:pPr>
              <w:spacing w:line="400" w:lineRule="exact"/>
              <w:ind w:leftChars="263" w:left="552" w:rightChars="63" w:right="132" w:firstLineChars="25" w:firstLine="60"/>
              <w:rPr>
                <w:rFonts w:ascii="HG丸ｺﾞｼｯｸM-PRO" w:eastAsia="HG丸ｺﾞｼｯｸM-PRO" w:hAnsi="HG丸ｺﾞｼｯｸM-PRO" w:cs="Arial"/>
                <w:sz w:val="24"/>
              </w:rPr>
            </w:pPr>
            <w:r w:rsidRPr="00B87288">
              <w:rPr>
                <w:rFonts w:ascii="HG丸ｺﾞｼｯｸM-PRO" w:eastAsia="HG丸ｺﾞｼｯｸM-PRO" w:hAnsi="HG丸ｺﾞｼｯｸM-PRO" w:cs="Arial"/>
                <w:sz w:val="24"/>
              </w:rPr>
              <w:t>連絡先：</w:t>
            </w:r>
            <w:r w:rsidR="00B87288" w:rsidRPr="00501FAA">
              <w:rPr>
                <w:rFonts w:ascii="HG丸ｺﾞｼｯｸM-PRO" w:eastAsia="HG丸ｺﾞｼｯｸM-PRO" w:hAnsi="HG丸ｺﾞｼｯｸM-PRO" w:cs="Arial" w:hint="eastAsia"/>
                <w:sz w:val="24"/>
              </w:rPr>
              <w:t>092-541-3231</w:t>
            </w:r>
            <w:r w:rsidR="00B87288" w:rsidRPr="00501FAA">
              <w:rPr>
                <w:rFonts w:ascii="HG丸ｺﾞｼｯｸM-PRO" w:eastAsia="HG丸ｺﾞｼｯｸM-PRO" w:hAnsi="HG丸ｺﾞｼｯｸM-PRO" w:cs="Arial"/>
                <w:sz w:val="24"/>
              </w:rPr>
              <w:t>（代表）</w:t>
            </w:r>
          </w:p>
          <w:p w14:paraId="7A796ED3" w14:textId="5082C6EA" w:rsidR="000C0CCE" w:rsidRPr="00D63ED1" w:rsidRDefault="000C0CCE" w:rsidP="00C31C5A">
            <w:pPr>
              <w:widowControl/>
              <w:spacing w:line="400" w:lineRule="exact"/>
              <w:ind w:leftChars="263" w:left="552" w:rightChars="63" w:right="132" w:firstLineChars="25" w:firstLine="60"/>
              <w:jc w:val="left"/>
              <w:textAlignment w:val="baseline"/>
              <w:rPr>
                <w:rFonts w:ascii="HG丸ｺﾞｼｯｸM-PRO" w:eastAsia="HG丸ｺﾞｼｯｸM-PRO" w:hAnsi="HG丸ｺﾞｼｯｸM-PRO" w:cs="Arial"/>
                <w:kern w:val="0"/>
                <w:sz w:val="24"/>
              </w:rPr>
            </w:pPr>
          </w:p>
        </w:tc>
      </w:tr>
    </w:tbl>
    <w:tbl>
      <w:tblPr>
        <w:tblStyle w:val="af7"/>
        <w:tblW w:w="9638" w:type="dxa"/>
        <w:shd w:val="clear" w:color="auto" w:fill="E2EFD9"/>
        <w:tblLook w:val="04A0" w:firstRow="1" w:lastRow="0" w:firstColumn="1" w:lastColumn="0" w:noHBand="0" w:noVBand="1"/>
      </w:tblPr>
      <w:tblGrid>
        <w:gridCol w:w="9638"/>
      </w:tblGrid>
      <w:tr w:rsidR="00A1551F" w:rsidRPr="00D63ED1" w14:paraId="52E815C7" w14:textId="77777777" w:rsidTr="00A1551F">
        <w:tc>
          <w:tcPr>
            <w:tcW w:w="9638" w:type="dxa"/>
            <w:shd w:val="clear" w:color="auto" w:fill="E2EFD9"/>
          </w:tcPr>
          <w:p w14:paraId="1C4270D7" w14:textId="77777777" w:rsidR="00A1551F" w:rsidRPr="00D63ED1" w:rsidRDefault="00A1551F" w:rsidP="000B6C79">
            <w:pPr>
              <w:widowControl/>
              <w:shd w:val="clear" w:color="auto" w:fill="E2EFD9"/>
              <w:spacing w:line="360" w:lineRule="exact"/>
              <w:ind w:rightChars="50" w:right="105"/>
              <w:jc w:val="left"/>
              <w:textAlignment w:val="baseline"/>
              <w:rPr>
                <w:rFonts w:ascii="HG丸ｺﾞｼｯｸM-PRO" w:eastAsia="HG丸ｺﾞｼｯｸM-PRO" w:hAnsi="HG丸ｺﾞｼｯｸM-PRO" w:cs="Arial"/>
                <w:color w:val="000000"/>
                <w:szCs w:val="21"/>
              </w:rPr>
            </w:pPr>
            <w:r w:rsidRPr="00D63ED1">
              <w:rPr>
                <w:rFonts w:ascii="HG丸ｺﾞｼｯｸM-PRO" w:eastAsia="HG丸ｺﾞｼｯｸM-PRO" w:hAnsi="HG丸ｺﾞｼｯｸM-PRO" w:cs="Arial" w:hint="eastAsia"/>
                <w:color w:val="000000"/>
                <w:szCs w:val="21"/>
              </w:rPr>
              <w:t>作成ガイド）</w:t>
            </w:r>
          </w:p>
          <w:p w14:paraId="6E7EC7EF" w14:textId="77777777" w:rsidR="00A1551F" w:rsidRPr="00D63ED1" w:rsidRDefault="00A1551F" w:rsidP="000B6C7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責任医師の欄には、診療科・氏名を記載すること（診療科はGCP上記載が必須ではないが、治験参加者からの問い合わせを考慮し、共通テンプレートでは記載を推奨している）。必要に応じて名前にふりがなを振る。</w:t>
            </w:r>
          </w:p>
          <w:p w14:paraId="41D2952C" w14:textId="77777777" w:rsidR="00A1551F" w:rsidRPr="00D63ED1" w:rsidRDefault="00A1551F" w:rsidP="000B6C7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実施医療機関ごとに適宜追記/修正する（GCPに従い、治験責任医師ならびに相談窓口は必須）。</w:t>
            </w:r>
          </w:p>
          <w:p w14:paraId="6683FB68" w14:textId="77777777" w:rsidR="00A1551F" w:rsidRPr="00D63ED1" w:rsidRDefault="00A1551F" w:rsidP="000B6C7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被験者の権利に関してさらに情報の入手を希望する場合や治験に関連する健康被害が発生した場合の相談窓口も必要に応じて記載する。</w:t>
            </w:r>
          </w:p>
          <w:p w14:paraId="5EDA8BD2" w14:textId="77777777" w:rsidR="00A1551F" w:rsidRPr="00D63ED1" w:rsidRDefault="00A1551F" w:rsidP="000B6C7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治験参加者が確実に連絡をとることができる窓口や連絡先を記載する。</w:t>
            </w:r>
          </w:p>
          <w:p w14:paraId="4FCBA790" w14:textId="057677BD" w:rsidR="00A1551F" w:rsidRPr="00D63ED1" w:rsidRDefault="00A1551F" w:rsidP="000B6C7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二次元バーコードが使用可能である場合は追加する。</w:t>
            </w:r>
          </w:p>
        </w:tc>
      </w:tr>
    </w:tbl>
    <w:p w14:paraId="0EB8765F" w14:textId="77777777" w:rsidR="00A1551F" w:rsidRPr="00D63ED1" w:rsidRDefault="00A1551F" w:rsidP="00A1551F">
      <w:pPr>
        <w:pStyle w:val="a1"/>
        <w:ind w:firstLine="240"/>
        <w:rPr>
          <w:rFonts w:ascii="HG丸ｺﾞｼｯｸM-PRO" w:eastAsia="HG丸ｺﾞｼｯｸM-PRO" w:hAnsi="HG丸ｺﾞｼｯｸM-PRO"/>
        </w:rPr>
      </w:pPr>
    </w:p>
    <w:p w14:paraId="42442E80" w14:textId="209AB23D" w:rsidR="0048539B" w:rsidRPr="00D63ED1" w:rsidRDefault="00A1551F" w:rsidP="008806A6">
      <w:pPr>
        <w:widowControl/>
        <w:jc w:val="left"/>
        <w:rPr>
          <w:rFonts w:ascii="HG丸ｺﾞｼｯｸM-PRO" w:eastAsia="HG丸ｺﾞｼｯｸM-PRO" w:hAnsi="HG丸ｺﾞｼｯｸM-PRO" w:cs="Arial"/>
        </w:rPr>
      </w:pPr>
      <w:r w:rsidRPr="00D63ED1">
        <w:rPr>
          <w:rFonts w:ascii="HG丸ｺﾞｼｯｸM-PRO" w:eastAsia="HG丸ｺﾞｼｯｸM-PRO" w:hAnsi="HG丸ｺﾞｼｯｸM-PRO" w:cs="Arial"/>
        </w:rPr>
        <w:br w:type="page"/>
      </w:r>
    </w:p>
    <w:p w14:paraId="7084D2DA" w14:textId="77777777" w:rsidR="00B17B8A" w:rsidRPr="00D63ED1" w:rsidRDefault="00B17B8A" w:rsidP="00C31C5A">
      <w:pPr>
        <w:pStyle w:val="10"/>
        <w:spacing w:after="180" w:line="400" w:lineRule="exact"/>
        <w:rPr>
          <w:rFonts w:ascii="HG丸ｺﾞｼｯｸM-PRO" w:eastAsia="HG丸ｺﾞｼｯｸM-PRO" w:hAnsi="HG丸ｺﾞｼｯｸM-PRO"/>
          <w:b w:val="0"/>
        </w:rPr>
      </w:pPr>
      <w:bookmarkStart w:id="77" w:name="_治験中の費用について"/>
      <w:bookmarkStart w:id="78" w:name="_Toc167444514"/>
      <w:bookmarkStart w:id="79" w:name="_Toc167446062"/>
      <w:bookmarkStart w:id="80" w:name="_Toc167446280"/>
      <w:bookmarkStart w:id="81" w:name="_Toc168480299"/>
      <w:bookmarkStart w:id="82" w:name="_Toc167444515"/>
      <w:bookmarkStart w:id="83" w:name="_Toc167446063"/>
      <w:bookmarkStart w:id="84" w:name="_Toc167446281"/>
      <w:bookmarkStart w:id="85" w:name="_Toc168480300"/>
      <w:bookmarkStart w:id="86" w:name="_Toc167444516"/>
      <w:bookmarkStart w:id="87" w:name="_Toc167446064"/>
      <w:bookmarkStart w:id="88" w:name="_Toc167446282"/>
      <w:bookmarkStart w:id="89" w:name="_Toc168480301"/>
      <w:bookmarkStart w:id="90" w:name="_Toc167444539"/>
      <w:bookmarkStart w:id="91" w:name="_Toc167446087"/>
      <w:bookmarkStart w:id="92" w:name="_Toc167446305"/>
      <w:bookmarkStart w:id="93" w:name="_Toc168480324"/>
      <w:bookmarkStart w:id="94" w:name="_負担軽減費について"/>
      <w:bookmarkStart w:id="95" w:name="_Toc167444540"/>
      <w:bookmarkStart w:id="96" w:name="_Toc167446088"/>
      <w:bookmarkStart w:id="97" w:name="_Toc167446306"/>
      <w:bookmarkStart w:id="98" w:name="_Toc168480325"/>
      <w:bookmarkStart w:id="99" w:name="_Toc167444541"/>
      <w:bookmarkStart w:id="100" w:name="_Toc167446089"/>
      <w:bookmarkStart w:id="101" w:name="_Toc167446307"/>
      <w:bookmarkStart w:id="102" w:name="_Toc168480326"/>
      <w:bookmarkStart w:id="103" w:name="_Toc167444542"/>
      <w:bookmarkStart w:id="104" w:name="_Toc167446090"/>
      <w:bookmarkStart w:id="105" w:name="_Toc167446308"/>
      <w:bookmarkStart w:id="106" w:name="_Toc168480327"/>
      <w:bookmarkStart w:id="107" w:name="_Toc167444543"/>
      <w:bookmarkStart w:id="108" w:name="_Toc167446091"/>
      <w:bookmarkStart w:id="109" w:name="_Toc167446309"/>
      <w:bookmarkStart w:id="110" w:name="_Toc168480328"/>
      <w:bookmarkStart w:id="111" w:name="_Toc167444544"/>
      <w:bookmarkStart w:id="112" w:name="_Toc167446092"/>
      <w:bookmarkStart w:id="113" w:name="_Toc167446310"/>
      <w:bookmarkStart w:id="114" w:name="_Toc168480329"/>
      <w:bookmarkStart w:id="115" w:name="_Toc167444545"/>
      <w:bookmarkStart w:id="116" w:name="_Toc167446093"/>
      <w:bookmarkStart w:id="117" w:name="_Toc167446311"/>
      <w:bookmarkStart w:id="118" w:name="_Toc168480330"/>
      <w:bookmarkStart w:id="119" w:name="_Toc167444556"/>
      <w:bookmarkStart w:id="120" w:name="_Toc167446104"/>
      <w:bookmarkStart w:id="121" w:name="_Toc167446322"/>
      <w:bookmarkStart w:id="122" w:name="_Toc168480341"/>
      <w:bookmarkStart w:id="123" w:name="_この治験を審査した治験審査委員会について"/>
      <w:bookmarkStart w:id="124" w:name="_Toc167444557"/>
      <w:bookmarkStart w:id="125" w:name="_Toc167446105"/>
      <w:bookmarkStart w:id="126" w:name="_Toc167446323"/>
      <w:bookmarkStart w:id="127" w:name="_Toc168480342"/>
      <w:bookmarkStart w:id="128" w:name="_Toc167444558"/>
      <w:bookmarkStart w:id="129" w:name="_Toc167446106"/>
      <w:bookmarkStart w:id="130" w:name="_Toc167446324"/>
      <w:bookmarkStart w:id="131" w:name="_Toc168480343"/>
      <w:bookmarkStart w:id="132" w:name="_Toc167444559"/>
      <w:bookmarkStart w:id="133" w:name="_Toc167446107"/>
      <w:bookmarkStart w:id="134" w:name="_Toc167446325"/>
      <w:bookmarkStart w:id="135" w:name="_Toc168480344"/>
      <w:bookmarkStart w:id="136" w:name="_Toc167444560"/>
      <w:bookmarkStart w:id="137" w:name="_Toc167446108"/>
      <w:bookmarkStart w:id="138" w:name="_Toc167446326"/>
      <w:bookmarkStart w:id="139" w:name="_Toc168480345"/>
      <w:bookmarkStart w:id="140" w:name="_Toc167444561"/>
      <w:bookmarkStart w:id="141" w:name="_Toc167446109"/>
      <w:bookmarkStart w:id="142" w:name="_Toc167446327"/>
      <w:bookmarkStart w:id="143" w:name="_Toc168480346"/>
      <w:bookmarkStart w:id="144" w:name="_Toc167444562"/>
      <w:bookmarkStart w:id="145" w:name="_Toc167446110"/>
      <w:bookmarkStart w:id="146" w:name="_Toc167446328"/>
      <w:bookmarkStart w:id="147" w:name="_Toc168480347"/>
      <w:bookmarkStart w:id="148" w:name="_Toc167444563"/>
      <w:bookmarkStart w:id="149" w:name="_Toc167446111"/>
      <w:bookmarkStart w:id="150" w:name="_Toc167446329"/>
      <w:bookmarkStart w:id="151" w:name="_Toc168480348"/>
      <w:bookmarkStart w:id="152" w:name="_Toc167444564"/>
      <w:bookmarkStart w:id="153" w:name="_Toc167446112"/>
      <w:bookmarkStart w:id="154" w:name="_Toc167446330"/>
      <w:bookmarkStart w:id="155" w:name="_Toc168480349"/>
      <w:bookmarkStart w:id="156" w:name="_Toc167444576"/>
      <w:bookmarkStart w:id="157" w:name="_Toc167446124"/>
      <w:bookmarkStart w:id="158" w:name="_Toc167446342"/>
      <w:bookmarkStart w:id="159" w:name="_Toc168480361"/>
      <w:bookmarkStart w:id="160" w:name="_Toc167444577"/>
      <w:bookmarkStart w:id="161" w:name="_Toc167446125"/>
      <w:bookmarkStart w:id="162" w:name="_Toc167446343"/>
      <w:bookmarkStart w:id="163" w:name="_Toc168480362"/>
      <w:bookmarkStart w:id="164" w:name="_Toc167444578"/>
      <w:bookmarkStart w:id="165" w:name="_Toc167446126"/>
      <w:bookmarkStart w:id="166" w:name="_Toc167446344"/>
      <w:bookmarkStart w:id="167" w:name="_Toc168480363"/>
      <w:bookmarkStart w:id="168" w:name="_Toc167444579"/>
      <w:bookmarkStart w:id="169" w:name="_Toc167446127"/>
      <w:bookmarkStart w:id="170" w:name="_Toc167446345"/>
      <w:bookmarkStart w:id="171" w:name="_Toc168480364"/>
      <w:bookmarkStart w:id="172" w:name="_Toc167444580"/>
      <w:bookmarkStart w:id="173" w:name="_Toc167446128"/>
      <w:bookmarkStart w:id="174" w:name="_Toc167446346"/>
      <w:bookmarkStart w:id="175" w:name="_Toc168480365"/>
      <w:bookmarkStart w:id="176" w:name="_Toc167444581"/>
      <w:bookmarkStart w:id="177" w:name="_Toc167446129"/>
      <w:bookmarkStart w:id="178" w:name="_Toc167446347"/>
      <w:bookmarkStart w:id="179" w:name="_Toc168480366"/>
      <w:bookmarkStart w:id="180" w:name="_Toc167444582"/>
      <w:bookmarkStart w:id="181" w:name="_Toc167446130"/>
      <w:bookmarkStart w:id="182" w:name="_Toc167446348"/>
      <w:bookmarkStart w:id="183" w:name="_Toc168480367"/>
      <w:bookmarkStart w:id="184" w:name="_Toc167444583"/>
      <w:bookmarkStart w:id="185" w:name="_Toc167446131"/>
      <w:bookmarkStart w:id="186" w:name="_Toc167446349"/>
      <w:bookmarkStart w:id="187" w:name="_Toc168480368"/>
      <w:bookmarkStart w:id="188" w:name="_Toc167444584"/>
      <w:bookmarkStart w:id="189" w:name="_Toc167446132"/>
      <w:bookmarkStart w:id="190" w:name="_Toc167446350"/>
      <w:bookmarkStart w:id="191" w:name="_Toc168480369"/>
      <w:bookmarkStart w:id="192" w:name="_Toc167444585"/>
      <w:bookmarkStart w:id="193" w:name="_Toc167446133"/>
      <w:bookmarkStart w:id="194" w:name="_Toc167446351"/>
      <w:bookmarkStart w:id="195" w:name="_Toc168480370"/>
      <w:bookmarkStart w:id="196" w:name="_Toc167444586"/>
      <w:bookmarkStart w:id="197" w:name="_Toc167446134"/>
      <w:bookmarkStart w:id="198" w:name="_Toc167446352"/>
      <w:bookmarkStart w:id="199" w:name="_Toc168480371"/>
      <w:bookmarkStart w:id="200" w:name="_Toc167444587"/>
      <w:bookmarkStart w:id="201" w:name="_Toc167446135"/>
      <w:bookmarkStart w:id="202" w:name="_Toc167446353"/>
      <w:bookmarkStart w:id="203" w:name="_Toc168480372"/>
      <w:bookmarkStart w:id="204" w:name="_Toc167444588"/>
      <w:bookmarkStart w:id="205" w:name="_Toc167446136"/>
      <w:bookmarkStart w:id="206" w:name="_Toc167446354"/>
      <w:bookmarkStart w:id="207" w:name="_Toc168480373"/>
      <w:bookmarkStart w:id="208" w:name="_Toc167444589"/>
      <w:bookmarkStart w:id="209" w:name="_Toc167446137"/>
      <w:bookmarkStart w:id="210" w:name="_Toc167446355"/>
      <w:bookmarkStart w:id="211" w:name="_Toc168480374"/>
      <w:bookmarkStart w:id="212" w:name="_Toc167444596"/>
      <w:bookmarkStart w:id="213" w:name="_Toc167446144"/>
      <w:bookmarkStart w:id="214" w:name="_Toc167446362"/>
      <w:bookmarkStart w:id="215" w:name="_Toc168480381"/>
      <w:bookmarkStart w:id="216" w:name="_Toc167444597"/>
      <w:bookmarkStart w:id="217" w:name="_Toc167446145"/>
      <w:bookmarkStart w:id="218" w:name="_Toc167446363"/>
      <w:bookmarkStart w:id="219" w:name="_Toc168480382"/>
      <w:bookmarkStart w:id="220" w:name="_Toc167444598"/>
      <w:bookmarkStart w:id="221" w:name="_Toc167446146"/>
      <w:bookmarkStart w:id="222" w:name="_Toc167446364"/>
      <w:bookmarkStart w:id="223" w:name="_Toc168480383"/>
      <w:bookmarkStart w:id="224" w:name="_Toc167444599"/>
      <w:bookmarkStart w:id="225" w:name="_Toc167446147"/>
      <w:bookmarkStart w:id="226" w:name="_Toc167446365"/>
      <w:bookmarkStart w:id="227" w:name="_Toc168480384"/>
      <w:bookmarkStart w:id="228" w:name="_Toc167444600"/>
      <w:bookmarkStart w:id="229" w:name="_Toc167446148"/>
      <w:bookmarkStart w:id="230" w:name="_Toc167446366"/>
      <w:bookmarkStart w:id="231" w:name="_Toc168480385"/>
      <w:bookmarkStart w:id="232" w:name="_Toc167444601"/>
      <w:bookmarkStart w:id="233" w:name="_Toc167446149"/>
      <w:bookmarkStart w:id="234" w:name="_Toc167446367"/>
      <w:bookmarkStart w:id="235" w:name="_Toc168480386"/>
      <w:bookmarkStart w:id="236" w:name="_Toc167444602"/>
      <w:bookmarkStart w:id="237" w:name="_Toc167446150"/>
      <w:bookmarkStart w:id="238" w:name="_Toc167446368"/>
      <w:bookmarkStart w:id="239" w:name="_Toc168480387"/>
      <w:bookmarkStart w:id="240" w:name="_Toc167444606"/>
      <w:bookmarkStart w:id="241" w:name="_Toc167446154"/>
      <w:bookmarkStart w:id="242" w:name="_Toc167446372"/>
      <w:bookmarkStart w:id="243" w:name="_Toc168480391"/>
      <w:bookmarkStart w:id="244" w:name="_Toc128732625"/>
      <w:bookmarkStart w:id="245" w:name="_Toc16848039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D63ED1">
        <w:rPr>
          <w:rFonts w:ascii="HG丸ｺﾞｼｯｸM-PRO" w:eastAsia="HG丸ｺﾞｼｯｸM-PRO" w:hAnsi="HG丸ｺﾞｼｯｸM-PRO" w:hint="eastAsia"/>
        </w:rPr>
        <w:lastRenderedPageBreak/>
        <w:t>この</w:t>
      </w:r>
      <w:r w:rsidRPr="00D63ED1">
        <w:rPr>
          <w:rFonts w:ascii="HG丸ｺﾞｼｯｸM-PRO" w:eastAsia="HG丸ｺﾞｼｯｸM-PRO" w:hAnsi="HG丸ｺﾞｼｯｸM-PRO"/>
        </w:rPr>
        <w:t>治験に関する説明</w:t>
      </w:r>
      <w:bookmarkEnd w:id="244"/>
      <w:bookmarkEnd w:id="245"/>
    </w:p>
    <w:p w14:paraId="5651486C" w14:textId="77777777" w:rsidR="00B17B8A" w:rsidRPr="00D63ED1" w:rsidRDefault="00B17B8A" w:rsidP="00C31C5A">
      <w:pPr>
        <w:pStyle w:val="20"/>
        <w:spacing w:after="180" w:line="400" w:lineRule="exact"/>
        <w:rPr>
          <w:rFonts w:ascii="HG丸ｺﾞｼｯｸM-PRO" w:eastAsia="HG丸ｺﾞｼｯｸM-PRO" w:hAnsi="HG丸ｺﾞｼｯｸM-PRO"/>
        </w:rPr>
      </w:pPr>
      <w:bookmarkStart w:id="246" w:name="_あなたの病気と治療について"/>
      <w:bookmarkStart w:id="247" w:name="_Toc112073825"/>
      <w:bookmarkStart w:id="248" w:name="_Ref112074242"/>
      <w:bookmarkStart w:id="249" w:name="_Toc112080315"/>
      <w:bookmarkStart w:id="250" w:name="_Toc128732626"/>
      <w:bookmarkStart w:id="251" w:name="_Ref161139903"/>
      <w:bookmarkStart w:id="252" w:name="_Toc168480393"/>
      <w:bookmarkEnd w:id="246"/>
      <w:r w:rsidRPr="00D63ED1">
        <w:rPr>
          <w:rFonts w:ascii="HG丸ｺﾞｼｯｸM-PRO" w:eastAsia="HG丸ｺﾞｼｯｸM-PRO" w:hAnsi="HG丸ｺﾞｼｯｸM-PRO"/>
        </w:rPr>
        <w:t>あなたの病気と治療について</w:t>
      </w:r>
      <w:bookmarkEnd w:id="247"/>
      <w:bookmarkEnd w:id="248"/>
      <w:bookmarkEnd w:id="249"/>
      <w:bookmarkEnd w:id="250"/>
      <w:bookmarkEnd w:id="251"/>
      <w:bookmarkEnd w:id="252"/>
    </w:p>
    <w:tbl>
      <w:tblPr>
        <w:tblpPr w:leftFromText="142" w:rightFromText="142" w:vertAnchor="text" w:horzAnchor="margin" w:tblpY="46"/>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1184C38B" w14:textId="77777777" w:rsidTr="001946E0">
        <w:trPr>
          <w:trHeight w:val="1854"/>
        </w:trPr>
        <w:tc>
          <w:tcPr>
            <w:tcW w:w="9638" w:type="dxa"/>
            <w:shd w:val="clear" w:color="auto" w:fill="E2EFD9"/>
          </w:tcPr>
          <w:p w14:paraId="07542850" w14:textId="77777777" w:rsidR="00B17B8A" w:rsidRPr="00D63ED1" w:rsidRDefault="00B17B8A"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6589D2F7" w14:textId="3DF4CD42" w:rsidR="00804FF8" w:rsidRPr="00D63ED1" w:rsidRDefault="00804FF8"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健康成人対象試験の場合は、その旨を記載する。</w:t>
            </w:r>
          </w:p>
          <w:p w14:paraId="294D13D3" w14:textId="12EE8782" w:rsidR="00C82AD5"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対象となる</w:t>
            </w:r>
            <w:r w:rsidR="00623C76" w:rsidRPr="00D63ED1">
              <w:rPr>
                <w:rFonts w:ascii="HG丸ｺﾞｼｯｸM-PRO" w:eastAsia="HG丸ｺﾞｼｯｸM-PRO" w:hAnsi="HG丸ｺﾞｼｯｸM-PRO" w:hint="eastAsia"/>
              </w:rPr>
              <w:t>疾患</w:t>
            </w:r>
            <w:r w:rsidRPr="00D63ED1">
              <w:rPr>
                <w:rFonts w:ascii="HG丸ｺﾞｼｯｸM-PRO" w:eastAsia="HG丸ｺﾞｼｯｸM-PRO" w:hAnsi="HG丸ｺﾞｼｯｸM-PRO" w:hint="eastAsia"/>
              </w:rPr>
              <w:t>（症状）について簡潔に記載する。</w:t>
            </w:r>
          </w:p>
          <w:p w14:paraId="2CEC1A79" w14:textId="3B37F8CC" w:rsidR="00C82AD5"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標準治療について簡潔に記載する。</w:t>
            </w:r>
          </w:p>
          <w:p w14:paraId="64FDB337" w14:textId="77777777" w:rsidR="00B17B8A"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標準治療がない場合、広く使用されている一般的な治療や方法を記載する</w:t>
            </w:r>
            <w:r w:rsidR="009F246B" w:rsidRPr="00D63ED1">
              <w:rPr>
                <w:rFonts w:ascii="HG丸ｺﾞｼｯｸM-PRO" w:eastAsia="HG丸ｺﾞｼｯｸM-PRO" w:hAnsi="HG丸ｺﾞｼｯｸM-PRO" w:hint="eastAsia"/>
              </w:rPr>
              <w:t>。</w:t>
            </w:r>
            <w:r w:rsidR="009F246B" w:rsidRPr="00D63ED1">
              <w:rPr>
                <w:rFonts w:ascii="HG丸ｺﾞｼｯｸM-PRO" w:eastAsia="HG丸ｺﾞｼｯｸM-PRO" w:hAnsi="HG丸ｺﾞｼｯｸM-PRO"/>
              </w:rPr>
              <w:br/>
            </w:r>
            <w:r w:rsidRPr="00D63ED1">
              <w:rPr>
                <w:rFonts w:ascii="HG丸ｺﾞｼｯｸM-PRO" w:eastAsia="HG丸ｺﾞｼｯｸM-PRO" w:hAnsi="HG丸ｺﾞｼｯｸM-PRO"/>
              </w:rPr>
              <w:t>（詳細については、「</w:t>
            </w:r>
            <w:r w:rsidRPr="00D63ED1">
              <w:rPr>
                <w:rFonts w:ascii="HG丸ｺﾞｼｯｸM-PRO" w:eastAsia="HG丸ｺﾞｼｯｸM-PRO" w:hAnsi="HG丸ｺﾞｼｯｸM-PRO" w:cs="Arial"/>
              </w:rPr>
              <w:t>C-6</w:t>
            </w:r>
            <w:r w:rsidR="00DD0469" w:rsidRPr="00D63ED1">
              <w:rPr>
                <w:rFonts w:ascii="HG丸ｺﾞｼｯｸM-PRO" w:eastAsia="HG丸ｺﾞｼｯｸM-PRO" w:hAnsi="HG丸ｺﾞｼｯｸM-PRO" w:cs="Arial"/>
              </w:rPr>
              <w:t>.</w:t>
            </w:r>
            <w:r w:rsidR="00DD0469"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rPr>
              <w:t>この治験に参加しない場合の他の治療法について」で記載する）。</w:t>
            </w:r>
          </w:p>
          <w:p w14:paraId="682C9609" w14:textId="3AA05F72" w:rsidR="00B02E9F" w:rsidRPr="00D63ED1" w:rsidRDefault="00B02E9F" w:rsidP="00C31C5A">
            <w:pPr>
              <w:pStyle w:val="11"/>
              <w:numPr>
                <w:ilvl w:val="0"/>
                <w:numId w:val="0"/>
              </w:numPr>
              <w:spacing w:line="400" w:lineRule="exact"/>
              <w:ind w:left="210" w:right="105"/>
              <w:rPr>
                <w:rFonts w:ascii="HG丸ｺﾞｼｯｸM-PRO" w:eastAsia="HG丸ｺﾞｼｯｸM-PRO" w:hAnsi="HG丸ｺﾞｼｯｸM-PRO"/>
              </w:rPr>
            </w:pPr>
            <w:r w:rsidRPr="00501FAA">
              <w:rPr>
                <w:rFonts w:ascii="HG丸ｺﾞｼｯｸM-PRO" w:eastAsia="HG丸ｺﾞｼｯｸM-PRO" w:hAnsi="HG丸ｺﾞｼｯｸM-PRO" w:hint="eastAsia"/>
                <w:b/>
                <w:bCs/>
                <w:color w:val="000000"/>
                <w:highlight w:val="cyan"/>
                <w:bdr w:val="single" w:sz="4" w:space="0" w:color="auto"/>
              </w:rPr>
              <w:t>九州がんセンターでは</w:t>
            </w:r>
            <w:r w:rsidRPr="00501FAA">
              <w:rPr>
                <w:rFonts w:ascii="HG丸ｺﾞｼｯｸM-PRO" w:eastAsia="HG丸ｺﾞｼｯｸM-PRO" w:hAnsi="HG丸ｺﾞｼｯｸM-PRO" w:hint="eastAsia"/>
                <w:b/>
                <w:bCs/>
                <w:highlight w:val="cyan"/>
                <w:bdr w:val="single" w:sz="4" w:space="0" w:color="auto"/>
              </w:rPr>
              <w:t>病期、該当ステージなど、標準治療について必ず記載してください。</w:t>
            </w:r>
          </w:p>
        </w:tc>
      </w:tr>
    </w:tbl>
    <w:p w14:paraId="355308F6"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57235A6B" w14:textId="77777777" w:rsidR="006F0922" w:rsidRPr="00D63ED1" w:rsidRDefault="006F0922" w:rsidP="000B6C79">
      <w:pPr>
        <w:pStyle w:val="a1"/>
        <w:ind w:firstLine="240"/>
        <w:rPr>
          <w:rFonts w:ascii="HG丸ｺﾞｼｯｸM-PRO" w:eastAsia="HG丸ｺﾞｼｯｸM-PRO" w:hAnsi="HG丸ｺﾞｼｯｸM-PRO"/>
        </w:rPr>
      </w:pPr>
    </w:p>
    <w:p w14:paraId="4D8BA307" w14:textId="77777777" w:rsidR="00B17B8A" w:rsidRPr="00D63ED1" w:rsidRDefault="00B17B8A" w:rsidP="00C31C5A">
      <w:pPr>
        <w:pStyle w:val="20"/>
        <w:spacing w:after="180" w:line="400" w:lineRule="exact"/>
        <w:rPr>
          <w:rFonts w:ascii="HG丸ｺﾞｼｯｸM-PRO" w:eastAsia="HG丸ｺﾞｼｯｸM-PRO" w:hAnsi="HG丸ｺﾞｼｯｸM-PRO"/>
        </w:rPr>
      </w:pPr>
      <w:bookmarkStart w:id="253" w:name="_Toc112073826"/>
      <w:bookmarkStart w:id="254" w:name="_Toc112080316"/>
      <w:bookmarkStart w:id="255" w:name="_Toc128732627"/>
      <w:bookmarkStart w:id="256" w:name="_Toc168480394"/>
      <w:r w:rsidRPr="00D63ED1">
        <w:rPr>
          <w:rFonts w:ascii="HG丸ｺﾞｼｯｸM-PRO" w:eastAsia="HG丸ｺﾞｼｯｸM-PRO" w:hAnsi="HG丸ｺﾞｼｯｸM-PRO"/>
        </w:rPr>
        <w:t>治験薬について</w:t>
      </w:r>
      <w:bookmarkEnd w:id="253"/>
      <w:bookmarkEnd w:id="254"/>
      <w:bookmarkEnd w:id="255"/>
      <w:bookmarkEnd w:id="256"/>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5B43ED02" w14:textId="77777777" w:rsidTr="001946E0">
        <w:tc>
          <w:tcPr>
            <w:tcW w:w="9638" w:type="dxa"/>
            <w:shd w:val="clear" w:color="auto" w:fill="E2EFD9"/>
          </w:tcPr>
          <w:p w14:paraId="00FA1F56" w14:textId="77777777" w:rsidR="00B17B8A" w:rsidRPr="00D63ED1" w:rsidRDefault="00B17B8A"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6433B566" w14:textId="0EEB19E8" w:rsidR="00C82AD5" w:rsidRPr="00D63ED1" w:rsidRDefault="0017324A" w:rsidP="00C31C5A">
            <w:pPr>
              <w:pStyle w:val="11"/>
              <w:spacing w:line="400" w:lineRule="exact"/>
              <w:ind w:rightChars="0" w:right="0"/>
              <w:rPr>
                <w:rFonts w:ascii="HG丸ｺﾞｼｯｸM-PRO" w:eastAsia="HG丸ｺﾞｼｯｸM-PRO" w:hAnsi="HG丸ｺﾞｼｯｸM-PRO"/>
              </w:rPr>
            </w:pPr>
            <w:r w:rsidRPr="00D63ED1">
              <w:rPr>
                <w:rFonts w:ascii="HG丸ｺﾞｼｯｸM-PRO" w:eastAsia="HG丸ｺﾞｼｯｸM-PRO" w:hAnsi="HG丸ｺﾞｼｯｸM-PRO" w:hint="eastAsia"/>
              </w:rPr>
              <w:t>疾患</w:t>
            </w:r>
            <w:r w:rsidR="00B17B8A" w:rsidRPr="00D63ED1">
              <w:rPr>
                <w:rFonts w:ascii="HG丸ｺﾞｼｯｸM-PRO" w:eastAsia="HG丸ｺﾞｼｯｸM-PRO" w:hAnsi="HG丸ｺﾞｼｯｸM-PRO" w:hint="eastAsia"/>
              </w:rPr>
              <w:t>からのつながりをもたせ、すでに市販されているくすりとの違いや特徴などについて</w:t>
            </w:r>
            <w:r w:rsidR="000D1F87" w:rsidRPr="00D63ED1">
              <w:rPr>
                <w:rFonts w:ascii="HG丸ｺﾞｼｯｸM-PRO" w:eastAsia="HG丸ｺﾞｼｯｸM-PRO" w:hAnsi="HG丸ｺﾞｼｯｸM-PRO" w:hint="eastAsia"/>
              </w:rPr>
              <w:t>分かりやすく</w:t>
            </w:r>
            <w:r w:rsidR="00B17B8A" w:rsidRPr="00D63ED1">
              <w:rPr>
                <w:rFonts w:ascii="HG丸ｺﾞｼｯｸM-PRO" w:eastAsia="HG丸ｺﾞｼｯｸM-PRO" w:hAnsi="HG丸ｺﾞｼｯｸM-PRO" w:hint="eastAsia"/>
              </w:rPr>
              <w:t>説明する。「</w:t>
            </w:r>
            <w:r w:rsidR="00B17B8A" w:rsidRPr="00D63ED1">
              <w:rPr>
                <w:rFonts w:ascii="HG丸ｺﾞｼｯｸM-PRO" w:eastAsia="HG丸ｺﾞｼｯｸM-PRO" w:hAnsi="HG丸ｺﾞｼｯｸM-PRO" w:cs="Arial"/>
              </w:rPr>
              <w:t>C-5.</w:t>
            </w:r>
            <w:r w:rsidR="00DD0469" w:rsidRPr="00D63ED1">
              <w:rPr>
                <w:rFonts w:ascii="HG丸ｺﾞｼｯｸM-PRO" w:eastAsia="HG丸ｺﾞｼｯｸM-PRO" w:hAnsi="HG丸ｺﾞｼｯｸM-PRO"/>
              </w:rPr>
              <w:t xml:space="preserve"> </w:t>
            </w:r>
            <w:r w:rsidR="00B17B8A" w:rsidRPr="00D63ED1">
              <w:rPr>
                <w:rFonts w:ascii="HG丸ｺﾞｼｯｸM-PRO" w:eastAsia="HG丸ｺﾞｼｯｸM-PRO" w:hAnsi="HG丸ｺﾞｼｯｸM-PRO" w:hint="eastAsia"/>
              </w:rPr>
              <w:t>予測される利益</w:t>
            </w:r>
            <w:r w:rsidR="00337A27" w:rsidRPr="00D63ED1">
              <w:rPr>
                <w:rFonts w:ascii="HG丸ｺﾞｼｯｸM-PRO" w:eastAsia="HG丸ｺﾞｼｯｸM-PRO" w:hAnsi="HG丸ｺﾞｼｯｸM-PRO" w:hint="eastAsia"/>
              </w:rPr>
              <w:t>および</w:t>
            </w:r>
            <w:r w:rsidR="00B17B8A" w:rsidRPr="00D63ED1">
              <w:rPr>
                <w:rFonts w:ascii="HG丸ｺﾞｼｯｸM-PRO" w:eastAsia="HG丸ｺﾞｼｯｸM-PRO" w:hAnsi="HG丸ｺﾞｼｯｸM-PRO" w:hint="eastAsia"/>
              </w:rPr>
              <w:t>不利益」と内容があまり重複しないように注意する。</w:t>
            </w:r>
          </w:p>
          <w:p w14:paraId="04D55D96" w14:textId="40845664" w:rsidR="00C82AD5"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本邦、海外での市販もしくは治験状況があれば明記する。</w:t>
            </w:r>
          </w:p>
          <w:p w14:paraId="5524F0FD" w14:textId="3D07E1EB" w:rsidR="00C82AD5"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図などを用いて作用機序を簡単に説明する。</w:t>
            </w:r>
          </w:p>
          <w:p w14:paraId="22B1BD19" w14:textId="4E4E074E" w:rsidR="00C82AD5" w:rsidRPr="00D63ED1" w:rsidRDefault="00B17B8A" w:rsidP="00C31C5A">
            <w:pPr>
              <w:pStyle w:val="11"/>
              <w:spacing w:line="400" w:lineRule="exact"/>
              <w:ind w:right="105"/>
              <w:rPr>
                <w:rFonts w:ascii="HG丸ｺﾞｼｯｸM-PRO" w:eastAsia="HG丸ｺﾞｼｯｸM-PRO" w:hAnsi="HG丸ｺﾞｼｯｸM-PRO" w:cs="Arial"/>
              </w:rPr>
            </w:pPr>
            <w:r w:rsidRPr="00D63ED1">
              <w:rPr>
                <w:rFonts w:ascii="HG丸ｺﾞｼｯｸM-PRO" w:eastAsia="HG丸ｺﾞｼｯｸM-PRO" w:hAnsi="HG丸ｺﾞｼｯｸM-PRO" w:cs="Arial"/>
              </w:rPr>
              <w:t>対照薬や併用薬がある場合</w:t>
            </w:r>
            <w:r w:rsidR="002F5128" w:rsidRPr="00D63ED1">
              <w:rPr>
                <w:rFonts w:ascii="HG丸ｺﾞｼｯｸM-PRO" w:eastAsia="HG丸ｺﾞｼｯｸM-PRO" w:hAnsi="HG丸ｺﾞｼｯｸM-PRO" w:cs="Arial" w:hint="eastAsia"/>
              </w:rPr>
              <w:t>は、その旨を記載</w:t>
            </w:r>
            <w:r w:rsidRPr="00D63ED1">
              <w:rPr>
                <w:rFonts w:ascii="HG丸ｺﾞｼｯｸM-PRO" w:eastAsia="HG丸ｺﾞｼｯｸM-PRO" w:hAnsi="HG丸ｺﾞｼｯｸM-PRO" w:cs="Arial" w:hint="eastAsia"/>
              </w:rPr>
              <w:t>する。</w:t>
            </w:r>
          </w:p>
          <w:p w14:paraId="1582D9A6" w14:textId="77777777" w:rsidR="00B17B8A" w:rsidRPr="00E15CA8"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cs="Arial"/>
              </w:rPr>
              <w:t>治験機器・治験製品はその使用方法に準じて記載する</w:t>
            </w:r>
            <w:r w:rsidRPr="00D63ED1">
              <w:rPr>
                <w:rFonts w:ascii="HG丸ｺﾞｼｯｸM-PRO" w:eastAsia="HG丸ｺﾞｼｯｸM-PRO" w:hAnsi="HG丸ｺﾞｼｯｸM-PRO" w:cs="Arial" w:hint="eastAsia"/>
              </w:rPr>
              <w:t>。</w:t>
            </w:r>
          </w:p>
          <w:p w14:paraId="57CA75F2" w14:textId="77777777" w:rsidR="004E419D" w:rsidRPr="00501FAA" w:rsidRDefault="004E419D" w:rsidP="00C31C5A">
            <w:pPr>
              <w:pStyle w:val="a1"/>
              <w:spacing w:line="400" w:lineRule="exact"/>
              <w:ind w:left="240" w:firstLineChars="0" w:firstLine="0"/>
              <w:rPr>
                <w:rFonts w:ascii="HG丸ｺﾞｼｯｸM-PRO" w:eastAsia="HG丸ｺﾞｼｯｸM-PRO" w:hAnsi="HG丸ｺﾞｼｯｸM-PRO"/>
                <w:b/>
                <w:bCs/>
                <w:sz w:val="21"/>
                <w:szCs w:val="21"/>
                <w:highlight w:val="cyan"/>
                <w:bdr w:val="single" w:sz="4" w:space="0" w:color="auto"/>
              </w:rPr>
            </w:pPr>
            <w:r w:rsidRPr="00501FAA">
              <w:rPr>
                <w:rFonts w:ascii="HG丸ｺﾞｼｯｸM-PRO" w:eastAsia="HG丸ｺﾞｼｯｸM-PRO" w:hAnsi="HG丸ｺﾞｼｯｸM-PRO" w:hint="eastAsia"/>
                <w:b/>
                <w:bCs/>
                <w:sz w:val="21"/>
                <w:szCs w:val="21"/>
                <w:highlight w:val="cyan"/>
                <w:bdr w:val="single" w:sz="4" w:space="0" w:color="auto"/>
              </w:rPr>
              <w:t>九州がんセンターでは、治験薬の名称、作用機序、開発の経緯、海外での使用状況等について、簡単な言葉や適切な図を用いて表現してください。また、対象薬や併用薬がある場合は、それらについても治験薬と同様に記載をお願いしています。</w:t>
            </w:r>
          </w:p>
          <w:p w14:paraId="1F079B25" w14:textId="77777777" w:rsidR="004E419D" w:rsidRDefault="004E419D" w:rsidP="00C31C5A">
            <w:pPr>
              <w:pStyle w:val="11"/>
              <w:numPr>
                <w:ilvl w:val="0"/>
                <w:numId w:val="0"/>
              </w:numPr>
              <w:spacing w:line="400" w:lineRule="exact"/>
              <w:ind w:left="652" w:right="105" w:hanging="442"/>
              <w:rPr>
                <w:rFonts w:ascii="HG丸ｺﾞｼｯｸM-PRO" w:eastAsia="HG丸ｺﾞｼｯｸM-PRO" w:hAnsi="HG丸ｺﾞｼｯｸM-PRO"/>
                <w:b/>
                <w:bCs/>
                <w:highlight w:val="cyan"/>
                <w:bdr w:val="single" w:sz="4" w:space="0" w:color="auto"/>
              </w:rPr>
            </w:pPr>
            <w:r w:rsidRPr="00501FAA">
              <w:rPr>
                <w:rFonts w:ascii="HG丸ｺﾞｼｯｸM-PRO" w:eastAsia="HG丸ｺﾞｼｯｸM-PRO" w:hAnsi="HG丸ｺﾞｼｯｸM-PRO" w:hint="eastAsia"/>
                <w:b/>
                <w:bCs/>
                <w:highlight w:val="cyan"/>
                <w:bdr w:val="single" w:sz="4" w:space="0" w:color="auto"/>
              </w:rPr>
              <w:t>治験薬の作用を説明する図は必ずいれて患者さんが理解できる図にしてください。作用を文章で</w:t>
            </w:r>
          </w:p>
          <w:p w14:paraId="1061714D" w14:textId="77777777" w:rsidR="004E419D" w:rsidRDefault="004E419D" w:rsidP="00C31C5A">
            <w:pPr>
              <w:pStyle w:val="11"/>
              <w:numPr>
                <w:ilvl w:val="0"/>
                <w:numId w:val="0"/>
              </w:numPr>
              <w:spacing w:line="400" w:lineRule="exact"/>
              <w:ind w:left="652" w:right="105" w:hanging="442"/>
              <w:rPr>
                <w:rFonts w:ascii="HG丸ｺﾞｼｯｸM-PRO" w:eastAsia="HG丸ｺﾞｼｯｸM-PRO" w:hAnsi="HG丸ｺﾞｼｯｸM-PRO"/>
                <w:b/>
                <w:bCs/>
                <w:highlight w:val="cyan"/>
                <w:bdr w:val="single" w:sz="4" w:space="0" w:color="auto"/>
              </w:rPr>
            </w:pPr>
            <w:r w:rsidRPr="00501FAA">
              <w:rPr>
                <w:rFonts w:ascii="HG丸ｺﾞｼｯｸM-PRO" w:eastAsia="HG丸ｺﾞｼｯｸM-PRO" w:hAnsi="HG丸ｺﾞｼｯｸM-PRO" w:hint="eastAsia"/>
                <w:b/>
                <w:bCs/>
                <w:highlight w:val="cyan"/>
                <w:bdr w:val="single" w:sz="4" w:space="0" w:color="auto"/>
              </w:rPr>
              <w:t>説明し、それを示す図の作成をお願いします。治験薬の作用がない場合と作用があった場合で変</w:t>
            </w:r>
          </w:p>
          <w:p w14:paraId="0213C6D4" w14:textId="77777777" w:rsidR="0061700A" w:rsidRDefault="004E419D" w:rsidP="00C31C5A">
            <w:pPr>
              <w:pStyle w:val="11"/>
              <w:numPr>
                <w:ilvl w:val="0"/>
                <w:numId w:val="0"/>
              </w:numPr>
              <w:spacing w:line="400" w:lineRule="exact"/>
              <w:ind w:left="652" w:right="105" w:hanging="442"/>
              <w:rPr>
                <w:rFonts w:ascii="HG丸ｺﾞｼｯｸM-PRO" w:eastAsia="HG丸ｺﾞｼｯｸM-PRO" w:hAnsi="HG丸ｺﾞｼｯｸM-PRO"/>
                <w:b/>
                <w:bCs/>
                <w:highlight w:val="cyan"/>
                <w:bdr w:val="single" w:sz="4" w:space="0" w:color="auto"/>
              </w:rPr>
            </w:pPr>
            <w:r w:rsidRPr="00501FAA">
              <w:rPr>
                <w:rFonts w:ascii="HG丸ｺﾞｼｯｸM-PRO" w:eastAsia="HG丸ｺﾞｼｯｸM-PRO" w:hAnsi="HG丸ｺﾞｼｯｸM-PRO" w:hint="eastAsia"/>
                <w:b/>
                <w:bCs/>
                <w:highlight w:val="cyan"/>
                <w:bdr w:val="single" w:sz="4" w:space="0" w:color="auto"/>
              </w:rPr>
              <w:t>化がわかるような図が望ましいです。図内の文字が小さくなりすぎないようにしてください。難</w:t>
            </w:r>
          </w:p>
          <w:p w14:paraId="05C02D24" w14:textId="77777777" w:rsidR="0061700A" w:rsidRDefault="004E419D" w:rsidP="00C31C5A">
            <w:pPr>
              <w:pStyle w:val="11"/>
              <w:numPr>
                <w:ilvl w:val="0"/>
                <w:numId w:val="0"/>
              </w:numPr>
              <w:spacing w:line="400" w:lineRule="exact"/>
              <w:ind w:left="652" w:right="105" w:hanging="442"/>
              <w:rPr>
                <w:rFonts w:ascii="HG丸ｺﾞｼｯｸM-PRO" w:eastAsia="HG丸ｺﾞｼｯｸM-PRO" w:hAnsi="HG丸ｺﾞｼｯｸM-PRO"/>
                <w:b/>
                <w:bCs/>
                <w:highlight w:val="cyan"/>
                <w:bdr w:val="single" w:sz="4" w:space="0" w:color="auto"/>
              </w:rPr>
            </w:pPr>
            <w:r w:rsidRPr="00501FAA">
              <w:rPr>
                <w:rFonts w:ascii="HG丸ｺﾞｼｯｸM-PRO" w:eastAsia="HG丸ｺﾞｼｯｸM-PRO" w:hAnsi="HG丸ｺﾞｼｯｸM-PRO" w:hint="eastAsia"/>
                <w:b/>
                <w:bCs/>
                <w:highlight w:val="cyan"/>
                <w:bdr w:val="single" w:sz="4" w:space="0" w:color="auto"/>
              </w:rPr>
              <w:t>しい単語を使用する場合は注釈など説明をいれてください。図は必ず必要です（ない場合は作成</w:t>
            </w:r>
          </w:p>
          <w:p w14:paraId="46B2FA94" w14:textId="4498E8B3" w:rsidR="00E15CA8" w:rsidRPr="0061700A" w:rsidRDefault="004E419D" w:rsidP="00C31C5A">
            <w:pPr>
              <w:pStyle w:val="11"/>
              <w:numPr>
                <w:ilvl w:val="0"/>
                <w:numId w:val="0"/>
              </w:numPr>
              <w:spacing w:line="400" w:lineRule="exact"/>
              <w:ind w:left="652" w:right="105" w:hanging="442"/>
              <w:rPr>
                <w:rFonts w:ascii="HG丸ｺﾞｼｯｸM-PRO" w:eastAsia="HG丸ｺﾞｼｯｸM-PRO" w:hAnsi="HG丸ｺﾞｼｯｸM-PRO" w:cs="Arial"/>
              </w:rPr>
            </w:pPr>
            <w:r w:rsidRPr="00501FAA">
              <w:rPr>
                <w:rFonts w:ascii="HG丸ｺﾞｼｯｸM-PRO" w:eastAsia="HG丸ｺﾞｼｯｸM-PRO" w:hAnsi="HG丸ｺﾞｼｯｸM-PRO" w:hint="eastAsia"/>
                <w:b/>
                <w:bCs/>
                <w:highlight w:val="cyan"/>
                <w:bdr w:val="single" w:sz="4" w:space="0" w:color="auto"/>
              </w:rPr>
              <w:t>してください）。</w:t>
            </w:r>
          </w:p>
        </w:tc>
      </w:tr>
    </w:tbl>
    <w:p w14:paraId="57E85F7C"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08A3F842"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1577B826" w14:textId="77777777" w:rsidR="00B17B8A" w:rsidRPr="00D63ED1" w:rsidRDefault="00B17B8A" w:rsidP="00C31C5A">
      <w:pPr>
        <w:pStyle w:val="20"/>
        <w:spacing w:after="180" w:line="400" w:lineRule="exact"/>
        <w:rPr>
          <w:rFonts w:ascii="HG丸ｺﾞｼｯｸM-PRO" w:eastAsia="HG丸ｺﾞｼｯｸM-PRO" w:hAnsi="HG丸ｺﾞｼｯｸM-PRO"/>
        </w:rPr>
      </w:pPr>
      <w:bookmarkStart w:id="257" w:name="_治験の目的"/>
      <w:bookmarkStart w:id="258" w:name="_Toc112073827"/>
      <w:bookmarkStart w:id="259" w:name="_Ref112074256"/>
      <w:bookmarkStart w:id="260" w:name="_Toc112080317"/>
      <w:bookmarkStart w:id="261" w:name="_Toc128732628"/>
      <w:bookmarkStart w:id="262" w:name="_Ref144912709"/>
      <w:bookmarkStart w:id="263" w:name="_Ref144912824"/>
      <w:bookmarkStart w:id="264" w:name="_Ref144912950"/>
      <w:bookmarkStart w:id="265" w:name="_Ref144913060"/>
      <w:bookmarkStart w:id="266" w:name="_Ref161139995"/>
      <w:bookmarkStart w:id="267" w:name="_Ref161140055"/>
      <w:bookmarkStart w:id="268" w:name="_Ref161140085"/>
      <w:bookmarkStart w:id="269" w:name="_Ref161150422"/>
      <w:bookmarkStart w:id="270" w:name="_Ref161150510"/>
      <w:bookmarkStart w:id="271" w:name="_Ref161152357"/>
      <w:bookmarkStart w:id="272" w:name="_Ref161152529"/>
      <w:bookmarkStart w:id="273" w:name="_Ref161152636"/>
      <w:bookmarkStart w:id="274" w:name="_Ref161152803"/>
      <w:bookmarkStart w:id="275" w:name="_Ref161154002"/>
      <w:bookmarkStart w:id="276" w:name="_Toc168480395"/>
      <w:bookmarkEnd w:id="257"/>
      <w:r w:rsidRPr="00D63ED1">
        <w:rPr>
          <w:rFonts w:ascii="HG丸ｺﾞｼｯｸM-PRO" w:eastAsia="HG丸ｺﾞｼｯｸM-PRO" w:hAnsi="HG丸ｺﾞｼｯｸM-PRO"/>
        </w:rPr>
        <w:lastRenderedPageBreak/>
        <w:t>治験の目的</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7FC61CEC" w14:textId="77777777" w:rsidTr="001946E0">
        <w:trPr>
          <w:trHeight w:val="1218"/>
        </w:trPr>
        <w:tc>
          <w:tcPr>
            <w:tcW w:w="9638" w:type="dxa"/>
            <w:shd w:val="clear" w:color="auto" w:fill="E2EFD9"/>
          </w:tcPr>
          <w:p w14:paraId="2CE037D0" w14:textId="77777777" w:rsidR="00B17B8A" w:rsidRPr="00D63ED1" w:rsidRDefault="00B17B8A"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7DEBD153" w14:textId="28A79CC8" w:rsidR="00DD0469"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今回の治験が必要な理由、この治験の目的（明らかにしたいこと）を簡潔に記載する。</w:t>
            </w:r>
          </w:p>
          <w:p w14:paraId="7DCD6311" w14:textId="3194D5E6" w:rsidR="00DD0469"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標準治療と治験とで何を比較するのか（何が違うのか）簡潔に記載する。</w:t>
            </w:r>
          </w:p>
          <w:p w14:paraId="00F4F716" w14:textId="33EB1390" w:rsidR="00DD0469" w:rsidRPr="00D63ED1" w:rsidRDefault="0001361F"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ヒト初回投与（</w:t>
            </w:r>
            <w:r w:rsidRPr="00D63ED1">
              <w:rPr>
                <w:rFonts w:ascii="HG丸ｺﾞｼｯｸM-PRO" w:eastAsia="HG丸ｺﾞｼｯｸM-PRO" w:hAnsi="HG丸ｺﾞｼｯｸM-PRO" w:cs="Arial"/>
              </w:rPr>
              <w:t>First in Human：FIH</w:t>
            </w:r>
            <w:r w:rsidRPr="00D63ED1">
              <w:rPr>
                <w:rFonts w:ascii="HG丸ｺﾞｼｯｸM-PRO" w:eastAsia="HG丸ｺﾞｼｯｸM-PRO" w:hAnsi="HG丸ｺﾞｼｯｸM-PRO" w:hint="eastAsia"/>
              </w:rPr>
              <w:t>）試験</w:t>
            </w:r>
            <w:r w:rsidR="00B17B8A" w:rsidRPr="00D63ED1">
              <w:rPr>
                <w:rFonts w:ascii="HG丸ｺﾞｼｯｸM-PRO" w:eastAsia="HG丸ｺﾞｼｯｸM-PRO" w:hAnsi="HG丸ｺﾞｼｯｸM-PRO" w:hint="eastAsia"/>
              </w:rPr>
              <w:t>の場合、「初めてヒト</w:t>
            </w:r>
            <w:r w:rsidR="00AA3389" w:rsidRPr="00D63ED1">
              <w:rPr>
                <w:rFonts w:ascii="HG丸ｺﾞｼｯｸM-PRO" w:eastAsia="HG丸ｺﾞｼｯｸM-PRO" w:hAnsi="HG丸ｺﾞｼｯｸM-PRO" w:hint="eastAsia"/>
              </w:rPr>
              <w:t>が</w:t>
            </w:r>
            <w:r w:rsidRPr="00D63ED1">
              <w:rPr>
                <w:rFonts w:ascii="HG丸ｺﾞｼｯｸM-PRO" w:eastAsia="HG丸ｺﾞｼｯｸM-PRO" w:hAnsi="HG丸ｺﾞｼｯｸM-PRO" w:hint="eastAsia"/>
              </w:rPr>
              <w:t>服用（</w:t>
            </w:r>
            <w:r w:rsidR="00B17B8A" w:rsidRPr="00D63ED1">
              <w:rPr>
                <w:rFonts w:ascii="HG丸ｺﾞｼｯｸM-PRO" w:eastAsia="HG丸ｺﾞｼｯｸM-PRO" w:hAnsi="HG丸ｺﾞｼｯｸM-PRO" w:hint="eastAsia"/>
              </w:rPr>
              <w:t>使用</w:t>
            </w:r>
            <w:r w:rsidRPr="00D63ED1">
              <w:rPr>
                <w:rFonts w:ascii="HG丸ｺﾞｼｯｸM-PRO" w:eastAsia="HG丸ｺﾞｼｯｸM-PRO" w:hAnsi="HG丸ｺﾞｼｯｸM-PRO" w:hint="eastAsia"/>
              </w:rPr>
              <w:t>）</w:t>
            </w:r>
            <w:r w:rsidR="00B17B8A" w:rsidRPr="00D63ED1">
              <w:rPr>
                <w:rFonts w:ascii="HG丸ｺﾞｼｯｸM-PRO" w:eastAsia="HG丸ｺﾞｼｯｸM-PRO" w:hAnsi="HG丸ｺﾞｼｯｸM-PRO" w:hint="eastAsia"/>
              </w:rPr>
              <w:t>する治験」であることを記載する。</w:t>
            </w:r>
          </w:p>
          <w:p w14:paraId="5ED2D551" w14:textId="48084465" w:rsidR="00DD0469"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治験の参加予定期間と人数を記載する。</w:t>
            </w:r>
          </w:p>
          <w:p w14:paraId="17E348B6" w14:textId="77777777" w:rsidR="0001361F" w:rsidRPr="00D63ED1" w:rsidRDefault="00B17B8A" w:rsidP="00C31C5A">
            <w:pPr>
              <w:pStyle w:val="11"/>
              <w:spacing w:line="400" w:lineRule="exact"/>
              <w:ind w:rightChars="0" w:right="0"/>
              <w:rPr>
                <w:rFonts w:ascii="HG丸ｺﾞｼｯｸM-PRO" w:eastAsia="HG丸ｺﾞｼｯｸM-PRO" w:hAnsi="HG丸ｺﾞｼｯｸM-PRO" w:cs="Arial"/>
                <w:sz w:val="24"/>
              </w:rPr>
            </w:pPr>
            <w:r w:rsidRPr="00D63ED1">
              <w:rPr>
                <w:rFonts w:ascii="HG丸ｺﾞｼｯｸM-PRO" w:eastAsia="HG丸ｺﾞｼｯｸM-PRO" w:hAnsi="HG丸ｺﾞｼｯｸM-PRO" w:hint="eastAsia"/>
              </w:rPr>
              <w:t>抗悪性腫瘍剤の治験においては、試験デザインに応じて、忍容性評価期間の目的</w:t>
            </w:r>
            <w:r w:rsidR="003041D4" w:rsidRPr="00D63ED1">
              <w:rPr>
                <w:rFonts w:ascii="HG丸ｺﾞｼｯｸM-PRO" w:eastAsia="HG丸ｺﾞｼｯｸM-PRO" w:hAnsi="HG丸ｺﾞｼｯｸM-PRO" w:hint="eastAsia"/>
              </w:rPr>
              <w:t>および</w:t>
            </w:r>
            <w:r w:rsidRPr="00D63ED1">
              <w:rPr>
                <w:rFonts w:ascii="HG丸ｺﾞｼｯｸM-PRO" w:eastAsia="HG丸ｺﾞｼｯｸM-PRO" w:hAnsi="HG丸ｺﾞｼｯｸM-PRO" w:hint="eastAsia"/>
              </w:rPr>
              <w:t>その後の継続投与期間の目的を記載する（</w:t>
            </w:r>
            <w:r w:rsidRPr="00D63ED1">
              <w:rPr>
                <w:rFonts w:ascii="HG丸ｺﾞｼｯｸM-PRO" w:eastAsia="HG丸ｺﾞｼｯｸM-PRO" w:hAnsi="HG丸ｺﾞｼｯｸM-PRO" w:cs="Arial"/>
              </w:rPr>
              <w:t>PMDA 30</w:t>
            </w:r>
            <w:r w:rsidRPr="00D63ED1">
              <w:rPr>
                <w:rFonts w:ascii="HG丸ｺﾞｼｯｸM-PRO" w:eastAsia="HG丸ｺﾞｼｯｸM-PRO" w:hAnsi="HG丸ｺﾞｼｯｸM-PRO" w:hint="eastAsia"/>
              </w:rPr>
              <w:t>日調査照会事項チェックリスト（抗悪性腫瘍剤分野）</w:t>
            </w:r>
          </w:p>
          <w:p w14:paraId="5D00B900" w14:textId="4B480812" w:rsidR="00B17B8A" w:rsidRPr="00D63ED1" w:rsidRDefault="0001361F" w:rsidP="00C31C5A">
            <w:pPr>
              <w:pStyle w:val="11"/>
              <w:numPr>
                <w:ilvl w:val="0"/>
                <w:numId w:val="0"/>
              </w:numPr>
              <w:spacing w:line="400" w:lineRule="exact"/>
              <w:ind w:left="652" w:rightChars="0" w:right="0"/>
              <w:rPr>
                <w:rFonts w:ascii="HG丸ｺﾞｼｯｸM-PRO" w:eastAsia="HG丸ｺﾞｼｯｸM-PRO" w:hAnsi="HG丸ｺﾞｼｯｸM-PRO" w:cs="Arial"/>
                <w:sz w:val="24"/>
                <w:lang w:eastAsia="zh-CN"/>
              </w:rPr>
            </w:pPr>
            <w:r w:rsidRPr="00D63ED1">
              <w:rPr>
                <w:rFonts w:ascii="HG丸ｺﾞｼｯｸM-PRO" w:eastAsia="HG丸ｺﾞｼｯｸM-PRO" w:hAnsi="HG丸ｺﾞｼｯｸM-PRO" w:hint="eastAsia"/>
                <w:lang w:eastAsia="zh-CN"/>
              </w:rPr>
              <w:t>参照</w:t>
            </w:r>
            <w:r w:rsidR="00B17B8A" w:rsidRPr="00D63ED1">
              <w:rPr>
                <w:rFonts w:ascii="HG丸ｺﾞｼｯｸM-PRO" w:eastAsia="HG丸ｺﾞｼｯｸM-PRO" w:hAnsi="HG丸ｺﾞｼｯｸM-PRO" w:cs="Arial"/>
                <w:lang w:eastAsia="zh-CN"/>
              </w:rPr>
              <w:t>:</w:t>
            </w:r>
            <w:r w:rsidR="00B17B8A" w:rsidRPr="00D63ED1">
              <w:rPr>
                <w:rFonts w:ascii="HG丸ｺﾞｼｯｸM-PRO" w:eastAsia="HG丸ｺﾞｼｯｸM-PRO" w:hAnsi="HG丸ｺﾞｼｯｸM-PRO"/>
                <w:lang w:eastAsia="zh-CN"/>
              </w:rPr>
              <w:t xml:space="preserve"> </w:t>
            </w:r>
            <w:hyperlink r:id="rId13" w:history="1">
              <w:r w:rsidR="00B17B8A" w:rsidRPr="00D63ED1">
                <w:rPr>
                  <w:rStyle w:val="af5"/>
                  <w:rFonts w:ascii="HG丸ｺﾞｼｯｸM-PRO" w:eastAsia="HG丸ｺﾞｼｯｸM-PRO" w:hAnsi="HG丸ｺﾞｼｯｸM-PRO" w:cs="Arial"/>
                  <w:lang w:eastAsia="zh-CN"/>
                </w:rPr>
                <w:t>https://www.pmda.go.jp/files/000252155.pdf</w:t>
              </w:r>
            </w:hyperlink>
            <w:r w:rsidR="00B17B8A" w:rsidRPr="00D63ED1">
              <w:rPr>
                <w:rFonts w:ascii="HG丸ｺﾞｼｯｸM-PRO" w:eastAsia="HG丸ｺﾞｼｯｸM-PRO" w:hAnsi="HG丸ｺﾞｼｯｸM-PRO" w:hint="eastAsia"/>
                <w:lang w:eastAsia="zh-CN"/>
              </w:rPr>
              <w:t>）</w:t>
            </w:r>
            <w:r w:rsidR="00E13990" w:rsidRPr="00D63ED1">
              <w:rPr>
                <w:rFonts w:ascii="HG丸ｺﾞｼｯｸM-PRO" w:eastAsia="HG丸ｺﾞｼｯｸM-PRO" w:hAnsi="HG丸ｺﾞｼｯｸM-PRO" w:hint="eastAsia"/>
                <w:lang w:eastAsia="zh-CN"/>
              </w:rPr>
              <w:t>。</w:t>
            </w:r>
          </w:p>
        </w:tc>
      </w:tr>
    </w:tbl>
    <w:p w14:paraId="6E508776" w14:textId="77777777" w:rsidR="00B17B8A" w:rsidRPr="00D63ED1" w:rsidRDefault="00B17B8A" w:rsidP="00C31C5A">
      <w:pPr>
        <w:pStyle w:val="a1"/>
        <w:spacing w:line="400" w:lineRule="exact"/>
        <w:ind w:firstLine="240"/>
        <w:rPr>
          <w:rFonts w:ascii="HG丸ｺﾞｼｯｸM-PRO" w:eastAsia="HG丸ｺﾞｼｯｸM-PRO" w:hAnsi="HG丸ｺﾞｼｯｸM-PRO"/>
          <w:lang w:eastAsia="zh-CN"/>
        </w:rPr>
      </w:pPr>
    </w:p>
    <w:p w14:paraId="2269B247" w14:textId="6F1E1204" w:rsidR="00B17B8A" w:rsidRPr="00D63ED1" w:rsidRDefault="00B17B8A" w:rsidP="00C31C5A">
      <w:pPr>
        <w:pStyle w:val="a1"/>
        <w:spacing w:line="400" w:lineRule="exact"/>
        <w:ind w:firstLineChars="0" w:firstLine="0"/>
        <w:rPr>
          <w:rFonts w:ascii="HG丸ｺﾞｼｯｸM-PRO" w:eastAsia="HG丸ｺﾞｼｯｸM-PRO" w:hAnsi="HG丸ｺﾞｼｯｸM-PRO"/>
          <w:b/>
          <w:bCs/>
          <w:color w:val="0070C0"/>
        </w:rPr>
      </w:pPr>
      <w:r w:rsidRPr="00D63ED1">
        <w:rPr>
          <w:rFonts w:ascii="HG丸ｺﾞｼｯｸM-PRO" w:eastAsia="HG丸ｺﾞｼｯｸM-PRO" w:hAnsi="HG丸ｺﾞｼｯｸM-PRO" w:hint="eastAsia"/>
          <w:b/>
          <w:bCs/>
          <w:color w:val="0070C0"/>
        </w:rPr>
        <w:t>・</w:t>
      </w:r>
      <w:r w:rsidR="00410568" w:rsidRPr="00D63ED1">
        <w:rPr>
          <w:rFonts w:ascii="HG丸ｺﾞｼｯｸM-PRO" w:eastAsia="HG丸ｺﾞｼｯｸM-PRO" w:hAnsi="HG丸ｺﾞｼｯｸM-PRO" w:hint="eastAsia"/>
          <w:b/>
          <w:bCs/>
          <w:color w:val="0070C0"/>
        </w:rPr>
        <w:t>参加</w:t>
      </w:r>
      <w:r w:rsidR="00485BFD" w:rsidRPr="00D63ED1">
        <w:rPr>
          <w:rFonts w:ascii="HG丸ｺﾞｼｯｸM-PRO" w:eastAsia="HG丸ｺﾞｼｯｸM-PRO" w:hAnsi="HG丸ｺﾞｼｯｸM-PRO" w:hint="eastAsia"/>
          <w:b/>
          <w:bCs/>
          <w:color w:val="0070C0"/>
        </w:rPr>
        <w:t>予定</w:t>
      </w:r>
      <w:r w:rsidRPr="00D63ED1">
        <w:rPr>
          <w:rFonts w:ascii="HG丸ｺﾞｼｯｸM-PRO" w:eastAsia="HG丸ｺﾞｼｯｸM-PRO" w:hAnsi="HG丸ｺﾞｼｯｸM-PRO" w:hint="eastAsia"/>
          <w:b/>
          <w:bCs/>
          <w:color w:val="0070C0"/>
        </w:rPr>
        <w:t>期間および参加</w:t>
      </w:r>
      <w:r w:rsidR="00485BFD" w:rsidRPr="00D63ED1">
        <w:rPr>
          <w:rFonts w:ascii="HG丸ｺﾞｼｯｸM-PRO" w:eastAsia="HG丸ｺﾞｼｯｸM-PRO" w:hAnsi="HG丸ｺﾞｼｯｸM-PRO" w:hint="eastAsia"/>
          <w:b/>
          <w:bCs/>
          <w:color w:val="0070C0"/>
        </w:rPr>
        <w:t>予定</w:t>
      </w:r>
      <w:r w:rsidRPr="00D63ED1">
        <w:rPr>
          <w:rFonts w:ascii="HG丸ｺﾞｼｯｸM-PRO" w:eastAsia="HG丸ｺﾞｼｯｸM-PRO" w:hAnsi="HG丸ｺﾞｼｯｸM-PRO" w:hint="eastAsia"/>
          <w:b/>
          <w:bCs/>
          <w:color w:val="0070C0"/>
        </w:rPr>
        <w:t>人数について</w:t>
      </w:r>
    </w:p>
    <w:p w14:paraId="4BE923BC" w14:textId="554B5728" w:rsidR="00B17B8A" w:rsidRPr="00D63ED1" w:rsidRDefault="00B17B8A" w:rsidP="00C31C5A">
      <w:pPr>
        <w:pStyle w:val="a1"/>
        <w:spacing w:line="400" w:lineRule="exact"/>
        <w:ind w:firstLine="240"/>
        <w:rPr>
          <w:rFonts w:ascii="HG丸ｺﾞｼｯｸM-PRO" w:eastAsia="HG丸ｺﾞｼｯｸM-PRO" w:hAnsi="HG丸ｺﾞｼｯｸM-PRO"/>
        </w:rPr>
      </w:pPr>
      <w:bookmarkStart w:id="277" w:name="_Hlk144936142"/>
      <w:r w:rsidRPr="00D63ED1">
        <w:rPr>
          <w:rFonts w:ascii="HG丸ｺﾞｼｯｸM-PRO" w:eastAsia="HG丸ｺﾞｼｯｸM-PRO" w:hAnsi="HG丸ｺﾞｼｯｸM-PRO" w:hint="eastAsia"/>
          <w:color w:val="0070C0"/>
        </w:rPr>
        <w:t>この治験は、[疾患/症状]の方を対象に、全世界で約</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名に参加いただく予定です</w:t>
      </w:r>
      <w:r w:rsidR="005432E4" w:rsidRPr="00D63ED1">
        <w:rPr>
          <w:rFonts w:ascii="HG丸ｺﾞｼｯｸM-PRO" w:eastAsia="HG丸ｺﾞｼｯｸM-PRO" w:hAnsi="HG丸ｺﾞｼｯｸM-PRO" w:hint="eastAsia"/>
          <w:i/>
          <w:iCs/>
          <w:color w:val="00B050"/>
        </w:rPr>
        <w:t>（</w:t>
      </w:r>
      <w:r w:rsidR="009403B0" w:rsidRPr="00D63ED1">
        <w:rPr>
          <w:rFonts w:ascii="HG丸ｺﾞｼｯｸM-PRO" w:eastAsia="HG丸ｺﾞｼｯｸM-PRO" w:hAnsi="HG丸ｺﾞｼｯｸM-PRO" w:hint="eastAsia"/>
          <w:i/>
          <w:iCs/>
          <w:color w:val="00B050"/>
        </w:rPr>
        <w:t>国際共同治験の場合、可能であれば日本</w:t>
      </w:r>
      <w:r w:rsidR="001B1696" w:rsidRPr="00D63ED1">
        <w:rPr>
          <w:rFonts w:ascii="HG丸ｺﾞｼｯｸM-PRO" w:eastAsia="HG丸ｺﾞｼｯｸM-PRO" w:hAnsi="HG丸ｺﾞｼｯｸM-PRO" w:hint="eastAsia"/>
          <w:i/>
          <w:iCs/>
          <w:color w:val="00B050"/>
        </w:rPr>
        <w:t>国内の参加人数も記載する</w:t>
      </w:r>
      <w:r w:rsidR="00920F9D" w:rsidRPr="00D63ED1">
        <w:rPr>
          <w:rFonts w:ascii="HG丸ｺﾞｼｯｸM-PRO" w:eastAsia="HG丸ｺﾞｼｯｸM-PRO" w:hAnsi="HG丸ｺﾞｼｯｸM-PRO" w:hint="eastAsia"/>
          <w:i/>
          <w:iCs/>
          <w:color w:val="00B050"/>
        </w:rPr>
        <w:t>）</w:t>
      </w:r>
      <w:r w:rsidRPr="00D63ED1">
        <w:rPr>
          <w:rFonts w:ascii="HG丸ｺﾞｼｯｸM-PRO" w:eastAsia="HG丸ｺﾞｼｯｸM-PRO" w:hAnsi="HG丸ｺﾞｼｯｸM-PRO" w:hint="eastAsia"/>
          <w:color w:val="0070C0"/>
        </w:rPr>
        <w:t>。</w:t>
      </w:r>
    </w:p>
    <w:bookmarkEnd w:id="277"/>
    <w:p w14:paraId="4A0CCA40" w14:textId="070FFE4C" w:rsidR="00B17B8A" w:rsidRPr="00D63ED1" w:rsidRDefault="00110451"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5F53C9" w:rsidRPr="00D63ED1">
        <w:rPr>
          <w:rFonts w:ascii="HG丸ｺﾞｼｯｸM-PRO" w:eastAsia="HG丸ｺﾞｼｯｸM-PRO" w:hAnsi="HG丸ｺﾞｼｯｸM-PRO" w:hint="eastAsia"/>
          <w:i/>
          <w:iCs/>
          <w:color w:val="00B050"/>
        </w:rPr>
        <w:t>参加</w:t>
      </w:r>
      <w:r w:rsidR="00B17B8A" w:rsidRPr="00D63ED1">
        <w:rPr>
          <w:rFonts w:ascii="HG丸ｺﾞｼｯｸM-PRO" w:eastAsia="HG丸ｺﾞｼｯｸM-PRO" w:hAnsi="HG丸ｺﾞｼｯｸM-PRO" w:hint="eastAsia"/>
          <w:i/>
          <w:iCs/>
          <w:color w:val="00B050"/>
        </w:rPr>
        <w:t>期間が決まっている場合</w:t>
      </w:r>
      <w:r w:rsidR="001C5899" w:rsidRPr="00D63ED1">
        <w:rPr>
          <w:rFonts w:ascii="HG丸ｺﾞｼｯｸM-PRO" w:eastAsia="HG丸ｺﾞｼｯｸM-PRO" w:hAnsi="HG丸ｺﾞｼｯｸM-PRO" w:hint="eastAsia"/>
          <w:i/>
          <w:iCs/>
          <w:color w:val="00B050"/>
        </w:rPr>
        <w:t>、以下青字を記載する</w:t>
      </w:r>
      <w:r w:rsidR="00B17B8A"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color w:val="0070C0"/>
        </w:rPr>
        <w:t>この治験の参加期間は、最長</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週間です。</w:t>
      </w:r>
      <w:r w:rsidRPr="00D63ED1">
        <w:rPr>
          <w:rFonts w:ascii="HG丸ｺﾞｼｯｸM-PRO" w:eastAsia="HG丸ｺﾞｼｯｸM-PRO" w:hAnsi="HG丸ｺﾞｼｯｸM-PRO" w:hint="eastAsia"/>
          <w:i/>
          <w:iCs/>
          <w:color w:val="00B050"/>
        </w:rPr>
        <w:t>）</w:t>
      </w:r>
    </w:p>
    <w:p w14:paraId="67B7C2C1" w14:textId="0A7B5BD8" w:rsidR="00B17B8A" w:rsidRPr="00D63ED1" w:rsidRDefault="00110451"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i/>
          <w:iCs/>
          <w:color w:val="00B050"/>
        </w:rPr>
        <w:t>抗悪性腫瘍剤の場合</w:t>
      </w:r>
      <w:r w:rsidR="001C5899" w:rsidRPr="00D63ED1">
        <w:rPr>
          <w:rFonts w:ascii="HG丸ｺﾞｼｯｸM-PRO" w:eastAsia="HG丸ｺﾞｼｯｸM-PRO" w:hAnsi="HG丸ｺﾞｼｯｸM-PRO" w:hint="eastAsia"/>
          <w:i/>
          <w:iCs/>
          <w:color w:val="00B050"/>
        </w:rPr>
        <w:t>、以下青字を記載する</w:t>
      </w:r>
      <w:r w:rsidR="00B17B8A"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color w:val="0070C0"/>
        </w:rPr>
        <w:t>この治験の参加期間は</w:t>
      </w:r>
      <w:r w:rsidR="00875B10" w:rsidRPr="00D63ED1">
        <w:rPr>
          <w:rFonts w:ascii="HG丸ｺﾞｼｯｸM-PRO" w:eastAsia="HG丸ｺﾞｼｯｸM-PRO" w:hAnsi="HG丸ｺﾞｼｯｸM-PRO" w:hint="eastAsia"/>
          <w:color w:val="0070C0"/>
        </w:rPr>
        <w:t>参加</w:t>
      </w:r>
      <w:r w:rsidR="00C85E1E" w:rsidRPr="00D63ED1">
        <w:rPr>
          <w:rFonts w:ascii="HG丸ｺﾞｼｯｸM-PRO" w:eastAsia="HG丸ｺﾞｼｯｸM-PRO" w:hAnsi="HG丸ｺﾞｼｯｸM-PRO" w:hint="eastAsia"/>
          <w:color w:val="0070C0"/>
        </w:rPr>
        <w:t>いただく方</w:t>
      </w:r>
      <w:r w:rsidR="00B17B8A" w:rsidRPr="00D63ED1">
        <w:rPr>
          <w:rFonts w:ascii="HG丸ｺﾞｼｯｸM-PRO" w:eastAsia="HG丸ｺﾞｼｯｸM-PRO" w:hAnsi="HG丸ｺﾞｼｯｸM-PRO" w:hint="eastAsia"/>
          <w:color w:val="0070C0"/>
        </w:rPr>
        <w:t>によって異なります。あなたのがんが悪化していることが明らかになるまで、またはこの治験薬を継続して服用（使用）してもあなたが利益を得られないと治験担当医師が判断するまで、治験薬の服用（使用）が可能です。</w:t>
      </w:r>
    </w:p>
    <w:p w14:paraId="0FB74739" w14:textId="11EB9A84"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また、治験薬の服用（使用）中止後も追跡調査としてあなたの体調を約</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週間</w:t>
      </w:r>
      <w:r w:rsidR="00736823" w:rsidRPr="00D63ED1">
        <w:rPr>
          <w:rFonts w:ascii="HG丸ｺﾞｼｯｸM-PRO" w:eastAsia="HG丸ｺﾞｼｯｸM-PRO" w:hAnsi="HG丸ｺﾞｼｯｸM-PRO" w:hint="eastAsia"/>
          <w:color w:val="0070C0"/>
        </w:rPr>
        <w:t>ごと</w:t>
      </w:r>
      <w:r w:rsidRPr="00D63ED1">
        <w:rPr>
          <w:rFonts w:ascii="HG丸ｺﾞｼｯｸM-PRO" w:eastAsia="HG丸ｺﾞｼｯｸM-PRO" w:hAnsi="HG丸ｺﾞｼｯｸM-PRO" w:hint="eastAsia"/>
          <w:color w:val="0070C0"/>
        </w:rPr>
        <w:t>に電話または来院で確認させていただきます。</w:t>
      </w:r>
      <w:r w:rsidR="00110451" w:rsidRPr="00D63ED1">
        <w:rPr>
          <w:rFonts w:ascii="HG丸ｺﾞｼｯｸM-PRO" w:eastAsia="HG丸ｺﾞｼｯｸM-PRO" w:hAnsi="HG丸ｺﾞｼｯｸM-PRO" w:hint="eastAsia"/>
          <w:i/>
          <w:iCs/>
          <w:color w:val="00B050"/>
        </w:rPr>
        <w:t>）</w:t>
      </w:r>
    </w:p>
    <w:p w14:paraId="3AA706D9"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34BE7F09" w14:textId="77777777" w:rsidR="00B17B8A" w:rsidRPr="00D63ED1" w:rsidRDefault="00B17B8A" w:rsidP="00C31C5A">
      <w:pPr>
        <w:pStyle w:val="20"/>
        <w:spacing w:after="180" w:line="400" w:lineRule="exact"/>
        <w:rPr>
          <w:rFonts w:ascii="HG丸ｺﾞｼｯｸM-PRO" w:eastAsia="HG丸ｺﾞｼｯｸM-PRO" w:hAnsi="HG丸ｺﾞｼｯｸM-PRO"/>
        </w:rPr>
      </w:pPr>
      <w:bookmarkStart w:id="278" w:name="_Toc535839902"/>
      <w:bookmarkStart w:id="279" w:name="_3．あなたの病気と治療について"/>
      <w:bookmarkStart w:id="280" w:name="_治験の方法"/>
      <w:bookmarkStart w:id="281" w:name="_Toc112073828"/>
      <w:bookmarkStart w:id="282" w:name="_Ref112074280"/>
      <w:bookmarkStart w:id="283" w:name="_Ref112074297"/>
      <w:bookmarkStart w:id="284" w:name="_Toc112080318"/>
      <w:bookmarkStart w:id="285" w:name="_Toc128732629"/>
      <w:bookmarkStart w:id="286" w:name="_Toc168480396"/>
      <w:bookmarkEnd w:id="278"/>
      <w:bookmarkEnd w:id="279"/>
      <w:bookmarkEnd w:id="280"/>
      <w:r w:rsidRPr="00D63ED1">
        <w:rPr>
          <w:rFonts w:ascii="HG丸ｺﾞｼｯｸM-PRO" w:eastAsia="HG丸ｺﾞｼｯｸM-PRO" w:hAnsi="HG丸ｺﾞｼｯｸM-PRO"/>
        </w:rPr>
        <w:t>治験の方法</w:t>
      </w:r>
      <w:bookmarkEnd w:id="281"/>
      <w:bookmarkEnd w:id="282"/>
      <w:bookmarkEnd w:id="283"/>
      <w:bookmarkEnd w:id="284"/>
      <w:bookmarkEnd w:id="285"/>
      <w:bookmarkEnd w:id="286"/>
    </w:p>
    <w:p w14:paraId="0B1C4BB2" w14:textId="479860FD" w:rsidR="00B17B8A" w:rsidRPr="00D63ED1" w:rsidRDefault="00B17B8A" w:rsidP="00C31C5A">
      <w:pPr>
        <w:pStyle w:val="3"/>
        <w:spacing w:after="180" w:line="400" w:lineRule="exact"/>
        <w:rPr>
          <w:rFonts w:ascii="HG丸ｺﾞｼｯｸM-PRO" w:eastAsia="HG丸ｺﾞｼｯｸM-PRO" w:hAnsi="HG丸ｺﾞｼｯｸM-PRO"/>
          <w:bCs/>
        </w:rPr>
      </w:pPr>
      <w:bookmarkStart w:id="287" w:name="_Toc112073829"/>
      <w:bookmarkStart w:id="288" w:name="_Toc112080319"/>
      <w:bookmarkStart w:id="289" w:name="_Toc128732630"/>
      <w:bookmarkStart w:id="290" w:name="_Ref161150468"/>
      <w:bookmarkStart w:id="291" w:name="_Ref161152579"/>
      <w:bookmarkStart w:id="292" w:name="_Ref161154044"/>
      <w:bookmarkStart w:id="293" w:name="_Toc168480397"/>
      <w:r w:rsidRPr="00D63ED1">
        <w:rPr>
          <w:rFonts w:ascii="HG丸ｺﾞｼｯｸM-PRO" w:eastAsia="HG丸ｺﾞｼｯｸM-PRO" w:hAnsi="HG丸ｺﾞｼｯｸM-PRO"/>
        </w:rPr>
        <w:t>治験の</w:t>
      </w:r>
      <w:r w:rsidR="0039029C" w:rsidRPr="00D63ED1">
        <w:rPr>
          <w:rFonts w:ascii="HG丸ｺﾞｼｯｸM-PRO" w:eastAsia="HG丸ｺﾞｼｯｸM-PRO" w:hAnsi="HG丸ｺﾞｼｯｸM-PRO"/>
        </w:rPr>
        <w:t>参加</w:t>
      </w:r>
      <w:r w:rsidR="0039029C" w:rsidRPr="00D63ED1">
        <w:rPr>
          <w:rFonts w:ascii="HG丸ｺﾞｼｯｸM-PRO" w:eastAsia="HG丸ｺﾞｼｯｸM-PRO" w:hAnsi="HG丸ｺﾞｼｯｸM-PRO" w:hint="eastAsia"/>
        </w:rPr>
        <w:t>基準</w:t>
      </w:r>
      <w:bookmarkEnd w:id="287"/>
      <w:bookmarkEnd w:id="288"/>
      <w:bookmarkEnd w:id="289"/>
      <w:bookmarkEnd w:id="290"/>
      <w:bookmarkEnd w:id="291"/>
      <w:bookmarkEnd w:id="292"/>
      <w:bookmarkEnd w:id="293"/>
    </w:p>
    <w:tbl>
      <w:tblPr>
        <w:tblpPr w:leftFromText="142" w:rightFromText="142" w:vertAnchor="text" w:horzAnchor="margin" w:tblpY="69"/>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7146EF44" w14:textId="77777777" w:rsidTr="001946E0">
        <w:tc>
          <w:tcPr>
            <w:tcW w:w="9638" w:type="dxa"/>
            <w:shd w:val="clear" w:color="auto" w:fill="E2EFD9"/>
          </w:tcPr>
          <w:p w14:paraId="5790B3D2" w14:textId="77777777" w:rsidR="00B17B8A" w:rsidRPr="00D63ED1" w:rsidRDefault="00B17B8A"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58324318" w14:textId="606B03F3" w:rsidR="00EB297D"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選択基準、除外基準を項目別に記載する。</w:t>
            </w:r>
          </w:p>
          <w:p w14:paraId="2FA53DF7" w14:textId="3F9059E5" w:rsidR="00B17B8A" w:rsidRPr="00D63ED1" w:rsidRDefault="00B17B8A" w:rsidP="00C31C5A">
            <w:pPr>
              <w:pStyle w:val="11"/>
              <w:spacing w:line="400" w:lineRule="exact"/>
              <w:ind w:right="105"/>
              <w:rPr>
                <w:rFonts w:ascii="HG丸ｺﾞｼｯｸM-PRO" w:eastAsia="HG丸ｺﾞｼｯｸM-PRO" w:hAnsi="HG丸ｺﾞｼｯｸM-PRO" w:cs="Arial"/>
                <w:sz w:val="24"/>
              </w:rPr>
            </w:pPr>
            <w:r w:rsidRPr="00D63ED1">
              <w:rPr>
                <w:rFonts w:ascii="HG丸ｺﾞｼｯｸM-PRO" w:eastAsia="HG丸ｺﾞｼｯｸM-PRO" w:hAnsi="HG丸ｺﾞｼｯｸM-PRO" w:hint="eastAsia"/>
              </w:rPr>
              <w:t>治験参加者に聴取確認が必要な内容、本試験に特有な基準や治験参加者に負担のかかる検査などを含む基準</w:t>
            </w:r>
            <w:r w:rsidR="0039029C" w:rsidRPr="00D63ED1">
              <w:rPr>
                <w:rFonts w:ascii="HG丸ｺﾞｼｯｸM-PRO" w:eastAsia="HG丸ｺﾞｼｯｸM-PRO" w:hAnsi="HG丸ｺﾞｼｯｸM-PRO" w:hint="eastAsia"/>
              </w:rPr>
              <w:t>を中心に</w:t>
            </w:r>
            <w:r w:rsidRPr="00D63ED1">
              <w:rPr>
                <w:rFonts w:ascii="HG丸ｺﾞｼｯｸM-PRO" w:eastAsia="HG丸ｺﾞｼｯｸM-PRO" w:hAnsi="HG丸ｺﾞｼｯｸM-PRO" w:hint="eastAsia"/>
              </w:rPr>
              <w:t>記載する。</w:t>
            </w:r>
          </w:p>
        </w:tc>
      </w:tr>
    </w:tbl>
    <w:p w14:paraId="4955E8EE" w14:textId="77777777" w:rsidR="00B17B8A" w:rsidRPr="00D63ED1" w:rsidRDefault="00B17B8A" w:rsidP="00C31C5A">
      <w:pPr>
        <w:pStyle w:val="a1"/>
        <w:spacing w:line="400" w:lineRule="exact"/>
        <w:ind w:firstLine="240"/>
        <w:rPr>
          <w:rFonts w:ascii="HG丸ｺﾞｼｯｸM-PRO" w:eastAsia="HG丸ｺﾞｼｯｸM-PRO" w:hAnsi="HG丸ｺﾞｼｯｸM-PRO"/>
          <w:color w:val="auto"/>
        </w:rPr>
      </w:pPr>
    </w:p>
    <w:p w14:paraId="7FD5DB95" w14:textId="3066A186"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lastRenderedPageBreak/>
        <w:t>この治験への参加に同意いただけましたら、はじめに決められた検査</w:t>
      </w:r>
      <w:r w:rsidR="007459F9" w:rsidRPr="00D63ED1">
        <w:rPr>
          <w:rFonts w:ascii="HG丸ｺﾞｼｯｸM-PRO" w:eastAsia="HG丸ｺﾞｼｯｸM-PRO" w:hAnsi="HG丸ｺﾞｼｯｸM-PRO" w:hint="eastAsia"/>
          <w:color w:val="0070C0"/>
        </w:rPr>
        <w:t>など</w:t>
      </w:r>
      <w:r w:rsidRPr="00D63ED1">
        <w:rPr>
          <w:rFonts w:ascii="HG丸ｺﾞｼｯｸM-PRO" w:eastAsia="HG丸ｺﾞｼｯｸM-PRO" w:hAnsi="HG丸ｺﾞｼｯｸM-PRO" w:hint="eastAsia"/>
          <w:color w:val="0070C0"/>
        </w:rPr>
        <w:t>を行い、あなたがこの治験に参加</w:t>
      </w:r>
      <w:r w:rsidR="000C5675" w:rsidRPr="00D63ED1">
        <w:rPr>
          <w:rFonts w:ascii="HG丸ｺﾞｼｯｸM-PRO" w:eastAsia="HG丸ｺﾞｼｯｸM-PRO" w:hAnsi="HG丸ｺﾞｼｯｸM-PRO" w:hint="eastAsia"/>
          <w:color w:val="0070C0"/>
        </w:rPr>
        <w:t>でき</w:t>
      </w:r>
      <w:r w:rsidRPr="00D63ED1">
        <w:rPr>
          <w:rFonts w:ascii="HG丸ｺﾞｼｯｸM-PRO" w:eastAsia="HG丸ｺﾞｼｯｸM-PRO" w:hAnsi="HG丸ｺﾞｼｯｸM-PRO" w:hint="eastAsia"/>
          <w:color w:val="0070C0"/>
        </w:rPr>
        <w:t>るかどうかを調べます。</w:t>
      </w:r>
    </w:p>
    <w:p w14:paraId="4A55DD43" w14:textId="77777777"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p>
    <w:p w14:paraId="5B16302D" w14:textId="35F3AD24"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color w:val="0070C0"/>
        </w:rPr>
        <w:t>治験に参加</w:t>
      </w:r>
      <w:r w:rsidR="0039029C" w:rsidRPr="00D63ED1">
        <w:rPr>
          <w:rFonts w:ascii="HG丸ｺﾞｼｯｸM-PRO" w:eastAsia="HG丸ｺﾞｼｯｸM-PRO" w:hAnsi="HG丸ｺﾞｼｯｸM-PRO"/>
          <w:color w:val="0070C0"/>
        </w:rPr>
        <w:t>いただける</w:t>
      </w:r>
      <w:r w:rsidR="0039029C" w:rsidRPr="00D63ED1">
        <w:rPr>
          <w:rFonts w:ascii="HG丸ｺﾞｼｯｸM-PRO" w:eastAsia="HG丸ｺﾞｼｯｸM-PRO" w:hAnsi="HG丸ｺﾞｼｯｸM-PRO" w:hint="eastAsia"/>
          <w:color w:val="0070C0"/>
        </w:rPr>
        <w:t>方</w:t>
      </w:r>
      <w:r w:rsidRPr="00D63ED1">
        <w:rPr>
          <w:rFonts w:ascii="HG丸ｺﾞｼｯｸM-PRO" w:eastAsia="HG丸ｺﾞｼｯｸM-PRO" w:hAnsi="HG丸ｺﾞｼｯｸM-PRO" w:hint="eastAsia"/>
          <w:color w:val="0070C0"/>
        </w:rPr>
        <w:t>≫</w:t>
      </w:r>
    </w:p>
    <w:p w14:paraId="7D430A35" w14:textId="73941B20" w:rsidR="00B17B8A" w:rsidRPr="00D63ED1" w:rsidRDefault="00110451" w:rsidP="00C31C5A">
      <w:pPr>
        <w:pStyle w:val="a1"/>
        <w:spacing w:line="400" w:lineRule="exact"/>
        <w:ind w:leftChars="100" w:left="210" w:firstLine="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001ECD" w:rsidRPr="00D63ED1">
        <w:rPr>
          <w:rFonts w:ascii="HG丸ｺﾞｼｯｸM-PRO" w:eastAsia="HG丸ｺﾞｼｯｸM-PRO" w:hAnsi="HG丸ｺﾞｼｯｸM-PRO" w:hint="eastAsia"/>
          <w:i/>
          <w:iCs/>
          <w:color w:val="00B050"/>
        </w:rPr>
        <w:t>以下の内容などを記載する</w:t>
      </w:r>
      <w:r w:rsidRPr="00D63ED1">
        <w:rPr>
          <w:rFonts w:ascii="HG丸ｺﾞｼｯｸM-PRO" w:eastAsia="HG丸ｺﾞｼｯｸM-PRO" w:hAnsi="HG丸ｺﾞｼｯｸM-PRO" w:hint="eastAsia"/>
          <w:i/>
          <w:iCs/>
          <w:color w:val="00B050"/>
        </w:rPr>
        <w:t>）</w:t>
      </w:r>
    </w:p>
    <w:p w14:paraId="0FEB879F"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年齢や性別</w:t>
      </w:r>
    </w:p>
    <w:p w14:paraId="59BE95AF"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対象疾患特有の基準（重症度、治療抵抗性、検査値など）</w:t>
      </w:r>
    </w:p>
    <w:p w14:paraId="7F8139E1"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1B966EBE" w14:textId="60460482"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color w:val="0070C0"/>
        </w:rPr>
        <w:t>治験に参加</w:t>
      </w:r>
      <w:r w:rsidR="0039029C" w:rsidRPr="00D63ED1">
        <w:rPr>
          <w:rFonts w:ascii="HG丸ｺﾞｼｯｸM-PRO" w:eastAsia="HG丸ｺﾞｼｯｸM-PRO" w:hAnsi="HG丸ｺﾞｼｯｸM-PRO"/>
          <w:color w:val="0070C0"/>
        </w:rPr>
        <w:t>いただけない</w:t>
      </w:r>
      <w:r w:rsidR="0039029C" w:rsidRPr="00D63ED1">
        <w:rPr>
          <w:rFonts w:ascii="HG丸ｺﾞｼｯｸM-PRO" w:eastAsia="HG丸ｺﾞｼｯｸM-PRO" w:hAnsi="HG丸ｺﾞｼｯｸM-PRO" w:hint="eastAsia"/>
          <w:color w:val="0070C0"/>
        </w:rPr>
        <w:t>方</w:t>
      </w:r>
      <w:r w:rsidRPr="00D63ED1">
        <w:rPr>
          <w:rFonts w:ascii="HG丸ｺﾞｼｯｸM-PRO" w:eastAsia="HG丸ｺﾞｼｯｸM-PRO" w:hAnsi="HG丸ｺﾞｼｯｸM-PRO" w:hint="eastAsia"/>
          <w:color w:val="0070C0"/>
        </w:rPr>
        <w:t>≫</w:t>
      </w:r>
    </w:p>
    <w:p w14:paraId="75232831" w14:textId="23D882F9" w:rsidR="00B17B8A" w:rsidRPr="00D63ED1" w:rsidRDefault="00A27143" w:rsidP="00C31C5A">
      <w:pPr>
        <w:pStyle w:val="a1"/>
        <w:spacing w:line="400" w:lineRule="exact"/>
        <w:ind w:leftChars="100" w:left="210" w:firstLine="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001ECD" w:rsidRPr="00D63ED1">
        <w:rPr>
          <w:rFonts w:ascii="HG丸ｺﾞｼｯｸM-PRO" w:eastAsia="HG丸ｺﾞｼｯｸM-PRO" w:hAnsi="HG丸ｺﾞｼｯｸM-PRO" w:hint="eastAsia"/>
          <w:i/>
          <w:iCs/>
          <w:color w:val="00B050"/>
        </w:rPr>
        <w:t>以下の内容などを記載する</w:t>
      </w:r>
      <w:r w:rsidRPr="00D63ED1">
        <w:rPr>
          <w:rFonts w:ascii="HG丸ｺﾞｼｯｸM-PRO" w:eastAsia="HG丸ｺﾞｼｯｸM-PRO" w:hAnsi="HG丸ｺﾞｼｯｸM-PRO" w:hint="eastAsia"/>
          <w:i/>
          <w:iCs/>
          <w:color w:val="00B050"/>
        </w:rPr>
        <w:t>）</w:t>
      </w:r>
    </w:p>
    <w:p w14:paraId="60C9D057"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前治療のウォッシュアウト期間</w:t>
      </w:r>
    </w:p>
    <w:p w14:paraId="394A9337" w14:textId="4ED04DF6"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妊娠</w:t>
      </w:r>
      <w:r w:rsidR="00463266" w:rsidRPr="00D63ED1">
        <w:rPr>
          <w:rFonts w:ascii="HG丸ｺﾞｼｯｸM-PRO" w:eastAsia="HG丸ｺﾞｼｯｸM-PRO" w:hAnsi="HG丸ｺﾞｼｯｸM-PRO" w:hint="eastAsia"/>
          <w:i/>
          <w:iCs/>
          <w:color w:val="00B050"/>
        </w:rPr>
        <w:t>または</w:t>
      </w:r>
      <w:r w:rsidRPr="00D63ED1">
        <w:rPr>
          <w:rFonts w:ascii="HG丸ｺﾞｼｯｸM-PRO" w:eastAsia="HG丸ｺﾞｼｯｸM-PRO" w:hAnsi="HG丸ｺﾞｼｯｸM-PRO" w:hint="eastAsia"/>
          <w:i/>
          <w:iCs/>
          <w:color w:val="00B050"/>
        </w:rPr>
        <w:t>授乳に関する基準</w:t>
      </w:r>
    </w:p>
    <w:p w14:paraId="7CFE7740"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避妊に関する基準</w:t>
      </w:r>
    </w:p>
    <w:p w14:paraId="4931BD06"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重篤な合併症や検査値などに関する基準</w:t>
      </w:r>
    </w:p>
    <w:p w14:paraId="142D62E1" w14:textId="77777777" w:rsidR="00B17B8A" w:rsidRPr="00D63ED1" w:rsidRDefault="00B17B8A" w:rsidP="00C31C5A">
      <w:pPr>
        <w:pStyle w:val="5Blue"/>
        <w:spacing w:line="400" w:lineRule="exact"/>
        <w:ind w:leftChars="250" w:left="765" w:right="273" w:hanging="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他治験への参加に関する基準</w:t>
      </w:r>
    </w:p>
    <w:p w14:paraId="2C370118"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5531C7C4" w14:textId="4FBBCD8C" w:rsidR="00B17B8A" w:rsidRPr="00D63ED1" w:rsidRDefault="00B17B8A" w:rsidP="00C31C5A">
      <w:pPr>
        <w:pStyle w:val="a1"/>
        <w:spacing w:line="400" w:lineRule="exact"/>
        <w:ind w:firstLine="240"/>
        <w:rPr>
          <w:rFonts w:ascii="HG丸ｺﾞｼｯｸM-PRO" w:eastAsia="HG丸ｺﾞｼｯｸM-PRO" w:hAnsi="HG丸ｺﾞｼｯｸM-PRO"/>
          <w:color w:val="0070C0"/>
        </w:rPr>
      </w:pPr>
      <w:bookmarkStart w:id="294" w:name="_Hlk141866682"/>
      <w:r w:rsidRPr="00D63ED1">
        <w:rPr>
          <w:rFonts w:ascii="HG丸ｺﾞｼｯｸM-PRO" w:eastAsia="HG丸ｺﾞｼｯｸM-PRO" w:hAnsi="HG丸ｺﾞｼｯｸM-PRO"/>
          <w:color w:val="0070C0"/>
        </w:rPr>
        <w:t>その他、いくつかの</w:t>
      </w:r>
      <w:r w:rsidR="00E130F1" w:rsidRPr="00D63ED1">
        <w:rPr>
          <w:rFonts w:ascii="HG丸ｺﾞｼｯｸM-PRO" w:eastAsia="HG丸ｺﾞｼｯｸM-PRO" w:hAnsi="HG丸ｺﾞｼｯｸM-PRO" w:hint="eastAsia"/>
          <w:color w:val="0070C0"/>
        </w:rPr>
        <w:t>条件</w:t>
      </w:r>
      <w:r w:rsidRPr="00D63ED1">
        <w:rPr>
          <w:rFonts w:ascii="HG丸ｺﾞｼｯｸM-PRO" w:eastAsia="HG丸ｺﾞｼｯｸM-PRO" w:hAnsi="HG丸ｺﾞｼｯｸM-PRO"/>
          <w:color w:val="0070C0"/>
        </w:rPr>
        <w:t>があり</w:t>
      </w:r>
      <w:r w:rsidR="009376FE" w:rsidRPr="00D63ED1">
        <w:rPr>
          <w:rFonts w:ascii="HG丸ｺﾞｼｯｸM-PRO" w:eastAsia="HG丸ｺﾞｼｯｸM-PRO" w:hAnsi="HG丸ｺﾞｼｯｸM-PRO" w:hint="eastAsia"/>
          <w:color w:val="0070C0"/>
        </w:rPr>
        <w:t>、</w:t>
      </w:r>
      <w:bookmarkEnd w:id="294"/>
      <w:r w:rsidRPr="00D63ED1">
        <w:rPr>
          <w:rFonts w:ascii="HG丸ｺﾞｼｯｸM-PRO" w:eastAsia="HG丸ｺﾞｼｯｸM-PRO" w:hAnsi="HG丸ｺﾞｼｯｸM-PRO" w:hint="eastAsia"/>
          <w:color w:val="0070C0"/>
        </w:rPr>
        <w:t>治験担当医師による</w:t>
      </w:r>
      <w:r w:rsidRPr="00D63ED1">
        <w:rPr>
          <w:rFonts w:ascii="HG丸ｺﾞｼｯｸM-PRO" w:eastAsia="HG丸ｺﾞｼｯｸM-PRO" w:hAnsi="HG丸ｺﾞｼｯｸM-PRO"/>
          <w:color w:val="0070C0"/>
        </w:rPr>
        <w:t>診察や検査の結果</w:t>
      </w:r>
      <w:r w:rsidR="009376FE" w:rsidRPr="00D63ED1">
        <w:rPr>
          <w:rFonts w:ascii="HG丸ｺﾞｼｯｸM-PRO" w:eastAsia="HG丸ｺﾞｼｯｸM-PRO" w:hAnsi="HG丸ｺﾞｼｯｸM-PRO" w:hint="eastAsia"/>
          <w:color w:val="0070C0"/>
        </w:rPr>
        <w:t>によっては</w:t>
      </w:r>
      <w:r w:rsidRPr="00D63ED1">
        <w:rPr>
          <w:rFonts w:ascii="HG丸ｺﾞｼｯｸM-PRO" w:eastAsia="HG丸ｺﾞｼｯｸM-PRO" w:hAnsi="HG丸ｺﾞｼｯｸM-PRO" w:hint="eastAsia"/>
          <w:color w:val="0070C0"/>
        </w:rPr>
        <w:t>参加</w:t>
      </w:r>
      <w:r w:rsidR="00E85CE4" w:rsidRPr="00D63ED1">
        <w:rPr>
          <w:rFonts w:ascii="HG丸ｺﾞｼｯｸM-PRO" w:eastAsia="HG丸ｺﾞｼｯｸM-PRO" w:hAnsi="HG丸ｺﾞｼｯｸM-PRO" w:hint="eastAsia"/>
          <w:color w:val="0070C0"/>
        </w:rPr>
        <w:t>いただけ</w:t>
      </w:r>
      <w:r w:rsidR="009376FE" w:rsidRPr="00D63ED1">
        <w:rPr>
          <w:rFonts w:ascii="HG丸ｺﾞｼｯｸM-PRO" w:eastAsia="HG丸ｺﾞｼｯｸM-PRO" w:hAnsi="HG丸ｺﾞｼｯｸM-PRO" w:hint="eastAsia"/>
          <w:color w:val="0070C0"/>
        </w:rPr>
        <w:t>ない</w:t>
      </w:r>
      <w:r w:rsidRPr="00D63ED1">
        <w:rPr>
          <w:rFonts w:ascii="HG丸ｺﾞｼｯｸM-PRO" w:eastAsia="HG丸ｺﾞｼｯｸM-PRO" w:hAnsi="HG丸ｺﾞｼｯｸM-PRO" w:hint="eastAsia"/>
          <w:color w:val="0070C0"/>
        </w:rPr>
        <w:t>場合</w:t>
      </w:r>
      <w:r w:rsidR="009376FE" w:rsidRPr="00D63ED1">
        <w:rPr>
          <w:rFonts w:ascii="HG丸ｺﾞｼｯｸM-PRO" w:eastAsia="HG丸ｺﾞｼｯｸM-PRO" w:hAnsi="HG丸ｺﾞｼｯｸM-PRO" w:hint="eastAsia"/>
          <w:color w:val="0070C0"/>
        </w:rPr>
        <w:t>が</w:t>
      </w:r>
      <w:r w:rsidRPr="00D63ED1">
        <w:rPr>
          <w:rFonts w:ascii="HG丸ｺﾞｼｯｸM-PRO" w:eastAsia="HG丸ｺﾞｼｯｸM-PRO" w:hAnsi="HG丸ｺﾞｼｯｸM-PRO" w:hint="eastAsia"/>
          <w:color w:val="0070C0"/>
        </w:rPr>
        <w:t>ありますので、あらかじめご了承ください。</w:t>
      </w:r>
    </w:p>
    <w:p w14:paraId="37D35C03" w14:textId="7C575AB0" w:rsidR="00B17B8A" w:rsidRPr="00D63ED1" w:rsidRDefault="00B17B8A"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color w:val="0070C0"/>
        </w:rPr>
        <w:t>現在、他の診療科や医療機関に通われている場合は、治験担当医師にお伝えください。治験担当医師は、あなたの健康状態を確認するためにあなたが治験に参加することを他の診療科や医療機関に知らせ、医療情報を求めることがあります。</w:t>
      </w:r>
    </w:p>
    <w:p w14:paraId="5347EC5E" w14:textId="7C50B72B" w:rsidR="000848F4" w:rsidRPr="00D63ED1" w:rsidRDefault="000848F4" w:rsidP="00C31C5A">
      <w:pPr>
        <w:widowControl/>
        <w:spacing w:line="400" w:lineRule="exact"/>
        <w:jc w:val="left"/>
        <w:rPr>
          <w:rFonts w:ascii="HG丸ｺﾞｼｯｸM-PRO" w:eastAsia="HG丸ｺﾞｼｯｸM-PRO" w:hAnsi="HG丸ｺﾞｼｯｸM-PRO" w:cs="Arial"/>
          <w:color w:val="000000" w:themeColor="text1"/>
          <w:sz w:val="24"/>
        </w:rPr>
      </w:pPr>
      <w:r w:rsidRPr="00D63ED1">
        <w:rPr>
          <w:rFonts w:ascii="HG丸ｺﾞｼｯｸM-PRO" w:eastAsia="HG丸ｺﾞｼｯｸM-PRO" w:hAnsi="HG丸ｺﾞｼｯｸM-PRO"/>
        </w:rPr>
        <w:br w:type="page"/>
      </w:r>
    </w:p>
    <w:p w14:paraId="427DBD5A" w14:textId="77777777" w:rsidR="00B17B8A" w:rsidRPr="00D63ED1" w:rsidRDefault="00B17B8A" w:rsidP="00C31C5A">
      <w:pPr>
        <w:pStyle w:val="3"/>
        <w:spacing w:after="180" w:line="400" w:lineRule="exact"/>
        <w:rPr>
          <w:rFonts w:ascii="HG丸ｺﾞｼｯｸM-PRO" w:eastAsia="HG丸ｺﾞｼｯｸM-PRO" w:hAnsi="HG丸ｺﾞｼｯｸM-PRO"/>
        </w:rPr>
      </w:pPr>
      <w:bookmarkStart w:id="295" w:name="_Toc112073830"/>
      <w:bookmarkStart w:id="296" w:name="_Toc112080320"/>
      <w:bookmarkStart w:id="297" w:name="_Toc128732631"/>
      <w:bookmarkStart w:id="298" w:name="_Ref144912879"/>
      <w:bookmarkStart w:id="299" w:name="_Ref161140014"/>
      <w:bookmarkStart w:id="300" w:name="_Ref161150463"/>
      <w:bookmarkStart w:id="301" w:name="_Ref161152586"/>
      <w:bookmarkStart w:id="302" w:name="_Ref161154051"/>
      <w:bookmarkStart w:id="303" w:name="_Toc168480398"/>
      <w:r w:rsidRPr="00D63ED1">
        <w:rPr>
          <w:rFonts w:ascii="HG丸ｺﾞｼｯｸM-PRO" w:eastAsia="HG丸ｺﾞｼｯｸM-PRO" w:hAnsi="HG丸ｺﾞｼｯｸM-PRO"/>
        </w:rPr>
        <w:lastRenderedPageBreak/>
        <w:t>治験の手順</w:t>
      </w:r>
      <w:bookmarkEnd w:id="295"/>
      <w:bookmarkEnd w:id="296"/>
      <w:bookmarkEnd w:id="297"/>
      <w:bookmarkEnd w:id="298"/>
      <w:bookmarkEnd w:id="299"/>
      <w:bookmarkEnd w:id="300"/>
      <w:bookmarkEnd w:id="301"/>
      <w:bookmarkEnd w:id="302"/>
      <w:bookmarkEnd w:id="30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717F7B17" w14:textId="77777777" w:rsidTr="001946E0">
        <w:trPr>
          <w:trHeight w:val="2289"/>
        </w:trPr>
        <w:tc>
          <w:tcPr>
            <w:tcW w:w="9638" w:type="dxa"/>
            <w:shd w:val="clear" w:color="auto" w:fill="E2EFD9"/>
          </w:tcPr>
          <w:p w14:paraId="6CD5EC80" w14:textId="77777777" w:rsidR="00B17B8A" w:rsidRPr="00D63ED1" w:rsidRDefault="00B17B8A"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31DC4437" w14:textId="24A9F80A" w:rsidR="00B17B8A"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必要に応じて、小項目を設定</w:t>
            </w:r>
            <w:r w:rsidR="000D1F87" w:rsidRPr="00D63ED1">
              <w:rPr>
                <w:rFonts w:ascii="HG丸ｺﾞｼｯｸM-PRO" w:eastAsia="HG丸ｺﾞｼｯｸM-PRO" w:hAnsi="HG丸ｺﾞｼｯｸM-PRO" w:hint="eastAsia"/>
              </w:rPr>
              <w:t>すること</w:t>
            </w:r>
            <w:r w:rsidRPr="00D63ED1">
              <w:rPr>
                <w:rFonts w:ascii="HG丸ｺﾞｼｯｸM-PRO" w:eastAsia="HG丸ｺﾞｼｯｸM-PRO" w:hAnsi="HG丸ｺﾞｼｯｸM-PRO" w:hint="eastAsia"/>
              </w:rPr>
              <w:t>。</w:t>
            </w:r>
            <w:r w:rsidR="00EB297D" w:rsidRPr="00D63ED1">
              <w:rPr>
                <w:rFonts w:ascii="HG丸ｺﾞｼｯｸM-PRO" w:eastAsia="HG丸ｺﾞｼｯｸM-PRO" w:hAnsi="HG丸ｺﾞｼｯｸM-PRO"/>
              </w:rPr>
              <w:br/>
            </w:r>
            <w:r w:rsidRPr="00D63ED1">
              <w:rPr>
                <w:rFonts w:ascii="HG丸ｺﾞｼｯｸM-PRO" w:eastAsia="HG丸ｺﾞｼｯｸM-PRO" w:hAnsi="HG丸ｺﾞｼｯｸM-PRO" w:hint="eastAsia"/>
              </w:rPr>
              <w:t>小項目の例）「治験デザインについて」「治験薬の服用（使用）方法について」</w:t>
            </w:r>
          </w:p>
          <w:p w14:paraId="6A31ADC5" w14:textId="77777777" w:rsidR="00B17B8A" w:rsidRPr="00D63ED1" w:rsidRDefault="00B17B8A" w:rsidP="00C31C5A">
            <w:pPr>
              <w:pStyle w:val="afd"/>
              <w:spacing w:line="400" w:lineRule="exact"/>
              <w:rPr>
                <w:rFonts w:ascii="HG丸ｺﾞｼｯｸM-PRO" w:eastAsia="HG丸ｺﾞｼｯｸM-PRO" w:hAnsi="HG丸ｺﾞｼｯｸM-PRO"/>
              </w:rPr>
            </w:pPr>
          </w:p>
          <w:p w14:paraId="0EE45CD3" w14:textId="77777777" w:rsidR="00B17B8A" w:rsidRPr="00D63ED1" w:rsidRDefault="00B17B8A" w:rsidP="00C31C5A">
            <w:pPr>
              <w:pStyle w:val="afd"/>
              <w:spacing w:line="400" w:lineRule="exact"/>
              <w:rPr>
                <w:rFonts w:ascii="HG丸ｺﾞｼｯｸM-PRO" w:eastAsia="HG丸ｺﾞｼｯｸM-PRO" w:hAnsi="HG丸ｺﾞｼｯｸM-PRO"/>
                <w:b/>
                <w:bCs/>
              </w:rPr>
            </w:pPr>
            <w:r w:rsidRPr="00D63ED1">
              <w:rPr>
                <w:rFonts w:ascii="HG丸ｺﾞｼｯｸM-PRO" w:eastAsia="HG丸ｺﾞｼｯｸM-PRO" w:hAnsi="HG丸ｺﾞｼｯｸM-PRO"/>
                <w:b/>
                <w:bCs/>
              </w:rPr>
              <w:t>治験</w:t>
            </w:r>
            <w:r w:rsidRPr="00D63ED1">
              <w:rPr>
                <w:rFonts w:ascii="HG丸ｺﾞｼｯｸM-PRO" w:eastAsia="HG丸ｺﾞｼｯｸM-PRO" w:hAnsi="HG丸ｺﾞｼｯｸM-PRO" w:hint="eastAsia"/>
                <w:b/>
                <w:bCs/>
              </w:rPr>
              <w:t>デザイン</w:t>
            </w:r>
          </w:p>
          <w:p w14:paraId="744389FA" w14:textId="298B8762" w:rsidR="00EB297D"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投与群、割付、割り付けられる確率についての説明は、</w:t>
            </w:r>
            <w:r w:rsidR="0039029C" w:rsidRPr="00D63ED1">
              <w:rPr>
                <w:rFonts w:ascii="HG丸ｺﾞｼｯｸM-PRO" w:eastAsia="HG丸ｺﾞｼｯｸM-PRO" w:hAnsi="HG丸ｺﾞｼｯｸM-PRO" w:hint="eastAsia"/>
              </w:rPr>
              <w:t>図表</w:t>
            </w:r>
            <w:r w:rsidR="00E26BC7" w:rsidRPr="00D63ED1">
              <w:rPr>
                <w:rFonts w:ascii="HG丸ｺﾞｼｯｸM-PRO" w:eastAsia="HG丸ｺﾞｼｯｸM-PRO" w:hAnsi="HG丸ｺﾞｼｯｸM-PRO" w:hint="eastAsia"/>
              </w:rPr>
              <w:t>など</w:t>
            </w:r>
            <w:r w:rsidR="0039029C" w:rsidRPr="00D63ED1">
              <w:rPr>
                <w:rFonts w:ascii="HG丸ｺﾞｼｯｸM-PRO" w:eastAsia="HG丸ｺﾞｼｯｸM-PRO" w:hAnsi="HG丸ｺﾞｼｯｸM-PRO" w:hint="eastAsia"/>
              </w:rPr>
              <w:t>により</w:t>
            </w:r>
            <w:r w:rsidRPr="00D63ED1">
              <w:rPr>
                <w:rFonts w:ascii="HG丸ｺﾞｼｯｸM-PRO" w:eastAsia="HG丸ｺﾞｼｯｸM-PRO" w:hAnsi="HG丸ｺﾞｼｯｸM-PRO" w:hint="eastAsia"/>
              </w:rPr>
              <w:t>分かりやすく記載する。</w:t>
            </w:r>
          </w:p>
          <w:p w14:paraId="5E5AD39E" w14:textId="04F2D7E6" w:rsidR="00EB297D"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同一治験内に複数のパートやコホートを含む場合には、</w:t>
            </w:r>
            <w:r w:rsidR="00EB297D" w:rsidRPr="00D63ED1">
              <w:rPr>
                <w:rFonts w:ascii="HG丸ｺﾞｼｯｸM-PRO" w:eastAsia="HG丸ｺﾞｼｯｸM-PRO" w:hAnsi="HG丸ｺﾞｼｯｸM-PRO" w:hint="eastAsia"/>
              </w:rPr>
              <w:t>治験</w:t>
            </w:r>
            <w:r w:rsidRPr="00D63ED1">
              <w:rPr>
                <w:rFonts w:ascii="HG丸ｺﾞｼｯｸM-PRO" w:eastAsia="HG丸ｺﾞｼｯｸM-PRO" w:hAnsi="HG丸ｺﾞｼｯｸM-PRO" w:hint="eastAsia"/>
              </w:rPr>
              <w:t>参加者にとって</w:t>
            </w:r>
            <w:r w:rsidR="00E13990" w:rsidRPr="00D63ED1">
              <w:rPr>
                <w:rFonts w:ascii="HG丸ｺﾞｼｯｸM-PRO" w:eastAsia="HG丸ｺﾞｼｯｸM-PRO" w:hAnsi="HG丸ｺﾞｼｯｸM-PRO" w:hint="eastAsia"/>
              </w:rPr>
              <w:t>どれ</w:t>
            </w:r>
            <w:r w:rsidRPr="00D63ED1">
              <w:rPr>
                <w:rFonts w:ascii="HG丸ｺﾞｼｯｸM-PRO" w:eastAsia="HG丸ｺﾞｼｯｸM-PRO" w:hAnsi="HG丸ｺﾞｼｯｸM-PRO" w:hint="eastAsia"/>
              </w:rPr>
              <w:t>に該当するか明確になるように記載する。</w:t>
            </w:r>
          </w:p>
          <w:p w14:paraId="33B539CE" w14:textId="68D58F32" w:rsidR="00EB297D"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通常の診療では実施されない検査、手技、手術、前投薬の投与</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を実施する場合は、それらに関して簡潔に記載する。</w:t>
            </w:r>
          </w:p>
          <w:p w14:paraId="31B11116" w14:textId="35895903" w:rsidR="00B17B8A"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該当する場合、プラセボ、ランダム化・非盲検、ランダム化・二重盲検について説明する。ランダム化の場合はその確率や、</w:t>
            </w:r>
            <w:r w:rsidR="00EB297D" w:rsidRPr="00D63ED1">
              <w:rPr>
                <w:rFonts w:ascii="HG丸ｺﾞｼｯｸM-PRO" w:eastAsia="HG丸ｺﾞｼｯｸM-PRO" w:hAnsi="HG丸ｺﾞｼｯｸM-PRO" w:hint="eastAsia"/>
              </w:rPr>
              <w:t>治験</w:t>
            </w:r>
            <w:r w:rsidRPr="00D63ED1">
              <w:rPr>
                <w:rFonts w:ascii="HG丸ｺﾞｼｯｸM-PRO" w:eastAsia="HG丸ｺﾞｼｯｸM-PRO" w:hAnsi="HG丸ｺﾞｼｯｸM-PRO" w:hint="eastAsia"/>
              </w:rPr>
              <w:t>参加者や治験担当医師は投与群を選択できないことについても記載する。</w:t>
            </w:r>
          </w:p>
          <w:p w14:paraId="4FF022FF" w14:textId="77777777" w:rsidR="0084553A" w:rsidRPr="00501FAA" w:rsidRDefault="0084553A" w:rsidP="00C31C5A">
            <w:pPr>
              <w:pStyle w:val="a8"/>
              <w:tabs>
                <w:tab w:val="left" w:pos="840"/>
              </w:tabs>
              <w:snapToGrid/>
              <w:spacing w:line="400" w:lineRule="exact"/>
              <w:ind w:leftChars="100" w:left="636" w:hangingChars="202" w:hanging="426"/>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九州がんセンターでは、ランダム化から各群へ分けられる図をいれてください</w:t>
            </w:r>
          </w:p>
          <w:p w14:paraId="4A7B7C75" w14:textId="77777777" w:rsidR="0084553A" w:rsidRPr="00501FAA" w:rsidRDefault="0084553A" w:rsidP="00C31C5A">
            <w:pPr>
              <w:pStyle w:val="a8"/>
              <w:tabs>
                <w:tab w:val="left" w:pos="840"/>
              </w:tabs>
              <w:snapToGrid/>
              <w:spacing w:line="400" w:lineRule="exact"/>
              <w:ind w:leftChars="100" w:left="636" w:hangingChars="202" w:hanging="426"/>
              <w:rPr>
                <w:rFonts w:ascii="HG丸ｺﾞｼｯｸM-PRO" w:eastAsia="HG丸ｺﾞｼｯｸM-PRO" w:hAnsi="HG丸ｺﾞｼｯｸM-PRO"/>
                <w:b/>
                <w:bCs/>
                <w:szCs w:val="21"/>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（下記はあくまでも例です。患者さんにわかりやすい図であればOKです</w:t>
            </w:r>
          </w:p>
          <w:p w14:paraId="03AF7CCD" w14:textId="56B402FE" w:rsidR="00A47612" w:rsidRPr="00CA63BC" w:rsidRDefault="000C2563" w:rsidP="00C31C5A">
            <w:pPr>
              <w:pStyle w:val="a8"/>
              <w:tabs>
                <w:tab w:val="left" w:pos="840"/>
              </w:tabs>
              <w:snapToGrid/>
              <w:spacing w:line="400" w:lineRule="exact"/>
              <w:ind w:leftChars="100" w:left="634" w:hangingChars="202" w:hanging="424"/>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noProof/>
                <w:szCs w:val="21"/>
              </w:rPr>
              <mc:AlternateContent>
                <mc:Choice Requires="wps">
                  <w:drawing>
                    <wp:anchor distT="0" distB="0" distL="114300" distR="114300" simplePos="0" relativeHeight="251670536" behindDoc="0" locked="0" layoutInCell="1" allowOverlap="1" wp14:anchorId="6EE850D7" wp14:editId="07F4CE89">
                      <wp:simplePos x="0" y="0"/>
                      <wp:positionH relativeFrom="column">
                        <wp:posOffset>2876550</wp:posOffset>
                      </wp:positionH>
                      <wp:positionV relativeFrom="paragraph">
                        <wp:posOffset>111125</wp:posOffset>
                      </wp:positionV>
                      <wp:extent cx="1638300" cy="342900"/>
                      <wp:effectExtent l="0" t="0" r="19050" b="19050"/>
                      <wp:wrapNone/>
                      <wp:docPr id="23142118" name="テキスト ボックス 1"/>
                      <wp:cNvGraphicFramePr/>
                      <a:graphic xmlns:a="http://schemas.openxmlformats.org/drawingml/2006/main">
                        <a:graphicData uri="http://schemas.microsoft.com/office/word/2010/wordprocessingShape">
                          <wps:wsp>
                            <wps:cNvSpPr txBox="1"/>
                            <wps:spPr>
                              <a:xfrm>
                                <a:off x="0" y="0"/>
                                <a:ext cx="1638300" cy="342900"/>
                              </a:xfrm>
                              <a:prstGeom prst="rect">
                                <a:avLst/>
                              </a:prstGeom>
                              <a:solidFill>
                                <a:sysClr val="window" lastClr="FFFFFF"/>
                              </a:solidFill>
                              <a:ln w="6350">
                                <a:solidFill>
                                  <a:prstClr val="black"/>
                                </a:solidFill>
                              </a:ln>
                            </wps:spPr>
                            <wps:txbx>
                              <w:txbxContent>
                                <w:p w14:paraId="002AF5F0" w14:textId="77777777" w:rsidR="000C2563" w:rsidRPr="003E5AD4" w:rsidRDefault="000C2563" w:rsidP="000C2563">
                                  <w:pPr>
                                    <w:rPr>
                                      <w:rFonts w:ascii="HG丸ｺﾞｼｯｸM-PRO" w:eastAsia="HG丸ｺﾞｼｯｸM-PRO" w:hAnsi="HG丸ｺﾞｼｯｸM-PRO"/>
                                    </w:rPr>
                                  </w:pPr>
                                  <w:r w:rsidRPr="003E5AD4">
                                    <w:rPr>
                                      <w:rFonts w:ascii="HG丸ｺﾞｼｯｸM-PRO" w:eastAsia="HG丸ｺﾞｼｯｸM-PRO" w:hAnsi="HG丸ｺﾞｼｯｸM-PRO" w:hint="eastAsia"/>
                                    </w:rPr>
                                    <w:t>群1：薬剤名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850D7" id="_x0000_s1036" type="#_x0000_t202" style="position:absolute;left:0;text-align:left;margin-left:226.5pt;margin-top:8.75pt;width:129pt;height:27pt;z-index:251670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" fillcolor="window" strokeweight=".5pt">
                      <v:textbox>
                        <w:txbxContent>
                          <w:p w14:paraId="002AF5F0" w14:textId="77777777" w:rsidR="000C2563" w:rsidRPr="003E5AD4" w:rsidRDefault="000C2563" w:rsidP="000C2563">
                            <w:pPr>
                              <w:rPr>
                                <w:rFonts w:ascii="HG丸ｺﾞｼｯｸM-PRO" w:eastAsia="HG丸ｺﾞｼｯｸM-PRO" w:hAnsi="HG丸ｺﾞｼｯｸM-PRO"/>
                              </w:rPr>
                            </w:pPr>
                            <w:r w:rsidRPr="003E5AD4">
                              <w:rPr>
                                <w:rFonts w:ascii="HG丸ｺﾞｼｯｸM-PRO" w:eastAsia="HG丸ｺﾞｼｯｸM-PRO" w:hAnsi="HG丸ｺﾞｼｯｸM-PRO" w:hint="eastAsia"/>
                              </w:rPr>
                              <w:t>群1：薬剤名</w:t>
                            </w:r>
                          </w:p>
                        </w:txbxContent>
                      </v:textbox>
                    </v:shape>
                  </w:pict>
                </mc:Fallback>
              </mc:AlternateContent>
            </w:r>
            <w:r w:rsidR="006B74C7" w:rsidRPr="00501FAA">
              <w:rPr>
                <w:rFonts w:ascii="HG丸ｺﾞｼｯｸM-PRO" w:eastAsia="HG丸ｺﾞｼｯｸM-PRO" w:hAnsi="HG丸ｺﾞｼｯｸM-PRO" w:hint="eastAsia"/>
                <w:noProof/>
                <w:szCs w:val="21"/>
              </w:rPr>
              <mc:AlternateContent>
                <mc:Choice Requires="wps">
                  <w:drawing>
                    <wp:anchor distT="0" distB="0" distL="114300" distR="114300" simplePos="0" relativeHeight="251666440" behindDoc="0" locked="0" layoutInCell="1" allowOverlap="1" wp14:anchorId="015DF8D7" wp14:editId="328854AA">
                      <wp:simplePos x="0" y="0"/>
                      <wp:positionH relativeFrom="column">
                        <wp:posOffset>215900</wp:posOffset>
                      </wp:positionH>
                      <wp:positionV relativeFrom="paragraph">
                        <wp:posOffset>136525</wp:posOffset>
                      </wp:positionV>
                      <wp:extent cx="381000" cy="304800"/>
                      <wp:effectExtent l="0" t="0" r="19050" b="19050"/>
                      <wp:wrapNone/>
                      <wp:docPr id="2142833254" name="テキスト ボックス 1"/>
                      <wp:cNvGraphicFramePr/>
                      <a:graphic xmlns:a="http://schemas.openxmlformats.org/drawingml/2006/main">
                        <a:graphicData uri="http://schemas.microsoft.com/office/word/2010/wordprocessingShape">
                          <wps:wsp>
                            <wps:cNvSpPr txBox="1"/>
                            <wps:spPr>
                              <a:xfrm>
                                <a:off x="0" y="0"/>
                                <a:ext cx="381000" cy="304800"/>
                              </a:xfrm>
                              <a:prstGeom prst="rect">
                                <a:avLst/>
                              </a:prstGeom>
                              <a:solidFill>
                                <a:srgbClr val="66FFFF"/>
                              </a:solidFill>
                              <a:ln w="6350">
                                <a:solidFill>
                                  <a:prstClr val="black"/>
                                </a:solidFill>
                              </a:ln>
                            </wps:spPr>
                            <wps:txbx>
                              <w:txbxContent>
                                <w:p w14:paraId="26C2FB49" w14:textId="77777777" w:rsidR="003A157C" w:rsidRPr="000B2EFF" w:rsidRDefault="003A157C" w:rsidP="003A157C">
                                  <w:pPr>
                                    <w:jc w:val="center"/>
                                    <w:rPr>
                                      <w:rFonts w:ascii="ＭＳ Ｐゴシック" w:eastAsia="ＭＳ Ｐゴシック" w:hAnsi="ＭＳ Ｐゴシック"/>
                                      <w:b/>
                                      <w:bCs/>
                                    </w:rPr>
                                  </w:pPr>
                                  <w:r w:rsidRPr="000B2EFF">
                                    <w:rPr>
                                      <w:rFonts w:ascii="ＭＳ Ｐゴシック" w:eastAsia="ＭＳ Ｐゴシック" w:hAnsi="ＭＳ Ｐゴシック" w:hint="eastAsia"/>
                                      <w:b/>
                                      <w:bCs/>
                                      <w:highlight w:val="cyan"/>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DF8D7" id="_x0000_s1037" type="#_x0000_t202" style="position:absolute;left:0;text-align:left;margin-left:17pt;margin-top:10.75pt;width:30pt;height:24pt;z-index:251666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" fillcolor="#6ff" strokeweight=".5pt">
                      <v:textbox>
                        <w:txbxContent>
                          <w:p w14:paraId="26C2FB49" w14:textId="77777777" w:rsidR="003A157C" w:rsidRPr="000B2EFF" w:rsidRDefault="003A157C" w:rsidP="003A157C">
                            <w:pPr>
                              <w:jc w:val="center"/>
                              <w:rPr>
                                <w:rFonts w:ascii="ＭＳ Ｐゴシック" w:eastAsia="ＭＳ Ｐゴシック" w:hAnsi="ＭＳ Ｐゴシック"/>
                                <w:b/>
                                <w:bCs/>
                              </w:rPr>
                            </w:pPr>
                            <w:r w:rsidRPr="000B2EFF">
                              <w:rPr>
                                <w:rFonts w:ascii="ＭＳ Ｐゴシック" w:eastAsia="ＭＳ Ｐゴシック" w:hAnsi="ＭＳ Ｐゴシック" w:hint="eastAsia"/>
                                <w:b/>
                                <w:bCs/>
                                <w:highlight w:val="cyan"/>
                              </w:rPr>
                              <w:t>例</w:t>
                            </w:r>
                          </w:p>
                        </w:txbxContent>
                      </v:textbox>
                    </v:shape>
                  </w:pict>
                </mc:Fallback>
              </mc:AlternateContent>
            </w:r>
          </w:p>
          <w:p w14:paraId="6BD36ABA" w14:textId="6325D178" w:rsidR="00A47612" w:rsidRDefault="007D1D0E" w:rsidP="00C31C5A">
            <w:pPr>
              <w:pStyle w:val="11"/>
              <w:numPr>
                <w:ilvl w:val="0"/>
                <w:numId w:val="0"/>
              </w:numPr>
              <w:spacing w:line="400" w:lineRule="exact"/>
              <w:ind w:left="652" w:right="105" w:hanging="442"/>
              <w:rPr>
                <w:rFonts w:ascii="HG丸ｺﾞｼｯｸM-PRO" w:eastAsia="HG丸ｺﾞｼｯｸM-PRO" w:hAnsi="HG丸ｺﾞｼｯｸM-PRO"/>
              </w:rPr>
            </w:pPr>
            <w:r w:rsidRPr="00501FAA">
              <w:rPr>
                <w:rFonts w:ascii="HG丸ｺﾞｼｯｸM-PRO" w:eastAsia="HG丸ｺﾞｼｯｸM-PRO" w:hAnsi="HG丸ｺﾞｼｯｸM-PRO" w:hint="eastAsia"/>
                <w:noProof/>
              </w:rPr>
              <mc:AlternateContent>
                <mc:Choice Requires="wps">
                  <w:drawing>
                    <wp:anchor distT="0" distB="0" distL="114300" distR="114300" simplePos="0" relativeHeight="251676680" behindDoc="0" locked="0" layoutInCell="1" allowOverlap="1" wp14:anchorId="2079E12F" wp14:editId="77B766EF">
                      <wp:simplePos x="0" y="0"/>
                      <wp:positionH relativeFrom="column">
                        <wp:posOffset>1983105</wp:posOffset>
                      </wp:positionH>
                      <wp:positionV relativeFrom="paragraph">
                        <wp:posOffset>17144</wp:posOffset>
                      </wp:positionV>
                      <wp:extent cx="889000" cy="219075"/>
                      <wp:effectExtent l="0" t="57150" r="0" b="28575"/>
                      <wp:wrapNone/>
                      <wp:docPr id="398673002" name="直線矢印コネクタ 2"/>
                      <wp:cNvGraphicFramePr/>
                      <a:graphic xmlns:a="http://schemas.openxmlformats.org/drawingml/2006/main">
                        <a:graphicData uri="http://schemas.microsoft.com/office/word/2010/wordprocessingShape">
                          <wps:wsp>
                            <wps:cNvCnPr/>
                            <wps:spPr>
                              <a:xfrm flipV="1">
                                <a:off x="0" y="0"/>
                                <a:ext cx="889000" cy="219075"/>
                              </a:xfrm>
                              <a:prstGeom prst="straightConnector1">
                                <a:avLst/>
                              </a:prstGeom>
                              <a:noFill/>
                              <a:ln w="158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80D18EB" id="_x0000_t32" coordsize="21600,21600" o:spt="32" o:oned="t" path="m,l21600,21600e" filled="f">
                      <v:path arrowok="t" fillok="f" o:connecttype="none"/>
                      <o:lock v:ext="edit" shapetype="t"/>
                    </v:shapetype>
                    <v:shape id="直線矢印コネクタ 2" o:spid="_x0000_s1026" type="#_x0000_t32" style="position:absolute;margin-left:156.15pt;margin-top:1.35pt;width:70pt;height:17.25pt;flip:y;z-index:251676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" strokecolor="windowText" strokeweight="1.25pt">
                      <v:stroke endarrow="block" joinstyle="miter"/>
                    </v:shape>
                  </w:pict>
                </mc:Fallback>
              </mc:AlternateContent>
            </w:r>
            <w:r w:rsidR="006B74C7" w:rsidRPr="00501FAA">
              <w:rPr>
                <w:rFonts w:ascii="HG丸ｺﾞｼｯｸM-PRO" w:eastAsia="HG丸ｺﾞｼｯｸM-PRO" w:hAnsi="HG丸ｺﾞｼｯｸM-PRO" w:hint="eastAsia"/>
                <w:noProof/>
              </w:rPr>
              <mc:AlternateContent>
                <mc:Choice Requires="wps">
                  <w:drawing>
                    <wp:anchor distT="0" distB="0" distL="114300" distR="114300" simplePos="0" relativeHeight="251668488" behindDoc="0" locked="0" layoutInCell="1" allowOverlap="1" wp14:anchorId="781DF2D6" wp14:editId="2F49BF8B">
                      <wp:simplePos x="0" y="0"/>
                      <wp:positionH relativeFrom="column">
                        <wp:posOffset>1098550</wp:posOffset>
                      </wp:positionH>
                      <wp:positionV relativeFrom="paragraph">
                        <wp:posOffset>60325</wp:posOffset>
                      </wp:positionV>
                      <wp:extent cx="866775" cy="342900"/>
                      <wp:effectExtent l="0" t="0" r="28575" b="19050"/>
                      <wp:wrapNone/>
                      <wp:docPr id="891370360" name="テキスト ボックス 1"/>
                      <wp:cNvGraphicFramePr/>
                      <a:graphic xmlns:a="http://schemas.openxmlformats.org/drawingml/2006/main">
                        <a:graphicData uri="http://schemas.microsoft.com/office/word/2010/wordprocessingShape">
                          <wps:wsp>
                            <wps:cNvSpPr txBox="1"/>
                            <wps:spPr>
                              <a:xfrm>
                                <a:off x="0" y="0"/>
                                <a:ext cx="866775" cy="342900"/>
                              </a:xfrm>
                              <a:prstGeom prst="rect">
                                <a:avLst/>
                              </a:prstGeom>
                              <a:solidFill>
                                <a:sysClr val="window" lastClr="FFFFFF"/>
                              </a:solidFill>
                              <a:ln w="6350">
                                <a:solidFill>
                                  <a:prstClr val="black"/>
                                </a:solidFill>
                              </a:ln>
                            </wps:spPr>
                            <wps:txbx>
                              <w:txbxContent>
                                <w:p w14:paraId="1A67A590" w14:textId="77777777" w:rsidR="006B74C7" w:rsidRPr="003E5AD4" w:rsidRDefault="006B74C7" w:rsidP="006B74C7">
                                  <w:pPr>
                                    <w:rPr>
                                      <w:rFonts w:ascii="HG丸ｺﾞｼｯｸM-PRO" w:eastAsia="HG丸ｺﾞｼｯｸM-PRO" w:hAnsi="HG丸ｺﾞｼｯｸM-PRO"/>
                                    </w:rPr>
                                  </w:pPr>
                                  <w:r w:rsidRPr="003E5AD4">
                                    <w:rPr>
                                      <w:rFonts w:ascii="HG丸ｺﾞｼｯｸM-PRO" w:eastAsia="HG丸ｺﾞｼｯｸM-PRO" w:hAnsi="HG丸ｺﾞｼｯｸM-PRO" w:hint="eastAsia"/>
                                    </w:rPr>
                                    <w:t>ランダム化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1DF2D6" id="_x0000_s1038" type="#_x0000_t202" style="position:absolute;left:0;text-align:left;margin-left:86.5pt;margin-top:4.75pt;width:68.25pt;height:27pt;z-index:251668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" fillcolor="window" strokeweight=".5pt">
                      <v:textbox>
                        <w:txbxContent>
                          <w:p w14:paraId="1A67A590" w14:textId="77777777" w:rsidR="006B74C7" w:rsidRPr="003E5AD4" w:rsidRDefault="006B74C7" w:rsidP="006B74C7">
                            <w:pPr>
                              <w:rPr>
                                <w:rFonts w:ascii="HG丸ｺﾞｼｯｸM-PRO" w:eastAsia="HG丸ｺﾞｼｯｸM-PRO" w:hAnsi="HG丸ｺﾞｼｯｸM-PRO"/>
                              </w:rPr>
                            </w:pPr>
                            <w:r w:rsidRPr="003E5AD4">
                              <w:rPr>
                                <w:rFonts w:ascii="HG丸ｺﾞｼｯｸM-PRO" w:eastAsia="HG丸ｺﾞｼｯｸM-PRO" w:hAnsi="HG丸ｺﾞｼｯｸM-PRO" w:hint="eastAsia"/>
                              </w:rPr>
                              <w:t>ランダム化</w:t>
                            </w:r>
                          </w:p>
                        </w:txbxContent>
                      </v:textbox>
                    </v:shape>
                  </w:pict>
                </mc:Fallback>
              </mc:AlternateContent>
            </w:r>
          </w:p>
          <w:p w14:paraId="55A513D2" w14:textId="3CE1D7A3" w:rsidR="006B74C7" w:rsidRDefault="007D1D0E" w:rsidP="00C31C5A">
            <w:pPr>
              <w:pStyle w:val="11"/>
              <w:numPr>
                <w:ilvl w:val="0"/>
                <w:numId w:val="0"/>
              </w:numPr>
              <w:spacing w:line="400" w:lineRule="exact"/>
              <w:ind w:left="652" w:right="105" w:hanging="442"/>
              <w:rPr>
                <w:rFonts w:ascii="HG丸ｺﾞｼｯｸM-PRO" w:eastAsia="HG丸ｺﾞｼｯｸM-PRO" w:hAnsi="HG丸ｺﾞｼｯｸM-PRO"/>
              </w:rPr>
            </w:pPr>
            <w:r w:rsidRPr="00501FAA">
              <w:rPr>
                <w:rFonts w:ascii="HG丸ｺﾞｼｯｸM-PRO" w:eastAsia="HG丸ｺﾞｼｯｸM-PRO" w:hAnsi="HG丸ｺﾞｼｯｸM-PRO" w:hint="eastAsia"/>
                <w:noProof/>
              </w:rPr>
              <mc:AlternateContent>
                <mc:Choice Requires="wps">
                  <w:drawing>
                    <wp:anchor distT="0" distB="0" distL="114300" distR="114300" simplePos="0" relativeHeight="251678728" behindDoc="0" locked="0" layoutInCell="1" allowOverlap="1" wp14:anchorId="2FE6FAB2" wp14:editId="761F526C">
                      <wp:simplePos x="0" y="0"/>
                      <wp:positionH relativeFrom="column">
                        <wp:posOffset>2008505</wp:posOffset>
                      </wp:positionH>
                      <wp:positionV relativeFrom="paragraph">
                        <wp:posOffset>23495</wp:posOffset>
                      </wp:positionV>
                      <wp:extent cx="831850" cy="241300"/>
                      <wp:effectExtent l="0" t="0" r="82550" b="63500"/>
                      <wp:wrapNone/>
                      <wp:docPr id="1844746746" name="直線矢印コネクタ 2"/>
                      <wp:cNvGraphicFramePr/>
                      <a:graphic xmlns:a="http://schemas.openxmlformats.org/drawingml/2006/main">
                        <a:graphicData uri="http://schemas.microsoft.com/office/word/2010/wordprocessingShape">
                          <wps:wsp>
                            <wps:cNvCnPr/>
                            <wps:spPr>
                              <a:xfrm>
                                <a:off x="0" y="0"/>
                                <a:ext cx="831850" cy="241300"/>
                              </a:xfrm>
                              <a:prstGeom prst="straightConnector1">
                                <a:avLst/>
                              </a:prstGeom>
                              <a:noFill/>
                              <a:ln w="15875"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58C40E2" id="直線矢印コネクタ 2" o:spid="_x0000_s1026" type="#_x0000_t32" style="position:absolute;margin-left:158.15pt;margin-top:1.85pt;width:65.5pt;height:19pt;z-index:251678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" strokecolor="windowText" strokeweight="1.25pt">
                      <v:stroke endarrow="block" joinstyle="miter"/>
                    </v:shape>
                  </w:pict>
                </mc:Fallback>
              </mc:AlternateContent>
            </w:r>
            <w:r w:rsidR="005049FE" w:rsidRPr="00501FAA">
              <w:rPr>
                <w:rFonts w:ascii="HG丸ｺﾞｼｯｸM-PRO" w:eastAsia="HG丸ｺﾞｼｯｸM-PRO" w:hAnsi="HG丸ｺﾞｼｯｸM-PRO" w:hint="eastAsia"/>
                <w:noProof/>
              </w:rPr>
              <mc:AlternateContent>
                <mc:Choice Requires="wps">
                  <w:drawing>
                    <wp:anchor distT="0" distB="0" distL="114300" distR="114300" simplePos="0" relativeHeight="251672584" behindDoc="0" locked="0" layoutInCell="1" allowOverlap="1" wp14:anchorId="4001CC2B" wp14:editId="111968A4">
                      <wp:simplePos x="0" y="0"/>
                      <wp:positionH relativeFrom="column">
                        <wp:posOffset>2876550</wp:posOffset>
                      </wp:positionH>
                      <wp:positionV relativeFrom="paragraph">
                        <wp:posOffset>85725</wp:posOffset>
                      </wp:positionV>
                      <wp:extent cx="1638300" cy="342900"/>
                      <wp:effectExtent l="0" t="0" r="19050" b="19050"/>
                      <wp:wrapNone/>
                      <wp:docPr id="541901688" name="テキスト ボックス 1"/>
                      <wp:cNvGraphicFramePr/>
                      <a:graphic xmlns:a="http://schemas.openxmlformats.org/drawingml/2006/main">
                        <a:graphicData uri="http://schemas.microsoft.com/office/word/2010/wordprocessingShape">
                          <wps:wsp>
                            <wps:cNvSpPr txBox="1"/>
                            <wps:spPr>
                              <a:xfrm>
                                <a:off x="0" y="0"/>
                                <a:ext cx="1638300" cy="342900"/>
                              </a:xfrm>
                              <a:prstGeom prst="rect">
                                <a:avLst/>
                              </a:prstGeom>
                              <a:solidFill>
                                <a:sysClr val="window" lastClr="FFFFFF"/>
                              </a:solidFill>
                              <a:ln w="6350">
                                <a:solidFill>
                                  <a:prstClr val="black"/>
                                </a:solidFill>
                              </a:ln>
                            </wps:spPr>
                            <wps:txbx>
                              <w:txbxContent>
                                <w:p w14:paraId="1C62CB01" w14:textId="77777777" w:rsidR="005049FE" w:rsidRPr="003E5AD4" w:rsidRDefault="005049FE" w:rsidP="005049FE">
                                  <w:pPr>
                                    <w:rPr>
                                      <w:rFonts w:ascii="HG丸ｺﾞｼｯｸM-PRO" w:eastAsia="HG丸ｺﾞｼｯｸM-PRO" w:hAnsi="HG丸ｺﾞｼｯｸM-PRO"/>
                                    </w:rPr>
                                  </w:pPr>
                                  <w:r w:rsidRPr="003E5AD4">
                                    <w:rPr>
                                      <w:rFonts w:ascii="HG丸ｺﾞｼｯｸM-PRO" w:eastAsia="HG丸ｺﾞｼｯｸM-PRO" w:hAnsi="HG丸ｺﾞｼｯｸM-PRO" w:hint="eastAsia"/>
                                    </w:rPr>
                                    <w:t>群2：薬剤名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1CC2B" id="_x0000_s1039" type="#_x0000_t202" style="position:absolute;left:0;text-align:left;margin-left:226.5pt;margin-top:6.75pt;width:129pt;height:27pt;z-index:251672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" fillcolor="window" strokeweight=".5pt">
                      <v:textbox>
                        <w:txbxContent>
                          <w:p w14:paraId="1C62CB01" w14:textId="77777777" w:rsidR="005049FE" w:rsidRPr="003E5AD4" w:rsidRDefault="005049FE" w:rsidP="005049FE">
                            <w:pPr>
                              <w:rPr>
                                <w:rFonts w:ascii="HG丸ｺﾞｼｯｸM-PRO" w:eastAsia="HG丸ｺﾞｼｯｸM-PRO" w:hAnsi="HG丸ｺﾞｼｯｸM-PRO"/>
                              </w:rPr>
                            </w:pPr>
                            <w:r w:rsidRPr="003E5AD4">
                              <w:rPr>
                                <w:rFonts w:ascii="HG丸ｺﾞｼｯｸM-PRO" w:eastAsia="HG丸ｺﾞｼｯｸM-PRO" w:hAnsi="HG丸ｺﾞｼｯｸM-PRO" w:hint="eastAsia"/>
                              </w:rPr>
                              <w:t>群2：薬剤名</w:t>
                            </w:r>
                          </w:p>
                        </w:txbxContent>
                      </v:textbox>
                    </v:shape>
                  </w:pict>
                </mc:Fallback>
              </mc:AlternateContent>
            </w:r>
          </w:p>
          <w:p w14:paraId="22977953" w14:textId="1E05249F" w:rsidR="006B74C7" w:rsidRPr="00D63ED1" w:rsidRDefault="00B50C8B" w:rsidP="00C31C5A">
            <w:pPr>
              <w:pStyle w:val="11"/>
              <w:numPr>
                <w:ilvl w:val="0"/>
                <w:numId w:val="0"/>
              </w:numPr>
              <w:spacing w:line="400" w:lineRule="exact"/>
              <w:ind w:left="652" w:right="105" w:hanging="442"/>
              <w:rPr>
                <w:rFonts w:ascii="HG丸ｺﾞｼｯｸM-PRO" w:eastAsia="HG丸ｺﾞｼｯｸM-PRO" w:hAnsi="HG丸ｺﾞｼｯｸM-PRO"/>
              </w:rPr>
            </w:pPr>
            <w:r w:rsidRPr="00501FAA">
              <w:rPr>
                <w:rFonts w:ascii="HG丸ｺﾞｼｯｸM-PRO" w:eastAsia="HG丸ｺﾞｼｯｸM-PRO" w:hAnsi="HG丸ｺﾞｼｯｸM-PRO" w:hint="eastAsia"/>
                <w:noProof/>
              </w:rPr>
              <mc:AlternateContent>
                <mc:Choice Requires="wps">
                  <w:drawing>
                    <wp:anchor distT="0" distB="0" distL="114300" distR="114300" simplePos="0" relativeHeight="251674632" behindDoc="0" locked="0" layoutInCell="1" allowOverlap="1" wp14:anchorId="3B0BD961" wp14:editId="13987FC5">
                      <wp:simplePos x="0" y="0"/>
                      <wp:positionH relativeFrom="column">
                        <wp:posOffset>2101850</wp:posOffset>
                      </wp:positionH>
                      <wp:positionV relativeFrom="paragraph">
                        <wp:posOffset>60325</wp:posOffset>
                      </wp:positionV>
                      <wp:extent cx="542925" cy="342900"/>
                      <wp:effectExtent l="0" t="0" r="28575" b="19050"/>
                      <wp:wrapNone/>
                      <wp:docPr id="796890772" name="テキスト ボックス 1"/>
                      <wp:cNvGraphicFramePr/>
                      <a:graphic xmlns:a="http://schemas.openxmlformats.org/drawingml/2006/main">
                        <a:graphicData uri="http://schemas.microsoft.com/office/word/2010/wordprocessingShape">
                          <wps:wsp>
                            <wps:cNvSpPr txBox="1"/>
                            <wps:spPr>
                              <a:xfrm>
                                <a:off x="0" y="0"/>
                                <a:ext cx="542925" cy="342900"/>
                              </a:xfrm>
                              <a:prstGeom prst="rect">
                                <a:avLst/>
                              </a:prstGeom>
                              <a:solidFill>
                                <a:sysClr val="window" lastClr="FFFFFF"/>
                              </a:solidFill>
                              <a:ln w="6350">
                                <a:solidFill>
                                  <a:prstClr val="black"/>
                                </a:solidFill>
                              </a:ln>
                            </wps:spPr>
                            <wps:txbx>
                              <w:txbxContent>
                                <w:p w14:paraId="6CEA4892" w14:textId="77777777" w:rsidR="00B50C8B" w:rsidRPr="003E5AD4" w:rsidRDefault="00B50C8B" w:rsidP="00B50C8B">
                                  <w:pPr>
                                    <w:jc w:val="center"/>
                                    <w:rPr>
                                      <w:rFonts w:ascii="HG丸ｺﾞｼｯｸM-PRO" w:eastAsia="HG丸ｺﾞｼｯｸM-PRO" w:hAnsi="HG丸ｺﾞｼｯｸM-PRO"/>
                                    </w:rPr>
                                  </w:pPr>
                                  <w:r w:rsidRPr="003E5AD4">
                                    <w:rPr>
                                      <w:rFonts w:ascii="HG丸ｺﾞｼｯｸM-PRO" w:eastAsia="HG丸ｺﾞｼｯｸM-PRO" w:hAnsi="HG丸ｺﾞｼｯｸM-PRO" w:hint="eastAsia"/>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BD961" id="_x0000_s1040" type="#_x0000_t202" style="position:absolute;left:0;text-align:left;margin-left:165.5pt;margin-top:4.75pt;width:42.75pt;height:27pt;z-index:251674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" fillcolor="window" strokeweight=".5pt">
                      <v:textbox>
                        <w:txbxContent>
                          <w:p w14:paraId="6CEA4892" w14:textId="77777777" w:rsidR="00B50C8B" w:rsidRPr="003E5AD4" w:rsidRDefault="00B50C8B" w:rsidP="00B50C8B">
                            <w:pPr>
                              <w:jc w:val="center"/>
                              <w:rPr>
                                <w:rFonts w:ascii="HG丸ｺﾞｼｯｸM-PRO" w:eastAsia="HG丸ｺﾞｼｯｸM-PRO" w:hAnsi="HG丸ｺﾞｼｯｸM-PRO"/>
                              </w:rPr>
                            </w:pPr>
                            <w:r w:rsidRPr="003E5AD4">
                              <w:rPr>
                                <w:rFonts w:ascii="HG丸ｺﾞｼｯｸM-PRO" w:eastAsia="HG丸ｺﾞｼｯｸM-PRO" w:hAnsi="HG丸ｺﾞｼｯｸM-PRO" w:hint="eastAsia"/>
                              </w:rPr>
                              <w:t>1：1</w:t>
                            </w:r>
                          </w:p>
                        </w:txbxContent>
                      </v:textbox>
                    </v:shape>
                  </w:pict>
                </mc:Fallback>
              </mc:AlternateContent>
            </w:r>
          </w:p>
          <w:p w14:paraId="70E9518E" w14:textId="77777777" w:rsidR="00B17B8A" w:rsidRPr="00D63ED1" w:rsidRDefault="00B17B8A" w:rsidP="00C31C5A">
            <w:pPr>
              <w:pStyle w:val="afd"/>
              <w:spacing w:line="400" w:lineRule="exact"/>
              <w:rPr>
                <w:rFonts w:ascii="HG丸ｺﾞｼｯｸM-PRO" w:eastAsia="HG丸ｺﾞｼｯｸM-PRO" w:hAnsi="HG丸ｺﾞｼｯｸM-PRO"/>
              </w:rPr>
            </w:pPr>
          </w:p>
          <w:p w14:paraId="41EAA940" w14:textId="0182B313" w:rsidR="00B17B8A" w:rsidRPr="00D63ED1" w:rsidRDefault="00B17B8A" w:rsidP="00C31C5A">
            <w:pPr>
              <w:pStyle w:val="afd"/>
              <w:spacing w:line="400" w:lineRule="exact"/>
              <w:rPr>
                <w:rFonts w:ascii="HG丸ｺﾞｼｯｸM-PRO" w:eastAsia="HG丸ｺﾞｼｯｸM-PRO" w:hAnsi="HG丸ｺﾞｼｯｸM-PRO"/>
                <w:b/>
                <w:bCs/>
              </w:rPr>
            </w:pPr>
            <w:r w:rsidRPr="00D63ED1">
              <w:rPr>
                <w:rFonts w:ascii="HG丸ｺﾞｼｯｸM-PRO" w:eastAsia="HG丸ｺﾞｼｯｸM-PRO" w:hAnsi="HG丸ｺﾞｼｯｸM-PRO"/>
                <w:b/>
                <w:bCs/>
              </w:rPr>
              <w:t>治験</w:t>
            </w:r>
            <w:r w:rsidR="005D7DBF" w:rsidRPr="00D63ED1">
              <w:rPr>
                <w:rFonts w:ascii="HG丸ｺﾞｼｯｸM-PRO" w:eastAsia="HG丸ｺﾞｼｯｸM-PRO" w:hAnsi="HG丸ｺﾞｼｯｸM-PRO" w:hint="eastAsia"/>
                <w:b/>
                <w:bCs/>
              </w:rPr>
              <w:t>使用</w:t>
            </w:r>
            <w:r w:rsidRPr="00D63ED1">
              <w:rPr>
                <w:rFonts w:ascii="HG丸ｺﾞｼｯｸM-PRO" w:eastAsia="HG丸ｺﾞｼｯｸM-PRO" w:hAnsi="HG丸ｺﾞｼｯｸM-PRO"/>
                <w:b/>
                <w:bCs/>
              </w:rPr>
              <w:t>薬の</w:t>
            </w:r>
            <w:r w:rsidRPr="00D63ED1">
              <w:rPr>
                <w:rFonts w:ascii="HG丸ｺﾞｼｯｸM-PRO" w:eastAsia="HG丸ｺﾞｼｯｸM-PRO" w:hAnsi="HG丸ｺﾞｼｯｸM-PRO" w:hint="eastAsia"/>
                <w:b/>
                <w:bCs/>
              </w:rPr>
              <w:t>剤形、用法</w:t>
            </w:r>
          </w:p>
          <w:p w14:paraId="09E69A0C" w14:textId="63E34DC6" w:rsidR="00590E28"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剤</w:t>
            </w:r>
            <w:r w:rsidR="004179ED" w:rsidRPr="00D63ED1">
              <w:rPr>
                <w:rFonts w:ascii="HG丸ｺﾞｼｯｸM-PRO" w:eastAsia="HG丸ｺﾞｼｯｸM-PRO" w:hAnsi="HG丸ｺﾞｼｯｸM-PRO" w:hint="eastAsia"/>
              </w:rPr>
              <w:t>形</w:t>
            </w:r>
            <w:r w:rsidRPr="00D63ED1">
              <w:rPr>
                <w:rFonts w:ascii="HG丸ｺﾞｼｯｸM-PRO" w:eastAsia="HG丸ｺﾞｼｯｸM-PRO" w:hAnsi="HG丸ｺﾞｼｯｸM-PRO" w:hint="eastAsia"/>
              </w:rPr>
              <w:t>や投与経路、投与量、投与回数、投与間隔、自宅での取り扱い方法</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について分かりやすく記載する</w:t>
            </w:r>
            <w:r w:rsidR="00590E28"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cs="Arial"/>
              </w:rPr>
              <w:t>C-2.</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治験薬について」</w:t>
            </w:r>
            <w:r w:rsidR="004A2A91" w:rsidRPr="00D63ED1">
              <w:rPr>
                <w:rFonts w:ascii="HG丸ｺﾞｼｯｸM-PRO" w:eastAsia="HG丸ｺﾞｼｯｸM-PRO" w:hAnsi="HG丸ｺﾞｼｯｸM-PRO" w:hint="eastAsia"/>
              </w:rPr>
              <w:t>や「C-8. 治験期間中、あなたに守っていただきたいこと」と重複する内容は記載しなくてもよい。</w:t>
            </w:r>
          </w:p>
          <w:p w14:paraId="270BBEE5" w14:textId="1129FF6E" w:rsidR="0039029C" w:rsidRPr="00D63ED1" w:rsidRDefault="0039029C"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治験参加者自ら治験</w:t>
            </w:r>
            <w:r w:rsidR="005D7DBF" w:rsidRPr="00D63ED1">
              <w:rPr>
                <w:rFonts w:ascii="HG丸ｺﾞｼｯｸM-PRO" w:eastAsia="HG丸ｺﾞｼｯｸM-PRO" w:hAnsi="HG丸ｺﾞｼｯｸM-PRO" w:hint="eastAsia"/>
              </w:rPr>
              <w:t>使用</w:t>
            </w:r>
            <w:r w:rsidRPr="00D63ED1">
              <w:rPr>
                <w:rFonts w:ascii="HG丸ｺﾞｼｯｸM-PRO" w:eastAsia="HG丸ｺﾞｼｯｸM-PRO" w:hAnsi="HG丸ｺﾞｼｯｸM-PRO" w:hint="eastAsia"/>
              </w:rPr>
              <w:t>薬を服用（使用）する場合、治験</w:t>
            </w:r>
            <w:r w:rsidR="005D7DBF" w:rsidRPr="00D63ED1">
              <w:rPr>
                <w:rFonts w:ascii="HG丸ｺﾞｼｯｸM-PRO" w:eastAsia="HG丸ｺﾞｼｯｸM-PRO" w:hAnsi="HG丸ｺﾞｼｯｸM-PRO" w:hint="eastAsia"/>
              </w:rPr>
              <w:t>使用</w:t>
            </w:r>
            <w:r w:rsidRPr="00D63ED1">
              <w:rPr>
                <w:rFonts w:ascii="HG丸ｺﾞｼｯｸM-PRO" w:eastAsia="HG丸ｺﾞｼｯｸM-PRO" w:hAnsi="HG丸ｺﾞｼｯｸM-PRO" w:hint="eastAsia"/>
              </w:rPr>
              <w:t>薬の剤形や外観が分かる情報（図や写真など）を記載する。</w:t>
            </w:r>
          </w:p>
          <w:p w14:paraId="106CFC56" w14:textId="380B5D6C" w:rsidR="00590E28"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試験デザインに応じて、割付の話と一緒に記載する方が分かりやすい場合は、まとめて記載してもよい。</w:t>
            </w:r>
          </w:p>
          <w:p w14:paraId="70125070" w14:textId="5272A108" w:rsidR="00913C3B"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プラセボと実薬を交えて服用（使用）することになる場合、分かりやすく記載する。</w:t>
            </w:r>
          </w:p>
          <w:p w14:paraId="64D243CA" w14:textId="12988793" w:rsidR="00B17B8A" w:rsidRPr="00D63ED1" w:rsidRDefault="00B17B8A" w:rsidP="00C31C5A">
            <w:pPr>
              <w:pStyle w:val="11"/>
              <w:spacing w:line="400" w:lineRule="exact"/>
              <w:ind w:right="105"/>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hint="eastAsia"/>
              </w:rPr>
              <w:t>前投薬、支持療法についても該当するものがある場合は記載する。</w:t>
            </w:r>
          </w:p>
        </w:tc>
      </w:tr>
    </w:tbl>
    <w:p w14:paraId="42A211F9"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15654FC4" w14:textId="191CFF77" w:rsidR="00B17B8A" w:rsidRPr="00D63ED1" w:rsidRDefault="00A0692A" w:rsidP="00C31C5A">
      <w:pPr>
        <w:pStyle w:val="a1"/>
        <w:spacing w:line="400" w:lineRule="exact"/>
        <w:ind w:firstLineChars="0" w:firstLine="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i/>
          <w:iCs/>
          <w:color w:val="00B050"/>
        </w:rPr>
        <w:t>プラセボ</w:t>
      </w:r>
      <w:r w:rsidR="001A3034" w:rsidRPr="00D63ED1">
        <w:rPr>
          <w:rFonts w:ascii="HG丸ｺﾞｼｯｸM-PRO" w:eastAsia="HG丸ｺﾞｼｯｸM-PRO" w:hAnsi="HG丸ｺﾞｼｯｸM-PRO" w:hint="eastAsia"/>
          <w:i/>
          <w:iCs/>
          <w:color w:val="00B050"/>
        </w:rPr>
        <w:t>を使用する場合、以下青字を記載する</w:t>
      </w:r>
      <w:r w:rsidR="00862786"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color w:val="0070C0"/>
        </w:rPr>
        <w:t>プラセボ</w:t>
      </w:r>
      <w:r w:rsidR="00EE064C" w:rsidRPr="00D63ED1">
        <w:rPr>
          <w:rFonts w:ascii="HG丸ｺﾞｼｯｸM-PRO" w:eastAsia="HG丸ｺﾞｼｯｸM-PRO" w:hAnsi="HG丸ｺﾞｼｯｸM-PRO" w:hint="eastAsia"/>
          <w:color w:val="0070C0"/>
        </w:rPr>
        <w:t>（偽薬）</w:t>
      </w:r>
      <w:r w:rsidR="00B17B8A" w:rsidRPr="00D63ED1">
        <w:rPr>
          <w:rFonts w:ascii="HG丸ｺﾞｼｯｸM-PRO" w:eastAsia="HG丸ｺﾞｼｯｸM-PRO" w:hAnsi="HG丸ｺﾞｼｯｸM-PRO" w:hint="eastAsia"/>
          <w:color w:val="0070C0"/>
        </w:rPr>
        <w:t>とは、見た目</w:t>
      </w:r>
      <w:r w:rsidR="007459F9" w:rsidRPr="00D63ED1">
        <w:rPr>
          <w:rFonts w:ascii="HG丸ｺﾞｼｯｸM-PRO" w:eastAsia="HG丸ｺﾞｼｯｸM-PRO" w:hAnsi="HG丸ｺﾞｼｯｸM-PRO" w:hint="eastAsia"/>
          <w:color w:val="0070C0"/>
        </w:rPr>
        <w:t>など</w:t>
      </w:r>
      <w:r w:rsidR="00B17B8A" w:rsidRPr="00D63ED1">
        <w:rPr>
          <w:rFonts w:ascii="HG丸ｺﾞｼｯｸM-PRO" w:eastAsia="HG丸ｺﾞｼｯｸM-PRO" w:hAnsi="HG丸ｺﾞｼｯｸM-PRO" w:hint="eastAsia"/>
          <w:color w:val="0070C0"/>
        </w:rPr>
        <w:t>は治験薬と同じですが、有効成分が含まれていないものをいいます。プラセボをくすりと信じて服用（使用）した結果、「調子が良くなった」と感じることがあります。これを「プラセボ効果」といいます。今回はこの「プラセボ効果」を差し引いて、治験薬そのものがもつ有効性を科学的に明らかにすることを目的としています。</w:t>
      </w:r>
      <w:r w:rsidR="00862786" w:rsidRPr="00D63ED1">
        <w:rPr>
          <w:rFonts w:ascii="HG丸ｺﾞｼｯｸM-PRO" w:eastAsia="HG丸ｺﾞｼｯｸM-PRO" w:hAnsi="HG丸ｺﾞｼｯｸM-PRO" w:hint="eastAsia"/>
          <w:i/>
          <w:iCs/>
          <w:color w:val="00B050"/>
        </w:rPr>
        <w:t>）</w:t>
      </w:r>
    </w:p>
    <w:p w14:paraId="6AB1DB1B"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6FD68538" w14:textId="7AA483BF" w:rsidR="00B17B8A" w:rsidRPr="00D63ED1" w:rsidRDefault="00A0692A" w:rsidP="00C31C5A">
      <w:pPr>
        <w:pStyle w:val="a1"/>
        <w:spacing w:line="400" w:lineRule="exact"/>
        <w:ind w:firstLineChars="0" w:firstLine="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i/>
          <w:iCs/>
          <w:color w:val="00B050"/>
        </w:rPr>
        <w:t>ランダム化・非盲検</w:t>
      </w:r>
      <w:r w:rsidR="001A3034" w:rsidRPr="00D63ED1">
        <w:rPr>
          <w:rFonts w:ascii="HG丸ｺﾞｼｯｸM-PRO" w:eastAsia="HG丸ｺﾞｼｯｸM-PRO" w:hAnsi="HG丸ｺﾞｼｯｸM-PRO" w:hint="eastAsia"/>
          <w:i/>
          <w:iCs/>
          <w:color w:val="00B050"/>
        </w:rPr>
        <w:t>試験の場合、以下青字を記載する</w:t>
      </w:r>
      <w:r w:rsidR="00862786"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color w:val="0070C0"/>
        </w:rPr>
        <w:t>あなたがどのグループになるかは、あなた自身や治験担当医師が選ぶことはできません。「ランダム化」という方法により、</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分の</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の確率（</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%の確率）でいずれかのグループに決定されます。「ランダム化」とは、有効性や安全性などを公平に比較するために有効な方法として治験では広く用いられています。</w:t>
      </w:r>
      <w:r w:rsidR="00862786" w:rsidRPr="00D63ED1">
        <w:rPr>
          <w:rFonts w:ascii="HG丸ｺﾞｼｯｸM-PRO" w:eastAsia="HG丸ｺﾞｼｯｸM-PRO" w:hAnsi="HG丸ｺﾞｼｯｸM-PRO" w:hint="eastAsia"/>
          <w:i/>
          <w:iCs/>
          <w:color w:val="00B050"/>
        </w:rPr>
        <w:t>）</w:t>
      </w:r>
    </w:p>
    <w:p w14:paraId="13C1A1FE"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1DA43E14" w14:textId="3D08F2B1" w:rsidR="00B17B8A" w:rsidRPr="00D63ED1" w:rsidRDefault="009C27CD" w:rsidP="00C31C5A">
      <w:pPr>
        <w:pStyle w:val="a1"/>
        <w:spacing w:line="400" w:lineRule="exact"/>
        <w:ind w:firstLineChars="0" w:firstLine="0"/>
        <w:rPr>
          <w:rFonts w:ascii="HG丸ｺﾞｼｯｸM-PRO" w:eastAsia="HG丸ｺﾞｼｯｸM-PRO" w:hAnsi="HG丸ｺﾞｼｯｸM-PRO"/>
          <w:color w:val="0070C0"/>
          <w:highlight w:val="yellow"/>
        </w:rPr>
      </w:pPr>
      <w:r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i/>
          <w:iCs/>
          <w:color w:val="00B050"/>
        </w:rPr>
        <w:t>ランダム化・二重盲検</w:t>
      </w:r>
      <w:r w:rsidR="001A3034" w:rsidRPr="00D63ED1">
        <w:rPr>
          <w:rFonts w:ascii="HG丸ｺﾞｼｯｸM-PRO" w:eastAsia="HG丸ｺﾞｼｯｸM-PRO" w:hAnsi="HG丸ｺﾞｼｯｸM-PRO" w:hint="eastAsia"/>
          <w:i/>
          <w:iCs/>
          <w:color w:val="00B050"/>
        </w:rPr>
        <w:t>試験の場合、以下青字を記載する</w:t>
      </w:r>
      <w:r w:rsidR="00EA2704" w:rsidRPr="00D63ED1">
        <w:rPr>
          <w:rFonts w:ascii="HG丸ｺﾞｼｯｸM-PRO" w:eastAsia="HG丸ｺﾞｼｯｸM-PRO" w:hAnsi="HG丸ｺﾞｼｯｸM-PRO" w:hint="eastAsia"/>
          <w:i/>
          <w:iCs/>
          <w:color w:val="00B050"/>
        </w:rPr>
        <w:t>：</w:t>
      </w:r>
      <w:r w:rsidR="00B17B8A" w:rsidRPr="00D63ED1">
        <w:rPr>
          <w:rFonts w:ascii="HG丸ｺﾞｼｯｸM-PRO" w:eastAsia="HG丸ｺﾞｼｯｸM-PRO" w:hAnsi="HG丸ｺﾞｼｯｸM-PRO" w:hint="eastAsia"/>
          <w:color w:val="0070C0"/>
        </w:rPr>
        <w:t>あなたがどのグループになるかは、あなた自身や治験担当医師が選ぶことはできません。「ランダム化」という方法により、</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分の</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の確率（</w:t>
      </w:r>
      <w:r w:rsidR="00B17B8A" w:rsidRPr="00D63ED1">
        <w:rPr>
          <w:rFonts w:ascii="HG丸ｺﾞｼｯｸM-PRO" w:eastAsia="HG丸ｺﾞｼｯｸM-PRO" w:hAnsi="HG丸ｺﾞｼｯｸM-PRO"/>
          <w:color w:val="0070C0"/>
        </w:rPr>
        <w:t>●</w:t>
      </w:r>
      <w:r w:rsidR="00B17B8A" w:rsidRPr="00D63ED1">
        <w:rPr>
          <w:rFonts w:ascii="HG丸ｺﾞｼｯｸM-PRO" w:eastAsia="HG丸ｺﾞｼｯｸM-PRO" w:hAnsi="HG丸ｺﾞｼｯｸM-PRO" w:hint="eastAsia"/>
          <w:color w:val="0070C0"/>
        </w:rPr>
        <w:t>%の確率）でいずれかのグループに決定されます。また、治験薬の効果</w:t>
      </w:r>
      <w:r w:rsidR="007459F9" w:rsidRPr="00D63ED1">
        <w:rPr>
          <w:rFonts w:ascii="HG丸ｺﾞｼｯｸM-PRO" w:eastAsia="HG丸ｺﾞｼｯｸM-PRO" w:hAnsi="HG丸ｺﾞｼｯｸM-PRO" w:hint="eastAsia"/>
          <w:color w:val="0070C0"/>
        </w:rPr>
        <w:t>など</w:t>
      </w:r>
      <w:r w:rsidR="00B17B8A" w:rsidRPr="00D63ED1">
        <w:rPr>
          <w:rFonts w:ascii="HG丸ｺﾞｼｯｸM-PRO" w:eastAsia="HG丸ｺﾞｼｯｸM-PRO" w:hAnsi="HG丸ｺﾞｼｯｸM-PRO" w:hint="eastAsia"/>
          <w:color w:val="0070C0"/>
        </w:rPr>
        <w:t>を正確に評価するために、</w:t>
      </w:r>
      <w:r w:rsidR="003F0378" w:rsidRPr="00D63ED1">
        <w:rPr>
          <w:rFonts w:ascii="HG丸ｺﾞｼｯｸM-PRO" w:eastAsia="HG丸ｺﾞｼｯｸM-PRO" w:hAnsi="HG丸ｺﾞｼｯｸM-PRO" w:hint="eastAsia"/>
          <w:color w:val="0070C0"/>
        </w:rPr>
        <w:t>ど</w:t>
      </w:r>
      <w:r w:rsidR="00B17B8A" w:rsidRPr="00D63ED1">
        <w:rPr>
          <w:rFonts w:ascii="HG丸ｺﾞｼｯｸM-PRO" w:eastAsia="HG丸ｺﾞｼｯｸM-PRO" w:hAnsi="HG丸ｺﾞｼｯｸM-PRO" w:hint="eastAsia"/>
          <w:color w:val="0070C0"/>
        </w:rPr>
        <w:t>のグループに入っているのか、治験担当医師にもあなた自身にも分からないようになっています。服用（使用）いただく治験薬が分かると、治験担当医師あるいはあなた自身の先入観が働き、思い込みが入るため正確な評価ができなくなる</w:t>
      </w:r>
      <w:r w:rsidR="00734F13" w:rsidRPr="00D63ED1">
        <w:rPr>
          <w:rFonts w:ascii="HG丸ｺﾞｼｯｸM-PRO" w:eastAsia="HG丸ｺﾞｼｯｸM-PRO" w:hAnsi="HG丸ｺﾞｼｯｸM-PRO" w:hint="eastAsia"/>
          <w:color w:val="0070C0"/>
        </w:rPr>
        <w:t>ため</w:t>
      </w:r>
      <w:r w:rsidR="00B17B8A" w:rsidRPr="00D63ED1">
        <w:rPr>
          <w:rFonts w:ascii="HG丸ｺﾞｼｯｸM-PRO" w:eastAsia="HG丸ｺﾞｼｯｸM-PRO" w:hAnsi="HG丸ｺﾞｼｯｸM-PRO" w:hint="eastAsia"/>
          <w:color w:val="0070C0"/>
        </w:rPr>
        <w:t>です。このような方法は、「二重盲検比較試験」と</w:t>
      </w:r>
      <w:r w:rsidR="00FD4390" w:rsidRPr="00D63ED1">
        <w:rPr>
          <w:rFonts w:ascii="HG丸ｺﾞｼｯｸM-PRO" w:eastAsia="HG丸ｺﾞｼｯｸM-PRO" w:hAnsi="HG丸ｺﾞｼｯｸM-PRO" w:hint="eastAsia"/>
          <w:color w:val="0070C0"/>
        </w:rPr>
        <w:t>呼ば</w:t>
      </w:r>
      <w:r w:rsidR="00B17B8A" w:rsidRPr="00D63ED1">
        <w:rPr>
          <w:rFonts w:ascii="HG丸ｺﾞｼｯｸM-PRO" w:eastAsia="HG丸ｺﾞｼｯｸM-PRO" w:hAnsi="HG丸ｺﾞｼｯｸM-PRO" w:hint="eastAsia"/>
          <w:color w:val="0070C0"/>
        </w:rPr>
        <w:t>れ、医薬品の治験では広く用いられています。ただし、医療上の緊急時にあなたがどのグループに入っているかを治験担当医師が知る必要が生じた場合は、</w:t>
      </w:r>
      <w:r w:rsidR="00523DD7" w:rsidRPr="00D63ED1">
        <w:rPr>
          <w:rFonts w:ascii="HG丸ｺﾞｼｯｸM-PRO" w:eastAsia="HG丸ｺﾞｼｯｸM-PRO" w:hAnsi="HG丸ｺﾞｼｯｸM-PRO" w:hint="eastAsia"/>
          <w:color w:val="0070C0"/>
        </w:rPr>
        <w:t>すぐ</w:t>
      </w:r>
      <w:r w:rsidR="00B17B8A" w:rsidRPr="00D63ED1">
        <w:rPr>
          <w:rFonts w:ascii="HG丸ｺﾞｼｯｸM-PRO" w:eastAsia="HG丸ｺﾞｼｯｸM-PRO" w:hAnsi="HG丸ｺﾞｼｯｸM-PRO" w:hint="eastAsia"/>
          <w:color w:val="0070C0"/>
        </w:rPr>
        <w:t>に分かるようになっています。</w:t>
      </w:r>
      <w:r w:rsidR="00EA2704" w:rsidRPr="00D63ED1">
        <w:rPr>
          <w:rFonts w:ascii="HG丸ｺﾞｼｯｸM-PRO" w:eastAsia="HG丸ｺﾞｼｯｸM-PRO" w:hAnsi="HG丸ｺﾞｼｯｸM-PRO" w:hint="eastAsia"/>
          <w:i/>
          <w:iCs/>
          <w:color w:val="00B050"/>
        </w:rPr>
        <w:t>）</w:t>
      </w:r>
    </w:p>
    <w:p w14:paraId="40EE3632" w14:textId="77777777" w:rsidR="00B17B8A" w:rsidRPr="00D63ED1" w:rsidRDefault="00B17B8A" w:rsidP="00C31C5A">
      <w:pPr>
        <w:pStyle w:val="a1"/>
        <w:spacing w:line="400" w:lineRule="exact"/>
        <w:ind w:firstLine="240"/>
        <w:rPr>
          <w:rFonts w:ascii="HG丸ｺﾞｼｯｸM-PRO" w:eastAsia="HG丸ｺﾞｼｯｸM-PRO" w:hAnsi="HG丸ｺﾞｼｯｸM-PRO"/>
        </w:rPr>
      </w:pPr>
    </w:p>
    <w:p w14:paraId="0DA1E719" w14:textId="4D4A9F4E" w:rsidR="00B17B8A" w:rsidRPr="00D63ED1" w:rsidRDefault="00B17B8A" w:rsidP="00C31C5A">
      <w:pPr>
        <w:pStyle w:val="a1"/>
        <w:spacing w:line="400" w:lineRule="exact"/>
        <w:ind w:firstLine="240"/>
        <w:rPr>
          <w:rFonts w:ascii="HG丸ｺﾞｼｯｸM-PRO" w:eastAsia="HG丸ｺﾞｼｯｸM-PRO" w:hAnsi="HG丸ｺﾞｼｯｸM-PRO"/>
        </w:rPr>
      </w:pPr>
    </w:p>
    <w:p w14:paraId="73A0206A" w14:textId="77777777" w:rsidR="00B17B8A" w:rsidRPr="00D63ED1" w:rsidRDefault="00B17B8A" w:rsidP="00C31C5A">
      <w:pPr>
        <w:pStyle w:val="3"/>
        <w:spacing w:after="180" w:line="400" w:lineRule="exact"/>
        <w:rPr>
          <w:rFonts w:ascii="HG丸ｺﾞｼｯｸM-PRO" w:eastAsia="HG丸ｺﾞｼｯｸM-PRO" w:hAnsi="HG丸ｺﾞｼｯｸM-PRO"/>
        </w:rPr>
      </w:pPr>
      <w:bookmarkStart w:id="304" w:name="_治験のスケジュール"/>
      <w:bookmarkStart w:id="305" w:name="_Toc112073831"/>
      <w:bookmarkStart w:id="306" w:name="_Toc112080321"/>
      <w:bookmarkStart w:id="307" w:name="_Toc128732632"/>
      <w:bookmarkStart w:id="308" w:name="_Ref145432326"/>
      <w:bookmarkStart w:id="309" w:name="_Ref161140065"/>
      <w:bookmarkStart w:id="310" w:name="_Toc168480399"/>
      <w:bookmarkEnd w:id="304"/>
      <w:r w:rsidRPr="00D63ED1">
        <w:rPr>
          <w:rFonts w:ascii="HG丸ｺﾞｼｯｸM-PRO" w:eastAsia="HG丸ｺﾞｼｯｸM-PRO" w:hAnsi="HG丸ｺﾞｼｯｸM-PRO"/>
        </w:rPr>
        <w:t>治験のスケジュール</w:t>
      </w:r>
      <w:bookmarkEnd w:id="305"/>
      <w:bookmarkEnd w:id="306"/>
      <w:bookmarkEnd w:id="307"/>
      <w:bookmarkEnd w:id="308"/>
      <w:bookmarkEnd w:id="309"/>
      <w:bookmarkEnd w:id="310"/>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D63ED1" w14:paraId="48A4282D"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1087944" w14:textId="77777777" w:rsidR="00B17B8A" w:rsidRDefault="00B17B8A" w:rsidP="00C31C5A">
            <w:pPr>
              <w:spacing w:line="400" w:lineRule="exact"/>
              <w:ind w:left="386" w:hangingChars="184" w:hanging="386"/>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5A396454" w14:textId="77777777" w:rsidR="0018511B" w:rsidRPr="00501FAA" w:rsidRDefault="0018511B" w:rsidP="00C31C5A">
            <w:pPr>
              <w:spacing w:line="400" w:lineRule="exact"/>
              <w:ind w:left="388" w:hangingChars="184" w:hanging="388"/>
              <w:rPr>
                <w:rFonts w:ascii="HG丸ｺﾞｼｯｸM-PRO" w:eastAsia="HG丸ｺﾞｼｯｸM-PRO" w:hAnsi="HG丸ｺﾞｼｯｸM-PRO"/>
                <w:b/>
                <w:bCs/>
                <w:color w:val="000000"/>
                <w:szCs w:val="21"/>
                <w:highlight w:val="cyan"/>
                <w:bdr w:val="single" w:sz="4" w:space="0" w:color="auto"/>
              </w:rPr>
            </w:pPr>
            <w:r w:rsidRPr="00501FAA">
              <w:rPr>
                <w:rFonts w:ascii="HG丸ｺﾞｼｯｸM-PRO" w:eastAsia="HG丸ｺﾞｼｯｸM-PRO" w:hAnsi="HG丸ｺﾞｼｯｸM-PRO" w:hint="eastAsia"/>
                <w:b/>
                <w:bCs/>
                <w:color w:val="000000"/>
                <w:szCs w:val="21"/>
                <w:highlight w:val="cyan"/>
                <w:bdr w:val="single" w:sz="4" w:space="0" w:color="auto"/>
              </w:rPr>
              <w:t>九がん：文章で説明する箇所は各期間ごと記載ください。</w:t>
            </w:r>
          </w:p>
          <w:p w14:paraId="66CABF68" w14:textId="77777777" w:rsidR="0018511B" w:rsidRPr="00501FAA" w:rsidRDefault="0018511B" w:rsidP="00C31C5A">
            <w:pPr>
              <w:spacing w:line="400" w:lineRule="exact"/>
              <w:ind w:leftChars="100" w:left="387" w:hangingChars="84" w:hanging="177"/>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【スクリーニング期】スクリーニングとは～</w:t>
            </w:r>
          </w:p>
          <w:p w14:paraId="0B1DF145" w14:textId="77777777" w:rsidR="0018511B" w:rsidRPr="00501FAA" w:rsidRDefault="0018511B" w:rsidP="00C31C5A">
            <w:pPr>
              <w:spacing w:line="400" w:lineRule="exact"/>
              <w:ind w:leftChars="100" w:left="387" w:hangingChars="84" w:hanging="177"/>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【投与期】治験薬が投与開始すると～</w:t>
            </w:r>
          </w:p>
          <w:p w14:paraId="2CA1B36A" w14:textId="11E44128" w:rsidR="0018511B" w:rsidRDefault="0018511B" w:rsidP="00C31C5A">
            <w:pPr>
              <w:spacing w:line="400" w:lineRule="exact"/>
              <w:ind w:leftChars="100" w:left="387" w:hangingChars="84" w:hanging="177"/>
              <w:rPr>
                <w:rFonts w:ascii="HG丸ｺﾞｼｯｸM-PRO" w:eastAsia="HG丸ｺﾞｼｯｸM-PRO" w:hAnsi="HG丸ｺﾞｼｯｸM-PRO"/>
                <w:b/>
                <w:bCs/>
                <w:color w:val="000000"/>
                <w:szCs w:val="21"/>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【終了後観察期】</w:t>
            </w:r>
            <w:r>
              <w:rPr>
                <w:rFonts w:ascii="HG丸ｺﾞｼｯｸM-PRO" w:eastAsia="HG丸ｺﾞｼｯｸM-PRO" w:hAnsi="HG丸ｺﾞｼｯｸM-PRO" w:hint="eastAsia"/>
                <w:b/>
                <w:bCs/>
                <w:szCs w:val="21"/>
                <w:highlight w:val="cyan"/>
                <w:bdr w:val="single" w:sz="4" w:space="0" w:color="auto"/>
              </w:rPr>
              <w:t>治験薬の投与終了後は～</w:t>
            </w:r>
          </w:p>
          <w:p w14:paraId="782781E7" w14:textId="77777777" w:rsidR="0018511B" w:rsidRPr="0018511B" w:rsidRDefault="0018511B" w:rsidP="00C31C5A">
            <w:pPr>
              <w:spacing w:line="400" w:lineRule="exact"/>
              <w:ind w:leftChars="100" w:left="387" w:hangingChars="84" w:hanging="177"/>
              <w:rPr>
                <w:rFonts w:ascii="HG丸ｺﾞｼｯｸM-PRO" w:eastAsia="HG丸ｺﾞｼｯｸM-PRO" w:hAnsi="HG丸ｺﾞｼｯｸM-PRO"/>
                <w:b/>
                <w:bCs/>
                <w:color w:val="000000"/>
                <w:szCs w:val="21"/>
                <w:bdr w:val="single" w:sz="4" w:space="0" w:color="auto"/>
              </w:rPr>
            </w:pPr>
          </w:p>
          <w:p w14:paraId="5712C5A0" w14:textId="4F3EF11E" w:rsidR="00EE064C" w:rsidRPr="00D63ED1" w:rsidRDefault="00EE064C" w:rsidP="00C31C5A">
            <w:pPr>
              <w:spacing w:line="400" w:lineRule="exact"/>
              <w:ind w:leftChars="100" w:left="653" w:hangingChars="184" w:hanging="443"/>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b/>
                <w:bCs/>
                <w:color w:val="000000"/>
                <w:sz w:val="24"/>
                <w:szCs w:val="32"/>
              </w:rPr>
              <w:t>スケジュール</w:t>
            </w:r>
          </w:p>
          <w:p w14:paraId="7ECC4BAC" w14:textId="708A04EB" w:rsidR="0075145E" w:rsidRPr="00E06712"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lastRenderedPageBreak/>
              <w:t>スケジュールは</w:t>
            </w:r>
            <w:r w:rsidR="006F3BEF" w:rsidRPr="00D63ED1">
              <w:rPr>
                <w:rFonts w:ascii="HG丸ｺﾞｼｯｸM-PRO" w:eastAsia="HG丸ｺﾞｼｯｸM-PRO" w:hAnsi="HG丸ｺﾞｼｯｸM-PRO" w:hint="eastAsia"/>
              </w:rPr>
              <w:t>治験の対象疾患を考慮し、</w:t>
            </w:r>
            <w:r w:rsidRPr="00D63ED1">
              <w:rPr>
                <w:rFonts w:ascii="HG丸ｺﾞｼｯｸM-PRO" w:eastAsia="HG丸ｺﾞｼｯｸM-PRO" w:hAnsi="HG丸ｺﾞｼｯｸM-PRO" w:hint="eastAsia"/>
              </w:rPr>
              <w:t>表</w:t>
            </w:r>
            <w:r w:rsidR="006F3BEF" w:rsidRPr="00D63ED1">
              <w:rPr>
                <w:rFonts w:ascii="HG丸ｺﾞｼｯｸM-PRO" w:eastAsia="HG丸ｺﾞｼｯｸM-PRO" w:hAnsi="HG丸ｺﾞｼｯｸM-PRO" w:hint="eastAsia"/>
              </w:rPr>
              <w:t>や文章などを用いて</w:t>
            </w:r>
            <w:r w:rsidRPr="00D63ED1">
              <w:rPr>
                <w:rFonts w:ascii="HG丸ｺﾞｼｯｸM-PRO" w:eastAsia="HG丸ｺﾞｼｯｸM-PRO" w:hAnsi="HG丸ｺﾞｼｯｸM-PRO" w:hint="eastAsia"/>
              </w:rPr>
              <w:t>分かりやすく説明する。</w:t>
            </w:r>
          </w:p>
          <w:p w14:paraId="1D1FE92A" w14:textId="4A3A1333" w:rsidR="000E2008" w:rsidRPr="00D63ED1" w:rsidRDefault="00E30CB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治験参加者に配慮した文言を使用すること（例：</w:t>
            </w:r>
            <w:r w:rsidR="00EE064C" w:rsidRPr="00D63ED1">
              <w:rPr>
                <w:rFonts w:ascii="HG丸ｺﾞｼｯｸM-PRO" w:eastAsia="HG丸ｺﾞｼｯｸM-PRO" w:hAnsi="HG丸ｺﾞｼｯｸM-PRO" w:hint="eastAsia"/>
              </w:rPr>
              <w:t>「予後調査」や「生存確認」などの</w:t>
            </w:r>
            <w:r w:rsidRPr="00D63ED1">
              <w:rPr>
                <w:rFonts w:ascii="HG丸ｺﾞｼｯｸM-PRO" w:eastAsia="HG丸ｺﾞｼｯｸM-PRO" w:hAnsi="HG丸ｺﾞｼｯｸM-PRO" w:hint="eastAsia"/>
              </w:rPr>
              <w:t>文言を避ける）</w:t>
            </w:r>
            <w:r w:rsidR="00EE064C" w:rsidRPr="00D63ED1">
              <w:rPr>
                <w:rFonts w:ascii="HG丸ｺﾞｼｯｸM-PRO" w:eastAsia="HG丸ｺﾞｼｯｸM-PRO" w:hAnsi="HG丸ｺﾞｼｯｸM-PRO" w:hint="eastAsia"/>
              </w:rPr>
              <w:t>。</w:t>
            </w:r>
          </w:p>
          <w:p w14:paraId="557B0105" w14:textId="5CB1A4A4" w:rsidR="000E2008" w:rsidRDefault="00B17B8A" w:rsidP="00C31C5A">
            <w:pPr>
              <w:pStyle w:val="11"/>
              <w:spacing w:line="400" w:lineRule="exact"/>
              <w:ind w:right="105"/>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color w:val="000000"/>
              </w:rPr>
              <w:t>採血がある場合は採血量の目安を記載する</w:t>
            </w:r>
            <w:r w:rsidRPr="00D63ED1">
              <w:rPr>
                <w:rFonts w:ascii="HG丸ｺﾞｼｯｸM-PRO" w:eastAsia="HG丸ｺﾞｼｯｸM-PRO" w:hAnsi="HG丸ｺﾞｼｯｸM-PRO" w:hint="eastAsia"/>
              </w:rPr>
              <w:t>（頻回の</w:t>
            </w:r>
            <w:r w:rsidRPr="00D63ED1">
              <w:rPr>
                <w:rFonts w:ascii="HG丸ｺﾞｼｯｸM-PRO" w:eastAsia="HG丸ｺﾞｼｯｸM-PRO" w:hAnsi="HG丸ｺﾞｼｯｸM-PRO" w:cs="Arial"/>
              </w:rPr>
              <w:t>PK</w:t>
            </w:r>
            <w:r w:rsidRPr="00D63ED1">
              <w:rPr>
                <w:rFonts w:ascii="HG丸ｺﾞｼｯｸM-PRO" w:eastAsia="HG丸ｺﾞｼｯｸM-PRO" w:hAnsi="HG丸ｺﾞｼｯｸM-PRO" w:hint="eastAsia"/>
              </w:rPr>
              <w:t>採血がある場合は、別スケジュール表を作るなど分かりやすくする）</w:t>
            </w:r>
            <w:r w:rsidRPr="00D63ED1">
              <w:rPr>
                <w:rFonts w:ascii="HG丸ｺﾞｼｯｸM-PRO" w:eastAsia="HG丸ｺﾞｼｯｸM-PRO" w:hAnsi="HG丸ｺﾞｼｯｸM-PRO" w:hint="eastAsia"/>
                <w:color w:val="000000"/>
              </w:rPr>
              <w:t>。</w:t>
            </w:r>
          </w:p>
          <w:p w14:paraId="574CB911" w14:textId="4C93836A" w:rsidR="00A60C74" w:rsidRPr="008D0FE2" w:rsidRDefault="009A0618" w:rsidP="00C31C5A">
            <w:pPr>
              <w:pStyle w:val="a8"/>
              <w:tabs>
                <w:tab w:val="left" w:pos="840"/>
              </w:tabs>
              <w:snapToGrid/>
              <w:spacing w:line="400" w:lineRule="exact"/>
              <w:ind w:leftChars="116" w:left="387" w:hangingChars="68" w:hanging="143"/>
              <w:rPr>
                <w:rFonts w:ascii="HG丸ｺﾞｼｯｸM-PRO" w:eastAsia="HG丸ｺﾞｼｯｸM-PRO" w:hAnsi="HG丸ｺﾞｼｯｸM-PRO"/>
                <w:b/>
                <w:bCs/>
                <w:bdr w:val="single" w:sz="4" w:space="0" w:color="auto"/>
              </w:rPr>
            </w:pPr>
            <w:r>
              <w:rPr>
                <w:rFonts w:ascii="HG丸ｺﾞｼｯｸM-PRO" w:eastAsia="HG丸ｺﾞｼｯｸM-PRO" w:hAnsi="HG丸ｺﾞｼｯｸM-PRO" w:hint="eastAsia"/>
                <w:color w:val="000000"/>
              </w:rPr>
              <w:t xml:space="preserve">　　</w:t>
            </w:r>
            <w:r w:rsidRPr="00501FAA">
              <w:rPr>
                <w:rFonts w:ascii="HG丸ｺﾞｼｯｸM-PRO" w:eastAsia="HG丸ｺﾞｼｯｸM-PRO" w:hAnsi="HG丸ｺﾞｼｯｸM-PRO" w:hint="eastAsia"/>
                <w:b/>
                <w:bCs/>
                <w:highlight w:val="cyan"/>
                <w:bdr w:val="single" w:sz="4" w:space="0" w:color="auto"/>
              </w:rPr>
              <w:t>九がん：頻回のPK等は必ず表にしてください。採血は各項目毎、1回採血量があれば大丈夫です。スプーン表現や、総採血量は不明確のため記載しないでください。院内の採血は以下の通りです。安全性の採血検査が実施医療機関の場合は下記の量で計算して</w:t>
            </w:r>
            <w:r>
              <w:rPr>
                <w:rFonts w:ascii="HG丸ｺﾞｼｯｸM-PRO" w:eastAsia="HG丸ｺﾞｼｯｸM-PRO" w:hAnsi="HG丸ｺﾞｼｯｸM-PRO" w:hint="eastAsia"/>
                <w:b/>
                <w:bCs/>
                <w:highlight w:val="cyan"/>
                <w:bdr w:val="single" w:sz="4" w:space="0" w:color="auto"/>
              </w:rPr>
              <w:t>１回採取量を記載して</w:t>
            </w:r>
            <w:r w:rsidRPr="00501FAA">
              <w:rPr>
                <w:rFonts w:ascii="HG丸ｺﾞｼｯｸM-PRO" w:eastAsia="HG丸ｺﾞｼｯｸM-PRO" w:hAnsi="HG丸ｺﾞｼｯｸM-PRO" w:hint="eastAsia"/>
                <w:b/>
                <w:bCs/>
                <w:highlight w:val="cyan"/>
                <w:bdr w:val="single" w:sz="4" w:space="0" w:color="auto"/>
              </w:rPr>
              <w:t>ください。</w:t>
            </w:r>
            <w:r>
              <w:rPr>
                <w:rFonts w:ascii="HG丸ｺﾞｼｯｸM-PRO" w:eastAsia="HG丸ｺﾞｼｯｸM-PRO" w:hAnsi="HG丸ｺﾞｼｯｸM-PRO" w:hint="eastAsia"/>
                <w:b/>
                <w:bCs/>
                <w:highlight w:val="cyan"/>
                <w:bdr w:val="single" w:sz="4" w:space="0" w:color="auto"/>
              </w:rPr>
              <w:t>採取量には「約」を必ずいれてください</w:t>
            </w:r>
          </w:p>
          <w:p w14:paraId="48DDE8FC" w14:textId="7D1EFCF3" w:rsidR="008D0FE2" w:rsidRDefault="008D0FE2" w:rsidP="00C31C5A">
            <w:pPr>
              <w:pStyle w:val="11"/>
              <w:numPr>
                <w:ilvl w:val="0"/>
                <w:numId w:val="0"/>
              </w:numPr>
              <w:spacing w:line="400" w:lineRule="exact"/>
              <w:ind w:right="105"/>
              <w:rPr>
                <w:rFonts w:ascii="HG丸ｺﾞｼｯｸM-PRO" w:eastAsia="HG丸ｺﾞｼｯｸM-PRO" w:hAnsi="HG丸ｺﾞｼｯｸM-PRO"/>
                <w:color w:val="000000"/>
              </w:rPr>
            </w:pPr>
          </w:p>
          <w:tbl>
            <w:tblPr>
              <w:tblStyle w:val="af7"/>
              <w:tblW w:w="5953" w:type="dxa"/>
              <w:tblInd w:w="1083" w:type="dxa"/>
              <w:shd w:val="clear" w:color="auto" w:fill="66FFFF"/>
              <w:tblLook w:val="04A0" w:firstRow="1" w:lastRow="0" w:firstColumn="1" w:lastColumn="0" w:noHBand="0" w:noVBand="1"/>
            </w:tblPr>
            <w:tblGrid>
              <w:gridCol w:w="4394"/>
              <w:gridCol w:w="1559"/>
            </w:tblGrid>
            <w:tr w:rsidR="008D0FE2" w:rsidRPr="00501FAA" w14:paraId="27374A3C" w14:textId="77777777" w:rsidTr="009B4E79">
              <w:tc>
                <w:tcPr>
                  <w:tcW w:w="4394" w:type="dxa"/>
                  <w:shd w:val="clear" w:color="auto" w:fill="66FFFF"/>
                </w:tcPr>
                <w:p w14:paraId="043FE863"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血液学的検査</w:t>
                  </w:r>
                </w:p>
              </w:tc>
              <w:tc>
                <w:tcPr>
                  <w:tcW w:w="1559" w:type="dxa"/>
                  <w:shd w:val="clear" w:color="auto" w:fill="66FFFF"/>
                </w:tcPr>
                <w:p w14:paraId="22C2D377"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約2ml</w:t>
                  </w:r>
                </w:p>
              </w:tc>
            </w:tr>
            <w:tr w:rsidR="008D0FE2" w:rsidRPr="00501FAA" w14:paraId="153C79EB" w14:textId="77777777" w:rsidTr="009B4E79">
              <w:tc>
                <w:tcPr>
                  <w:tcW w:w="4394" w:type="dxa"/>
                  <w:shd w:val="clear" w:color="auto" w:fill="66FFFF"/>
                </w:tcPr>
                <w:p w14:paraId="0F2796A6"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生化学検査</w:t>
                  </w:r>
                </w:p>
              </w:tc>
              <w:tc>
                <w:tcPr>
                  <w:tcW w:w="1559" w:type="dxa"/>
                  <w:shd w:val="clear" w:color="auto" w:fill="66FFFF"/>
                </w:tcPr>
                <w:p w14:paraId="7CCB1047"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約5ml</w:t>
                  </w:r>
                </w:p>
              </w:tc>
            </w:tr>
            <w:tr w:rsidR="008D0FE2" w:rsidRPr="00501FAA" w14:paraId="6B414B61" w14:textId="77777777" w:rsidTr="009B4E79">
              <w:tc>
                <w:tcPr>
                  <w:tcW w:w="4394" w:type="dxa"/>
                  <w:shd w:val="clear" w:color="auto" w:fill="66FFFF"/>
                </w:tcPr>
                <w:p w14:paraId="4C1DE53E"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HbA1c</w:t>
                  </w:r>
                </w:p>
              </w:tc>
              <w:tc>
                <w:tcPr>
                  <w:tcW w:w="1559" w:type="dxa"/>
                  <w:shd w:val="clear" w:color="auto" w:fill="66FFFF"/>
                </w:tcPr>
                <w:p w14:paraId="31F05032"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約2ml</w:t>
                  </w:r>
                </w:p>
              </w:tc>
            </w:tr>
            <w:tr w:rsidR="008D0FE2" w:rsidRPr="00501FAA" w14:paraId="60A85E29" w14:textId="77777777" w:rsidTr="009B4E79">
              <w:tc>
                <w:tcPr>
                  <w:tcW w:w="4394" w:type="dxa"/>
                  <w:shd w:val="clear" w:color="auto" w:fill="66FFFF"/>
                </w:tcPr>
                <w:p w14:paraId="42F5B170"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腫瘍マーカー等（複数項目同時測定）</w:t>
                  </w:r>
                </w:p>
              </w:tc>
              <w:tc>
                <w:tcPr>
                  <w:tcW w:w="1559" w:type="dxa"/>
                  <w:shd w:val="clear" w:color="auto" w:fill="66FFFF"/>
                </w:tcPr>
                <w:p w14:paraId="66A4F06C"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約5ml</w:t>
                  </w:r>
                </w:p>
              </w:tc>
            </w:tr>
            <w:tr w:rsidR="008D0FE2" w:rsidRPr="00501FAA" w14:paraId="7D81FBDC" w14:textId="77777777" w:rsidTr="009B4E79">
              <w:tc>
                <w:tcPr>
                  <w:tcW w:w="4394" w:type="dxa"/>
                  <w:shd w:val="clear" w:color="auto" w:fill="66FFFF"/>
                </w:tcPr>
                <w:p w14:paraId="36313F8F" w14:textId="77777777" w:rsidR="008D0FE2" w:rsidRPr="00501FAA" w:rsidRDefault="008D0FE2" w:rsidP="009A42B0">
                  <w:pPr>
                    <w:framePr w:hSpace="142" w:wrap="around" w:vAnchor="text" w:hAnchor="text" w:y="1"/>
                    <w:adjustRightInd w:val="0"/>
                    <w:spacing w:line="400" w:lineRule="exact"/>
                    <w:suppressOverlap/>
                    <w:textAlignment w:val="baseline"/>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感染症等（HBC,HCV,HIVなど）</w:t>
                  </w:r>
                </w:p>
                <w:p w14:paraId="1A6023AC"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（複数項目同時測定）</w:t>
                  </w:r>
                </w:p>
              </w:tc>
              <w:tc>
                <w:tcPr>
                  <w:tcW w:w="1559" w:type="dxa"/>
                  <w:shd w:val="clear" w:color="auto" w:fill="66FFFF"/>
                </w:tcPr>
                <w:p w14:paraId="75454556"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約5ml</w:t>
                  </w:r>
                </w:p>
              </w:tc>
            </w:tr>
            <w:tr w:rsidR="008D0FE2" w:rsidRPr="00501FAA" w14:paraId="5D1BF177" w14:textId="77777777" w:rsidTr="009B4E79">
              <w:tc>
                <w:tcPr>
                  <w:tcW w:w="4394" w:type="dxa"/>
                  <w:shd w:val="clear" w:color="auto" w:fill="66FFFF"/>
                </w:tcPr>
                <w:p w14:paraId="7EA81E6E" w14:textId="77777777" w:rsidR="008D0FE2" w:rsidRPr="00501FAA" w:rsidRDefault="008D0FE2" w:rsidP="009A42B0">
                  <w:pPr>
                    <w:framePr w:hSpace="142" w:wrap="around" w:vAnchor="text" w:hAnchor="text" w:y="1"/>
                    <w:adjustRightInd w:val="0"/>
                    <w:spacing w:line="400" w:lineRule="exact"/>
                    <w:suppressOverlap/>
                    <w:textAlignment w:val="baseline"/>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外注検査（SRL,BML,LSIなど）</w:t>
                  </w:r>
                </w:p>
                <w:p w14:paraId="12A45760"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（検査会社別に採取）</w:t>
                  </w:r>
                </w:p>
              </w:tc>
              <w:tc>
                <w:tcPr>
                  <w:tcW w:w="1559" w:type="dxa"/>
                  <w:shd w:val="clear" w:color="auto" w:fill="66FFFF"/>
                </w:tcPr>
                <w:p w14:paraId="45B8C9A1"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約5ml</w:t>
                  </w:r>
                </w:p>
              </w:tc>
            </w:tr>
            <w:tr w:rsidR="008D0FE2" w:rsidRPr="00501FAA" w14:paraId="0748E2BC" w14:textId="77777777" w:rsidTr="009B4E79">
              <w:tc>
                <w:tcPr>
                  <w:tcW w:w="4394" w:type="dxa"/>
                  <w:shd w:val="clear" w:color="auto" w:fill="66FFFF"/>
                </w:tcPr>
                <w:p w14:paraId="140B431E"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highlight w:val="cyan"/>
                    </w:rPr>
                  </w:pPr>
                  <w:r w:rsidRPr="00501FAA">
                    <w:rPr>
                      <w:rFonts w:ascii="HG丸ｺﾞｼｯｸM-PRO" w:eastAsia="HG丸ｺﾞｼｯｸM-PRO" w:hAnsi="HG丸ｺﾞｼｯｸM-PRO" w:hint="eastAsia"/>
                      <w:b/>
                      <w:bCs/>
                      <w:szCs w:val="21"/>
                      <w:highlight w:val="cyan"/>
                    </w:rPr>
                    <w:t>凝固検査</w:t>
                  </w:r>
                </w:p>
              </w:tc>
              <w:tc>
                <w:tcPr>
                  <w:tcW w:w="1559" w:type="dxa"/>
                  <w:shd w:val="clear" w:color="auto" w:fill="66FFFF"/>
                </w:tcPr>
                <w:p w14:paraId="0F1A840F" w14:textId="77777777" w:rsidR="008D0FE2" w:rsidRPr="00501FAA" w:rsidRDefault="008D0FE2" w:rsidP="009A42B0">
                  <w:pPr>
                    <w:pStyle w:val="a8"/>
                    <w:framePr w:hSpace="142" w:wrap="around" w:vAnchor="text" w:hAnchor="text" w:y="1"/>
                    <w:tabs>
                      <w:tab w:val="left" w:pos="840"/>
                    </w:tabs>
                    <w:snapToGrid/>
                    <w:spacing w:line="400" w:lineRule="exact"/>
                    <w:suppressOverlap/>
                    <w:rPr>
                      <w:rFonts w:ascii="HG丸ｺﾞｼｯｸM-PRO" w:eastAsia="HG丸ｺﾞｼｯｸM-PRO" w:hAnsi="HG丸ｺﾞｼｯｸM-PRO"/>
                      <w:b/>
                      <w:bCs/>
                      <w:szCs w:val="21"/>
                    </w:rPr>
                  </w:pPr>
                  <w:r w:rsidRPr="00501FAA">
                    <w:rPr>
                      <w:rFonts w:ascii="HG丸ｺﾞｼｯｸM-PRO" w:eastAsia="HG丸ｺﾞｼｯｸM-PRO" w:hAnsi="HG丸ｺﾞｼｯｸM-PRO" w:hint="eastAsia"/>
                      <w:b/>
                      <w:bCs/>
                      <w:szCs w:val="21"/>
                      <w:highlight w:val="cyan"/>
                    </w:rPr>
                    <w:t>約2ml</w:t>
                  </w:r>
                </w:p>
              </w:tc>
            </w:tr>
          </w:tbl>
          <w:p w14:paraId="20F98C10" w14:textId="77777777" w:rsidR="00A60C74" w:rsidRPr="00D63ED1" w:rsidRDefault="00A60C74" w:rsidP="00C31C5A">
            <w:pPr>
              <w:pStyle w:val="11"/>
              <w:numPr>
                <w:ilvl w:val="0"/>
                <w:numId w:val="0"/>
              </w:numPr>
              <w:spacing w:line="400" w:lineRule="exact"/>
              <w:ind w:right="105"/>
              <w:rPr>
                <w:rFonts w:ascii="HG丸ｺﾞｼｯｸM-PRO" w:eastAsia="HG丸ｺﾞｼｯｸM-PRO" w:hAnsi="HG丸ｺﾞｼｯｸM-PRO"/>
                <w:color w:val="000000"/>
              </w:rPr>
            </w:pPr>
          </w:p>
          <w:p w14:paraId="401BF716" w14:textId="398770AD" w:rsidR="000E2008" w:rsidRPr="00D63ED1" w:rsidRDefault="00B17B8A" w:rsidP="00C31C5A">
            <w:pPr>
              <w:pStyle w:val="11"/>
              <w:spacing w:line="400" w:lineRule="exact"/>
              <w:ind w:rightChars="0" w:right="0"/>
              <w:rPr>
                <w:rFonts w:ascii="HG丸ｺﾞｼｯｸM-PRO" w:eastAsia="HG丸ｺﾞｼｯｸM-PRO" w:hAnsi="HG丸ｺﾞｼｯｸM-PRO"/>
              </w:rPr>
            </w:pPr>
            <w:r w:rsidRPr="00D63ED1">
              <w:rPr>
                <w:rFonts w:ascii="HG丸ｺﾞｼｯｸM-PRO" w:eastAsia="HG丸ｺﾞｼｯｸM-PRO" w:hAnsi="HG丸ｺﾞｼｯｸM-PRO" w:hint="eastAsia"/>
              </w:rPr>
              <w:t>侵襲を伴う検査の場合の予想される危険性は、「</w:t>
            </w:r>
            <w:r w:rsidRPr="00D63ED1">
              <w:rPr>
                <w:rFonts w:ascii="HG丸ｺﾞｼｯｸM-PRO" w:eastAsia="HG丸ｺﾞｼｯｸM-PRO" w:hAnsi="HG丸ｺﾞｼｯｸM-PRO" w:cs="Arial"/>
              </w:rPr>
              <w:t>C-5-2</w:t>
            </w:r>
            <w:r w:rsidR="008B3406" w:rsidRPr="00D63ED1">
              <w:rPr>
                <w:rFonts w:ascii="HG丸ｺﾞｼｯｸM-PRO" w:eastAsia="HG丸ｺﾞｼｯｸM-PRO" w:hAnsi="HG丸ｺﾞｼｯｸM-PRO" w:cs="Arial" w:hint="eastAsia"/>
              </w:rPr>
              <w:t>.</w:t>
            </w:r>
            <w:r w:rsidR="008B3406" w:rsidRPr="00D63ED1">
              <w:rPr>
                <w:rFonts w:ascii="HG丸ｺﾞｼｯｸM-PRO" w:eastAsia="HG丸ｺﾞｼｯｸM-PRO" w:hAnsi="HG丸ｺﾞｼｯｸM-PRO" w:hint="eastAsia"/>
              </w:rPr>
              <w:t xml:space="preserve"> </w:t>
            </w:r>
            <w:r w:rsidRPr="00D63ED1">
              <w:rPr>
                <w:rFonts w:ascii="HG丸ｺﾞｼｯｸM-PRO" w:eastAsia="HG丸ｺﾞｼｯｸM-PRO" w:hAnsi="HG丸ｺﾞｼｯｸM-PRO" w:hint="eastAsia"/>
              </w:rPr>
              <w:t>予測される不利益について」へ記載する。</w:t>
            </w:r>
          </w:p>
          <w:p w14:paraId="5744B03D" w14:textId="19701A55" w:rsidR="000E2008"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rPr>
              <w:t>必須項目と任意項目が区別できるように記載する（例：必須</w:t>
            </w:r>
            <w:r w:rsidR="006F3BEF"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 xml:space="preserve">　任意</w:t>
            </w:r>
            <w:r w:rsidR="00FE0CFB"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w:t>
            </w:r>
            <w:r w:rsidR="000E2008" w:rsidRPr="00D63ED1">
              <w:rPr>
                <w:rFonts w:ascii="HG丸ｺﾞｼｯｸM-PRO" w:eastAsia="HG丸ｺﾞｼｯｸM-PRO" w:hAnsi="HG丸ｺﾞｼｯｸM-PRO"/>
              </w:rPr>
              <w:br/>
            </w:r>
            <w:r w:rsidRPr="00D63ED1">
              <w:rPr>
                <w:rFonts w:ascii="HG丸ｺﾞｼｯｸM-PRO" w:eastAsia="HG丸ｺﾞｼｯｸM-PRO" w:hAnsi="HG丸ｺﾞｼｯｸM-PRO" w:hint="eastAsia"/>
              </w:rPr>
              <w:t>日本においては、「</w:t>
            </w:r>
            <w:r w:rsidRPr="00D63ED1">
              <w:rPr>
                <w:rFonts w:ascii="HG丸ｺﾞｼｯｸM-PRO" w:eastAsia="HG丸ｺﾞｼｯｸM-PRO" w:hAnsi="HG丸ｺﾞｼｯｸM-PRO" w:cs="Arial"/>
              </w:rPr>
              <w:t>X</w:t>
            </w:r>
            <w:r w:rsidRPr="00D63ED1">
              <w:rPr>
                <w:rFonts w:ascii="HG丸ｺﾞｼｯｸM-PRO" w:eastAsia="HG丸ｺﾞｼｯｸM-PRO" w:hAnsi="HG丸ｺﾞｼｯｸM-PRO" w:hint="eastAsia"/>
              </w:rPr>
              <w:t>」の使用は可能な限り避けること。</w:t>
            </w:r>
          </w:p>
          <w:p w14:paraId="5EDE1863" w14:textId="1C1452D0" w:rsidR="000E2008" w:rsidRPr="00D63ED1"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治験実施計画書で入院が規定されている場合は、入院期間を記載する。</w:t>
            </w:r>
          </w:p>
          <w:p w14:paraId="46528119" w14:textId="77777777" w:rsidR="00B17B8A" w:rsidRDefault="00B17B8A"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任意の追加研究（検体の保管場所、保管期間、廃棄時期</w:t>
            </w:r>
            <w:r w:rsidR="00EE064C" w:rsidRPr="00D63ED1">
              <w:rPr>
                <w:rFonts w:ascii="HG丸ｺﾞｼｯｸM-PRO" w:eastAsia="HG丸ｺﾞｼｯｸM-PRO" w:hAnsi="HG丸ｺﾞｼｯｸM-PRO" w:hint="eastAsia"/>
              </w:rPr>
              <w:t>、ゲノム・遺伝子解析結果の開示</w:t>
            </w:r>
            <w:r w:rsidRPr="00D63ED1">
              <w:rPr>
                <w:rFonts w:ascii="HG丸ｺﾞｼｯｸM-PRO" w:eastAsia="HG丸ｺﾞｼｯｸM-PRO" w:hAnsi="HG丸ｺﾞｼｯｸM-PRO" w:hint="eastAsia"/>
              </w:rPr>
              <w:t>も含めて）などについては、別項目として分けて記載することも検討する。</w:t>
            </w:r>
          </w:p>
          <w:p w14:paraId="64E391EF" w14:textId="4B7285D8" w:rsidR="003917CE" w:rsidRPr="00501FAA" w:rsidRDefault="003917CE" w:rsidP="00C31C5A">
            <w:pPr>
              <w:pStyle w:val="1"/>
              <w:numPr>
                <w:ilvl w:val="0"/>
                <w:numId w:val="0"/>
              </w:numPr>
              <w:ind w:leftChars="202" w:left="426" w:hanging="2"/>
              <w:jc w:val="both"/>
              <w:rPr>
                <w:rFonts w:hAnsi="HG丸ｺﾞｼｯｸM-PRO"/>
                <w:b/>
                <w:bCs/>
                <w:sz w:val="21"/>
                <w:szCs w:val="21"/>
                <w:highlight w:val="cyan"/>
                <w:bdr w:val="single" w:sz="4" w:space="0" w:color="auto"/>
              </w:rPr>
            </w:pPr>
            <w:r w:rsidRPr="00501FAA">
              <w:rPr>
                <w:rFonts w:hAnsi="HG丸ｺﾞｼｯｸM-PRO" w:cs="Arial" w:hint="eastAsia"/>
                <w:b/>
                <w:bCs/>
                <w:sz w:val="21"/>
                <w:szCs w:val="21"/>
                <w:highlight w:val="cyan"/>
                <w:bdr w:val="single" w:sz="4" w:space="0" w:color="auto"/>
              </w:rPr>
              <w:t>九がん：治験の研究目的の検査（PK、バイオマーカー、任意試験等）は通常の必須検査の後に記載してください。別項目として記載お願いします。</w:t>
            </w:r>
            <w:r w:rsidRPr="00501FAA">
              <w:rPr>
                <w:rFonts w:hAnsi="HG丸ｺﾞｼｯｸM-PRO" w:hint="eastAsia"/>
                <w:b/>
                <w:bCs/>
                <w:sz w:val="21"/>
                <w:szCs w:val="21"/>
                <w:highlight w:val="cyan"/>
                <w:bdr w:val="single" w:sz="4" w:space="0" w:color="auto"/>
              </w:rPr>
              <w:t>研究参加が任意の場合は、その旨記載し、同意</w:t>
            </w:r>
            <w:r>
              <w:rPr>
                <w:rFonts w:hAnsi="HG丸ｺﾞｼｯｸM-PRO" w:hint="eastAsia"/>
                <w:b/>
                <w:bCs/>
                <w:sz w:val="21"/>
                <w:szCs w:val="21"/>
                <w:highlight w:val="cyan"/>
                <w:bdr w:val="single" w:sz="4" w:space="0" w:color="auto"/>
              </w:rPr>
              <w:t>文</w:t>
            </w:r>
            <w:r w:rsidRPr="00501FAA">
              <w:rPr>
                <w:rFonts w:hAnsi="HG丸ｺﾞｼｯｸM-PRO" w:hint="eastAsia"/>
                <w:b/>
                <w:bCs/>
                <w:sz w:val="21"/>
                <w:szCs w:val="21"/>
                <w:highlight w:val="cyan"/>
                <w:bdr w:val="single" w:sz="4" w:space="0" w:color="auto"/>
              </w:rPr>
              <w:t>書中で選択できるように同意</w:t>
            </w:r>
            <w:r>
              <w:rPr>
                <w:rFonts w:hAnsi="HG丸ｺﾞｼｯｸM-PRO" w:hint="eastAsia"/>
                <w:b/>
                <w:bCs/>
                <w:sz w:val="21"/>
                <w:szCs w:val="21"/>
                <w:highlight w:val="cyan"/>
                <w:bdr w:val="single" w:sz="4" w:space="0" w:color="auto"/>
              </w:rPr>
              <w:t>文</w:t>
            </w:r>
            <w:r w:rsidRPr="00501FAA">
              <w:rPr>
                <w:rFonts w:hAnsi="HG丸ｺﾞｼｯｸM-PRO" w:hint="eastAsia"/>
                <w:b/>
                <w:bCs/>
                <w:sz w:val="21"/>
                <w:szCs w:val="21"/>
                <w:highlight w:val="cyan"/>
                <w:bdr w:val="single" w:sz="4" w:space="0" w:color="auto"/>
              </w:rPr>
              <w:t>書にチェックボックスを設けてください。ここの文章には同意</w:t>
            </w:r>
            <w:r>
              <w:rPr>
                <w:rFonts w:hAnsi="HG丸ｺﾞｼｯｸM-PRO" w:hint="eastAsia"/>
                <w:b/>
                <w:bCs/>
                <w:sz w:val="21"/>
                <w:szCs w:val="21"/>
                <w:highlight w:val="cyan"/>
                <w:bdr w:val="single" w:sz="4" w:space="0" w:color="auto"/>
              </w:rPr>
              <w:t>文</w:t>
            </w:r>
            <w:r w:rsidRPr="00501FAA">
              <w:rPr>
                <w:rFonts w:hAnsi="HG丸ｺﾞｼｯｸM-PRO" w:hint="eastAsia"/>
                <w:b/>
                <w:bCs/>
                <w:sz w:val="21"/>
                <w:szCs w:val="21"/>
                <w:highlight w:val="cyan"/>
                <w:bdr w:val="single" w:sz="4" w:space="0" w:color="auto"/>
              </w:rPr>
              <w:t>書のチェックボックスで選択するよう説明を追記してください。</w:t>
            </w:r>
          </w:p>
          <w:p w14:paraId="096273C4" w14:textId="77777777" w:rsidR="003917CE" w:rsidRPr="00501FAA" w:rsidRDefault="003917CE" w:rsidP="00C31C5A">
            <w:pPr>
              <w:spacing w:line="400" w:lineRule="exact"/>
              <w:ind w:leftChars="182" w:left="382" w:firstLineChars="14" w:firstLine="30"/>
              <w:rPr>
                <w:rFonts w:ascii="HG丸ｺﾞｼｯｸM-PRO" w:eastAsia="HG丸ｺﾞｼｯｸM-PRO" w:hAnsi="HG丸ｺﾞｼｯｸM-PRO"/>
                <w:b/>
                <w:bCs/>
                <w:szCs w:val="21"/>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付随研究は任意、必須に関わらず説明・同意</w:t>
            </w:r>
            <w:r>
              <w:rPr>
                <w:rFonts w:ascii="HG丸ｺﾞｼｯｸM-PRO" w:eastAsia="HG丸ｺﾞｼｯｸM-PRO" w:hAnsi="HG丸ｺﾞｼｯｸM-PRO" w:hint="eastAsia"/>
                <w:b/>
                <w:bCs/>
                <w:szCs w:val="21"/>
                <w:highlight w:val="cyan"/>
                <w:bdr w:val="single" w:sz="4" w:space="0" w:color="auto"/>
              </w:rPr>
              <w:t>文</w:t>
            </w:r>
            <w:r w:rsidRPr="00501FAA">
              <w:rPr>
                <w:rFonts w:ascii="HG丸ｺﾞｼｯｸM-PRO" w:eastAsia="HG丸ｺﾞｼｯｸM-PRO" w:hAnsi="HG丸ｺﾞｼｯｸM-PRO" w:hint="eastAsia"/>
                <w:b/>
                <w:bCs/>
                <w:szCs w:val="21"/>
                <w:highlight w:val="cyan"/>
                <w:bdr w:val="single" w:sz="4" w:space="0" w:color="auto"/>
              </w:rPr>
              <w:t>書を治験本体とは別に作成しても良いです。その</w:t>
            </w:r>
            <w:r w:rsidRPr="00501FAA">
              <w:rPr>
                <w:rFonts w:ascii="HG丸ｺﾞｼｯｸM-PRO" w:eastAsia="HG丸ｺﾞｼｯｸM-PRO" w:hAnsi="HG丸ｺﾞｼｯｸM-PRO" w:hint="eastAsia"/>
                <w:b/>
                <w:bCs/>
                <w:szCs w:val="21"/>
                <w:highlight w:val="cyan"/>
                <w:bdr w:val="single" w:sz="4" w:space="0" w:color="auto"/>
              </w:rPr>
              <w:lastRenderedPageBreak/>
              <w:t>場合、別途説明書がある旨文章に記載してください。</w:t>
            </w:r>
          </w:p>
          <w:p w14:paraId="30286F32" w14:textId="77777777" w:rsidR="00E13990" w:rsidRPr="00D63ED1" w:rsidRDefault="00E13990" w:rsidP="00C31C5A">
            <w:pPr>
              <w:pStyle w:val="afd"/>
              <w:spacing w:line="400" w:lineRule="exact"/>
              <w:ind w:leftChars="0" w:left="0"/>
              <w:rPr>
                <w:rFonts w:ascii="HG丸ｺﾞｼｯｸM-PRO" w:eastAsia="HG丸ｺﾞｼｯｸM-PRO" w:hAnsi="HG丸ｺﾞｼｯｸM-PRO"/>
                <w:b/>
                <w:bCs/>
              </w:rPr>
            </w:pPr>
          </w:p>
          <w:p w14:paraId="3121C1EE" w14:textId="7BD832F9" w:rsidR="00EE064C" w:rsidRPr="00D63ED1" w:rsidRDefault="00EE064C" w:rsidP="00C31C5A">
            <w:pPr>
              <w:pStyle w:val="afd"/>
              <w:spacing w:line="400" w:lineRule="exact"/>
              <w:rPr>
                <w:rFonts w:ascii="HG丸ｺﾞｼｯｸM-PRO" w:eastAsia="HG丸ｺﾞｼｯｸM-PRO" w:hAnsi="HG丸ｺﾞｼｯｸM-PRO"/>
                <w:b/>
                <w:bCs/>
              </w:rPr>
            </w:pPr>
            <w:r w:rsidRPr="00D63ED1">
              <w:rPr>
                <w:rFonts w:ascii="HG丸ｺﾞｼｯｸM-PRO" w:eastAsia="HG丸ｺﾞｼｯｸM-PRO" w:hAnsi="HG丸ｺﾞｼｯｸM-PRO" w:hint="eastAsia"/>
                <w:b/>
                <w:bCs/>
              </w:rPr>
              <w:t>検査項目</w:t>
            </w:r>
          </w:p>
          <w:p w14:paraId="71E3BBAF" w14:textId="7D9C644F" w:rsidR="00EE064C" w:rsidRPr="00D63ED1" w:rsidRDefault="00EE064C"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対象疾患の診療で通常実施しない検査は</w:t>
            </w:r>
            <w:r w:rsidR="00241AAC" w:rsidRPr="00D63ED1">
              <w:rPr>
                <w:rFonts w:ascii="HG丸ｺﾞｼｯｸM-PRO" w:eastAsia="HG丸ｺﾞｼｯｸM-PRO" w:hAnsi="HG丸ｺﾞｼｯｸM-PRO" w:hint="eastAsia"/>
              </w:rPr>
              <w:t>、治験参加者にとって</w:t>
            </w:r>
            <w:r w:rsidRPr="00D63ED1">
              <w:rPr>
                <w:rFonts w:ascii="HG丸ｺﾞｼｯｸM-PRO" w:eastAsia="HG丸ｺﾞｼｯｸM-PRO" w:hAnsi="HG丸ｺﾞｼｯｸM-PRO" w:hint="eastAsia"/>
              </w:rPr>
              <w:t>イメージ</w:t>
            </w:r>
            <w:r w:rsidR="00241AAC" w:rsidRPr="00D63ED1">
              <w:rPr>
                <w:rFonts w:ascii="HG丸ｺﾞｼｯｸM-PRO" w:eastAsia="HG丸ｺﾞｼｯｸM-PRO" w:hAnsi="HG丸ｺﾞｼｯｸM-PRO" w:hint="eastAsia"/>
              </w:rPr>
              <w:t>しやすい</w:t>
            </w:r>
            <w:r w:rsidRPr="00D63ED1">
              <w:rPr>
                <w:rFonts w:ascii="HG丸ｺﾞｼｯｸM-PRO" w:eastAsia="HG丸ｺﾞｼｯｸM-PRO" w:hAnsi="HG丸ｺﾞｼｯｸM-PRO" w:hint="eastAsia"/>
              </w:rPr>
              <w:t>説明</w:t>
            </w:r>
            <w:r w:rsidR="00241AAC" w:rsidRPr="00D63ED1">
              <w:rPr>
                <w:rFonts w:ascii="HG丸ｺﾞｼｯｸM-PRO" w:eastAsia="HG丸ｺﾞｼｯｸM-PRO" w:hAnsi="HG丸ｺﾞｼｯｸM-PRO" w:hint="eastAsia"/>
              </w:rPr>
              <w:t>をする。また、</w:t>
            </w:r>
            <w:r w:rsidRPr="00D63ED1">
              <w:rPr>
                <w:rFonts w:ascii="HG丸ｺﾞｼｯｸM-PRO" w:eastAsia="HG丸ｺﾞｼｯｸM-PRO" w:hAnsi="HG丸ｺﾞｼｯｸM-PRO" w:hint="eastAsia"/>
              </w:rPr>
              <w:t>通常診療で実施する検査は</w:t>
            </w:r>
            <w:r w:rsidR="00241AAC"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hint="eastAsia"/>
              </w:rPr>
              <w:t>特に重要</w:t>
            </w:r>
            <w:r w:rsidR="00241AAC" w:rsidRPr="00D63ED1">
              <w:rPr>
                <w:rFonts w:ascii="HG丸ｺﾞｼｯｸM-PRO" w:eastAsia="HG丸ｺﾞｼｯｸM-PRO" w:hAnsi="HG丸ｺﾞｼｯｸM-PRO" w:hint="eastAsia"/>
              </w:rPr>
              <w:t>と考えられる</w:t>
            </w:r>
            <w:r w:rsidRPr="00D63ED1">
              <w:rPr>
                <w:rFonts w:ascii="HG丸ｺﾞｼｯｸM-PRO" w:eastAsia="HG丸ｺﾞｼｯｸM-PRO" w:hAnsi="HG丸ｺﾞｼｯｸM-PRO" w:hint="eastAsia"/>
              </w:rPr>
              <w:t>項目</w:t>
            </w:r>
            <w:r w:rsidR="00241AAC" w:rsidRPr="00D63ED1">
              <w:rPr>
                <w:rFonts w:ascii="HG丸ｺﾞｼｯｸM-PRO" w:eastAsia="HG丸ｺﾞｼｯｸM-PRO" w:hAnsi="HG丸ｺﾞｼｯｸM-PRO" w:hint="eastAsia"/>
              </w:rPr>
              <w:t>を</w:t>
            </w:r>
            <w:r w:rsidRPr="00D63ED1">
              <w:rPr>
                <w:rFonts w:ascii="HG丸ｺﾞｼｯｸM-PRO" w:eastAsia="HG丸ｺﾞｼｯｸM-PRO" w:hAnsi="HG丸ｺﾞｼｯｸM-PRO" w:hint="eastAsia"/>
              </w:rPr>
              <w:t>記載する。</w:t>
            </w:r>
          </w:p>
        </w:tc>
      </w:tr>
    </w:tbl>
    <w:p w14:paraId="5CA62D13" w14:textId="77777777" w:rsidR="00B17B8A" w:rsidRPr="00D63ED1" w:rsidRDefault="00B17B8A" w:rsidP="00C31C5A">
      <w:pPr>
        <w:pStyle w:val="a1"/>
        <w:spacing w:line="400" w:lineRule="exact"/>
        <w:ind w:firstLine="240"/>
        <w:rPr>
          <w:rFonts w:ascii="HG丸ｺﾞｼｯｸM-PRO" w:eastAsia="HG丸ｺﾞｼｯｸM-PRO" w:hAnsi="HG丸ｺﾞｼｯｸM-PRO"/>
          <w:highlight w:val="lightGray"/>
        </w:rPr>
      </w:pPr>
    </w:p>
    <w:p w14:paraId="3FB6B3E3" w14:textId="77777777" w:rsidR="000848F4" w:rsidRPr="00D63ED1" w:rsidRDefault="000848F4" w:rsidP="00C31C5A">
      <w:pPr>
        <w:widowControl/>
        <w:spacing w:line="400" w:lineRule="exact"/>
        <w:jc w:val="left"/>
        <w:rPr>
          <w:rFonts w:ascii="HG丸ｺﾞｼｯｸM-PRO" w:eastAsia="HG丸ｺﾞｼｯｸM-PRO" w:hAnsi="HG丸ｺﾞｼｯｸM-PRO" w:cs="Arial"/>
          <w:color w:val="0070C0"/>
          <w:sz w:val="24"/>
          <w:szCs w:val="21"/>
        </w:rPr>
      </w:pPr>
      <w:r w:rsidRPr="00D63ED1">
        <w:rPr>
          <w:rFonts w:ascii="HG丸ｺﾞｼｯｸM-PRO" w:eastAsia="HG丸ｺﾞｼｯｸM-PRO" w:hAnsi="HG丸ｺﾞｼｯｸM-PRO" w:cs="Arial"/>
          <w:color w:val="0070C0"/>
          <w:sz w:val="24"/>
          <w:szCs w:val="21"/>
        </w:rPr>
        <w:br w:type="page"/>
      </w:r>
    </w:p>
    <w:p w14:paraId="77775FC5" w14:textId="77777777" w:rsidR="00386ED1" w:rsidRPr="00501FAA" w:rsidRDefault="00386ED1" w:rsidP="00C31C5A">
      <w:pPr>
        <w:spacing w:line="400" w:lineRule="exact"/>
        <w:rPr>
          <w:rFonts w:ascii="HG丸ｺﾞｼｯｸM-PRO" w:eastAsia="HG丸ｺﾞｼｯｸM-PRO" w:hAnsi="HG丸ｺﾞｼｯｸM-PRO" w:cs="Arial"/>
          <w:b/>
          <w:bCs/>
          <w:szCs w:val="21"/>
          <w:bdr w:val="single" w:sz="4" w:space="0" w:color="auto"/>
        </w:rPr>
      </w:pPr>
      <w:r w:rsidRPr="00501FAA">
        <w:rPr>
          <w:rFonts w:ascii="HG丸ｺﾞｼｯｸM-PRO" w:eastAsia="HG丸ｺﾞｼｯｸM-PRO" w:hAnsi="HG丸ｺﾞｼｯｸM-PRO" w:cs="Arial" w:hint="eastAsia"/>
          <w:b/>
          <w:bCs/>
          <w:szCs w:val="21"/>
          <w:highlight w:val="cyan"/>
          <w:bdr w:val="single" w:sz="4" w:space="0" w:color="auto"/>
        </w:rPr>
        <w:lastRenderedPageBreak/>
        <w:t>九がん：スケジュール表は以下の運用でお願いします</w:t>
      </w:r>
    </w:p>
    <w:p w14:paraId="39A20446" w14:textId="77777777" w:rsidR="00386ED1" w:rsidRPr="00501FAA" w:rsidRDefault="00386ED1" w:rsidP="00C31C5A">
      <w:pPr>
        <w:adjustRightInd w:val="0"/>
        <w:spacing w:line="400" w:lineRule="exact"/>
        <w:textAlignment w:val="baseline"/>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●表内のフォントは最低でも8～9程度でお願いします。</w:t>
      </w:r>
    </w:p>
    <w:p w14:paraId="178AC713" w14:textId="77777777" w:rsidR="00386ED1" w:rsidRPr="00501FAA" w:rsidRDefault="00386ED1" w:rsidP="00C31C5A">
      <w:pPr>
        <w:adjustRightInd w:val="0"/>
        <w:spacing w:line="400" w:lineRule="exact"/>
        <w:textAlignment w:val="baseline"/>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●表内の「×」は使用せず、「○」で表現してください。</w:t>
      </w:r>
    </w:p>
    <w:p w14:paraId="4203EEFB" w14:textId="77777777" w:rsidR="00386ED1" w:rsidRPr="00501FAA" w:rsidRDefault="00386ED1" w:rsidP="00C31C5A">
      <w:pPr>
        <w:adjustRightInd w:val="0"/>
        <w:spacing w:line="400" w:lineRule="exact"/>
        <w:textAlignment w:val="baseline"/>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●英語表記は以下の通り言い換えてください。</w:t>
      </w:r>
    </w:p>
    <w:p w14:paraId="023F8D92" w14:textId="77777777" w:rsidR="00AF7FAE" w:rsidRPr="00501FAA" w:rsidRDefault="00AF7FAE" w:rsidP="00C31C5A">
      <w:pPr>
        <w:adjustRightInd w:val="0"/>
        <w:spacing w:line="400" w:lineRule="exact"/>
        <w:textAlignment w:val="baseline"/>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 xml:space="preserve">例）　</w:t>
      </w:r>
      <w:r w:rsidRPr="00501FAA">
        <w:rPr>
          <w:rFonts w:ascii="HG丸ｺﾞｼｯｸM-PRO" w:eastAsia="HG丸ｺﾞｼｯｸM-PRO" w:hAnsi="HG丸ｺﾞｼｯｸM-PRO"/>
          <w:b/>
          <w:bCs/>
          <w:szCs w:val="21"/>
          <w:highlight w:val="cyan"/>
          <w:bdr w:val="single" w:sz="4" w:space="0" w:color="auto"/>
        </w:rPr>
        <w:t>C1D1→サイクル1の１日目</w:t>
      </w:r>
      <w:r w:rsidRPr="00501FAA">
        <w:rPr>
          <w:rFonts w:ascii="HG丸ｺﾞｼｯｸM-PRO" w:eastAsia="HG丸ｺﾞｼｯｸM-PRO" w:hAnsi="HG丸ｺﾞｼｯｸM-PRO" w:hint="eastAsia"/>
          <w:b/>
          <w:bCs/>
          <w:szCs w:val="21"/>
          <w:highlight w:val="cyan"/>
          <w:bdr w:val="single" w:sz="4" w:space="0" w:color="auto"/>
        </w:rPr>
        <w:t xml:space="preserve">　　</w:t>
      </w:r>
      <w:r w:rsidRPr="00501FAA">
        <w:rPr>
          <w:rFonts w:ascii="HG丸ｺﾞｼｯｸM-PRO" w:eastAsia="HG丸ｺﾞｼｯｸM-PRO" w:hAnsi="HG丸ｺﾞｼｯｸM-PRO"/>
          <w:b/>
          <w:bCs/>
          <w:szCs w:val="21"/>
          <w:highlight w:val="cyan"/>
          <w:bdr w:val="single" w:sz="4" w:space="0" w:color="auto"/>
        </w:rPr>
        <w:t>ECG→心電図　　　PS</w:t>
      </w:r>
      <w:r w:rsidRPr="00501FAA">
        <w:rPr>
          <w:rFonts w:ascii="HG丸ｺﾞｼｯｸM-PRO" w:eastAsia="HG丸ｺﾞｼｯｸM-PRO" w:hAnsi="HG丸ｺﾞｼｯｸM-PRO" w:hint="eastAsia"/>
          <w:b/>
          <w:bCs/>
          <w:szCs w:val="21"/>
          <w:highlight w:val="cyan"/>
          <w:bdr w:val="single" w:sz="4" w:space="0" w:color="auto"/>
          <w:vertAlign w:val="superscript"/>
        </w:rPr>
        <w:t xml:space="preserve">＊　　</w:t>
      </w:r>
      <w:r w:rsidRPr="00501FAA">
        <w:rPr>
          <w:rFonts w:ascii="HG丸ｺﾞｼｯｸM-PRO" w:eastAsia="HG丸ｺﾞｼｯｸM-PRO" w:hAnsi="HG丸ｺﾞｼｯｸM-PRO" w:hint="eastAsia"/>
          <w:b/>
          <w:bCs/>
          <w:szCs w:val="21"/>
          <w:highlight w:val="cyan"/>
          <w:bdr w:val="single" w:sz="4" w:space="0" w:color="auto"/>
        </w:rPr>
        <w:t>＊</w:t>
      </w:r>
      <w:r w:rsidRPr="00501FAA">
        <w:rPr>
          <w:rFonts w:ascii="HG丸ｺﾞｼｯｸM-PRO" w:eastAsia="HG丸ｺﾞｼｯｸM-PRO" w:hAnsi="HG丸ｺﾞｼｯｸM-PRO"/>
          <w:b/>
          <w:bCs/>
          <w:szCs w:val="21"/>
          <w:highlight w:val="cyan"/>
          <w:bdr w:val="single" w:sz="4" w:space="0" w:color="auto"/>
        </w:rPr>
        <w:t>PSとは…</w:t>
      </w:r>
    </w:p>
    <w:p w14:paraId="50CF31C2" w14:textId="77777777" w:rsidR="00AF7FAE" w:rsidRDefault="00AF7FAE" w:rsidP="00C31C5A">
      <w:pPr>
        <w:adjustRightInd w:val="0"/>
        <w:spacing w:line="400" w:lineRule="exact"/>
        <w:textAlignment w:val="baseline"/>
        <w:rPr>
          <w:rFonts w:ascii="HG丸ｺﾞｼｯｸM-PRO" w:eastAsia="HG丸ｺﾞｼｯｸM-PRO" w:hAnsi="HG丸ｺﾞｼｯｸM-PRO"/>
          <w:b/>
          <w:bCs/>
          <w:szCs w:val="21"/>
          <w:highlight w:val="cyan"/>
          <w:bdr w:val="single" w:sz="4" w:space="0" w:color="auto"/>
        </w:rPr>
      </w:pPr>
      <w:r>
        <w:rPr>
          <w:rFonts w:ascii="HG丸ｺﾞｼｯｸM-PRO" w:eastAsia="HG丸ｺﾞｼｯｸM-PRO" w:hAnsi="HG丸ｺﾞｼｯｸM-PRO" w:hint="eastAsia"/>
          <w:b/>
          <w:bCs/>
          <w:szCs w:val="21"/>
          <w:highlight w:val="cyan"/>
          <w:bdr w:val="single" w:sz="4" w:space="0" w:color="auto"/>
        </w:rPr>
        <w:t>●</w:t>
      </w:r>
      <w:r w:rsidRPr="00AF7FAE">
        <w:rPr>
          <w:rFonts w:ascii="HG丸ｺﾞｼｯｸM-PRO" w:eastAsia="HG丸ｺﾞｼｯｸM-PRO" w:hAnsi="HG丸ｺﾞｼｯｸM-PRO" w:hint="eastAsia"/>
          <w:b/>
          <w:bCs/>
          <w:szCs w:val="21"/>
          <w:highlight w:val="cyan"/>
          <w:bdr w:val="single" w:sz="4" w:space="0" w:color="auto"/>
        </w:rPr>
        <w:t>わかりにくい言葉には注釈をつけ説明してください。</w:t>
      </w:r>
    </w:p>
    <w:p w14:paraId="63C47006" w14:textId="77777777" w:rsidR="00AB0AC0" w:rsidRDefault="00AF7FAE" w:rsidP="00C31C5A">
      <w:pPr>
        <w:adjustRightInd w:val="0"/>
        <w:spacing w:line="400" w:lineRule="exact"/>
        <w:ind w:leftChars="100" w:left="210"/>
        <w:textAlignment w:val="baseline"/>
        <w:rPr>
          <w:rFonts w:ascii="HG丸ｺﾞｼｯｸM-PRO" w:eastAsia="HG丸ｺﾞｼｯｸM-PRO" w:hAnsi="HG丸ｺﾞｼｯｸM-PRO"/>
          <w:b/>
          <w:bCs/>
          <w:szCs w:val="21"/>
          <w:highlight w:val="cyan"/>
          <w:bdr w:val="single" w:sz="4" w:space="0" w:color="auto"/>
        </w:rPr>
      </w:pPr>
      <w:r w:rsidRPr="00AF7FAE">
        <w:rPr>
          <w:rFonts w:ascii="HG丸ｺﾞｼｯｸM-PRO" w:eastAsia="HG丸ｺﾞｼｯｸM-PRO" w:hAnsi="HG丸ｺﾞｼｯｸM-PRO" w:hint="eastAsia"/>
          <w:b/>
          <w:bCs/>
          <w:szCs w:val="21"/>
          <w:highlight w:val="cyan"/>
          <w:bdr w:val="single" w:sz="4" w:space="0" w:color="auto"/>
        </w:rPr>
        <w:t>特に有害事象など、必ず注釈をつけ説明してください。最初に有害事象という言葉が出てきた時点で必ず説明をお願いします。</w:t>
      </w:r>
    </w:p>
    <w:p w14:paraId="5B26CD83" w14:textId="279D975C" w:rsidR="00AF7FAE" w:rsidRPr="00AF7FAE" w:rsidRDefault="00AF7FAE" w:rsidP="00C31C5A">
      <w:pPr>
        <w:adjustRightInd w:val="0"/>
        <w:spacing w:line="400" w:lineRule="exact"/>
        <w:ind w:leftChars="100" w:left="210"/>
        <w:textAlignment w:val="baseline"/>
        <w:rPr>
          <w:rFonts w:ascii="HG丸ｺﾞｼｯｸM-PRO" w:eastAsia="HG丸ｺﾞｼｯｸM-PRO" w:hAnsi="HG丸ｺﾞｼｯｸM-PRO"/>
          <w:b/>
          <w:bCs/>
          <w:szCs w:val="21"/>
          <w:highlight w:val="cyan"/>
          <w:bdr w:val="single" w:sz="4" w:space="0" w:color="auto"/>
        </w:rPr>
      </w:pPr>
      <w:r w:rsidRPr="00AF7FAE">
        <w:rPr>
          <w:rFonts w:ascii="HG丸ｺﾞｼｯｸM-PRO" w:eastAsia="HG丸ｺﾞｼｯｸM-PRO" w:hAnsi="HG丸ｺﾞｼｯｸM-PRO" w:hint="eastAsia"/>
          <w:b/>
          <w:bCs/>
          <w:szCs w:val="21"/>
          <w:highlight w:val="cyan"/>
          <w:bdr w:val="single" w:sz="4" w:space="0" w:color="auto"/>
        </w:rPr>
        <w:t>依頼者案のスケジュール表内に有害事象がない場合は「有害事象の観察」を必ずいれてください。</w:t>
      </w:r>
    </w:p>
    <w:p w14:paraId="6DAA077E" w14:textId="77777777" w:rsidR="00AB0AC0" w:rsidRDefault="00AF7FAE" w:rsidP="00C31C5A">
      <w:pPr>
        <w:spacing w:line="400" w:lineRule="exact"/>
        <w:ind w:leftChars="116" w:left="387" w:hangingChars="68" w:hanging="143"/>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（例）＊</w:t>
      </w:r>
      <w:r w:rsidRPr="00501FAA">
        <w:rPr>
          <w:rFonts w:ascii="HG丸ｺﾞｼｯｸM-PRO" w:eastAsia="HG丸ｺﾞｼｯｸM-PRO" w:hAnsi="HG丸ｺﾞｼｯｸM-PRO" w:cs="Arial" w:hint="eastAsia"/>
          <w:b/>
          <w:bCs/>
          <w:szCs w:val="21"/>
          <w:highlight w:val="cyan"/>
          <w:bdr w:val="single" w:sz="4" w:space="0" w:color="auto"/>
        </w:rPr>
        <w:t>有害事象とは、</w:t>
      </w:r>
      <w:r w:rsidRPr="00501FAA">
        <w:rPr>
          <w:rFonts w:ascii="HG丸ｺﾞｼｯｸM-PRO" w:eastAsia="HG丸ｺﾞｼｯｸM-PRO" w:hAnsi="HG丸ｺﾞｼｯｸM-PRO" w:hint="eastAsia"/>
          <w:b/>
          <w:bCs/>
          <w:szCs w:val="21"/>
          <w:highlight w:val="cyan"/>
          <w:bdr w:val="single" w:sz="4" w:space="0" w:color="auto"/>
        </w:rPr>
        <w:t>治験薬との関連の有無に関わらず生じた，あなたにとって好ましくない症状</w:t>
      </w:r>
    </w:p>
    <w:p w14:paraId="7AA712A0" w14:textId="03FBCB11" w:rsidR="00AF7FAE" w:rsidRPr="00501FAA" w:rsidRDefault="00AF7FAE" w:rsidP="00C31C5A">
      <w:pPr>
        <w:spacing w:line="400" w:lineRule="exact"/>
        <w:ind w:leftChars="116" w:left="387" w:hangingChars="68" w:hanging="143"/>
        <w:rPr>
          <w:rFonts w:ascii="HG丸ｺﾞｼｯｸM-PRO" w:eastAsia="HG丸ｺﾞｼｯｸM-PRO" w:hAnsi="HG丸ｺﾞｼｯｸM-PRO" w:cs="Arial"/>
          <w:b/>
          <w:bCs/>
          <w:szCs w:val="21"/>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や検査値の異常のことをいいます</w:t>
      </w:r>
    </w:p>
    <w:p w14:paraId="619509E7" w14:textId="77777777" w:rsidR="00E06712" w:rsidRPr="00AF7FAE" w:rsidRDefault="00E06712" w:rsidP="00C31C5A">
      <w:pPr>
        <w:widowControl/>
        <w:spacing w:line="400" w:lineRule="exact"/>
        <w:rPr>
          <w:rFonts w:ascii="HG丸ｺﾞｼｯｸM-PRO" w:eastAsia="HG丸ｺﾞｼｯｸM-PRO" w:hAnsi="HG丸ｺﾞｼｯｸM-PRO" w:cs="Arial"/>
          <w:color w:val="0070C0"/>
          <w:sz w:val="24"/>
          <w:szCs w:val="21"/>
        </w:rPr>
      </w:pPr>
    </w:p>
    <w:p w14:paraId="6E1C0CDD" w14:textId="79EBAE92" w:rsidR="00B17B8A" w:rsidRPr="00D63ED1" w:rsidRDefault="00B17B8A" w:rsidP="00A928BC">
      <w:pPr>
        <w:widowControl/>
        <w:spacing w:line="360" w:lineRule="exact"/>
        <w:rPr>
          <w:rFonts w:ascii="HG丸ｺﾞｼｯｸM-PRO" w:eastAsia="HG丸ｺﾞｼｯｸM-PRO" w:hAnsi="HG丸ｺﾞｼｯｸM-PRO" w:cs="Arial"/>
          <w:color w:val="0070C0"/>
          <w:sz w:val="24"/>
          <w:szCs w:val="21"/>
        </w:rPr>
      </w:pPr>
      <w:r w:rsidRPr="00D63ED1">
        <w:rPr>
          <w:rFonts w:ascii="HG丸ｺﾞｼｯｸM-PRO" w:eastAsia="HG丸ｺﾞｼｯｸM-PRO" w:hAnsi="HG丸ｺﾞｼｯｸM-PRO" w:cs="Arial" w:hint="eastAsia"/>
          <w:color w:val="0070C0"/>
          <w:sz w:val="24"/>
          <w:szCs w:val="21"/>
        </w:rPr>
        <w:t>【スケジュール表】</w:t>
      </w:r>
    </w:p>
    <w:tbl>
      <w:tblPr>
        <w:tblStyle w:val="af7"/>
        <w:tblpPr w:leftFromText="142" w:rightFromText="142" w:vertAnchor="text" w:tblpY="1"/>
        <w:tblOverlap w:val="never"/>
        <w:tblW w:w="9628" w:type="dxa"/>
        <w:tblLayout w:type="fixed"/>
        <w:tblLook w:val="04A0" w:firstRow="1" w:lastRow="0" w:firstColumn="1" w:lastColumn="0" w:noHBand="0" w:noVBand="1"/>
      </w:tblPr>
      <w:tblGrid>
        <w:gridCol w:w="1290"/>
        <w:gridCol w:w="1007"/>
        <w:gridCol w:w="611"/>
        <w:gridCol w:w="611"/>
        <w:gridCol w:w="610"/>
        <w:gridCol w:w="611"/>
        <w:gridCol w:w="610"/>
        <w:gridCol w:w="611"/>
        <w:gridCol w:w="610"/>
        <w:gridCol w:w="611"/>
        <w:gridCol w:w="910"/>
        <w:gridCol w:w="768"/>
        <w:gridCol w:w="768"/>
      </w:tblGrid>
      <w:tr w:rsidR="00F90644" w:rsidRPr="00D63ED1" w14:paraId="74A8A77C" w14:textId="77777777" w:rsidTr="006F3BEF">
        <w:trPr>
          <w:trHeight w:val="862"/>
        </w:trPr>
        <w:tc>
          <w:tcPr>
            <w:tcW w:w="1290" w:type="dxa"/>
          </w:tcPr>
          <w:p w14:paraId="452667C1" w14:textId="77777777" w:rsidR="00F90644" w:rsidRPr="00D63ED1" w:rsidRDefault="00F90644" w:rsidP="000848F4">
            <w:pPr>
              <w:widowControl/>
              <w:spacing w:line="360" w:lineRule="exact"/>
              <w:jc w:val="left"/>
              <w:rPr>
                <w:rFonts w:ascii="HG丸ｺﾞｼｯｸM-PRO" w:eastAsia="HG丸ｺﾞｼｯｸM-PRO" w:hAnsi="HG丸ｺﾞｼｯｸM-PRO" w:cs="Arial"/>
                <w:color w:val="0070C0"/>
                <w:sz w:val="20"/>
                <w:szCs w:val="20"/>
              </w:rPr>
            </w:pPr>
          </w:p>
        </w:tc>
        <w:tc>
          <w:tcPr>
            <w:tcW w:w="1007" w:type="dxa"/>
          </w:tcPr>
          <w:p w14:paraId="6D673F7C"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スクリーニング期間</w:t>
            </w:r>
          </w:p>
        </w:tc>
        <w:tc>
          <w:tcPr>
            <w:tcW w:w="4885" w:type="dxa"/>
            <w:gridSpan w:val="8"/>
          </w:tcPr>
          <w:p w14:paraId="2CFB793A" w14:textId="392C0F92"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服用（使用）期間</w:t>
            </w:r>
          </w:p>
        </w:tc>
        <w:tc>
          <w:tcPr>
            <w:tcW w:w="910" w:type="dxa"/>
          </w:tcPr>
          <w:p w14:paraId="46665F3E" w14:textId="6A5E367E"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服用（使用）終了時</w:t>
            </w:r>
          </w:p>
        </w:tc>
        <w:tc>
          <w:tcPr>
            <w:tcW w:w="1536" w:type="dxa"/>
            <w:gridSpan w:val="2"/>
          </w:tcPr>
          <w:p w14:paraId="606097B3" w14:textId="7047B192"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追跡調査期間</w:t>
            </w:r>
          </w:p>
        </w:tc>
      </w:tr>
      <w:tr w:rsidR="00B175D7" w:rsidRPr="00D63ED1" w14:paraId="0FB8E79B" w14:textId="77777777" w:rsidTr="006F3BEF">
        <w:trPr>
          <w:trHeight w:val="862"/>
        </w:trPr>
        <w:tc>
          <w:tcPr>
            <w:tcW w:w="1290" w:type="dxa"/>
          </w:tcPr>
          <w:p w14:paraId="052E2AC0"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サイクル</w:t>
            </w:r>
          </w:p>
          <w:p w14:paraId="572AAE0A"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（1サイクル＝[</w:t>
            </w:r>
            <w:r w:rsidRPr="00D63ED1">
              <w:rPr>
                <w:rFonts w:ascii="HG丸ｺﾞｼｯｸM-PRO" w:eastAsia="HG丸ｺﾞｼｯｸM-PRO" w:hAnsi="HG丸ｺﾞｼｯｸM-PRO" w:cs="Arial"/>
                <w:color w:val="0070C0"/>
                <w:szCs w:val="21"/>
              </w:rPr>
              <w:t>●</w:t>
            </w:r>
            <w:r w:rsidRPr="00D63ED1">
              <w:rPr>
                <w:rFonts w:ascii="HG丸ｺﾞｼｯｸM-PRO" w:eastAsia="HG丸ｺﾞｼｯｸM-PRO" w:hAnsi="HG丸ｺﾞｼｯｸM-PRO" w:cs="Arial" w:hint="eastAsia"/>
                <w:color w:val="0070C0"/>
                <w:szCs w:val="21"/>
              </w:rPr>
              <w:t>日</w:t>
            </w:r>
            <w:r w:rsidRPr="00D63ED1">
              <w:rPr>
                <w:rFonts w:ascii="HG丸ｺﾞｼｯｸM-PRO" w:eastAsia="HG丸ｺﾞｼｯｸM-PRO" w:hAnsi="HG丸ｺﾞｼｯｸM-PRO" w:cs="Arial"/>
                <w:color w:val="0070C0"/>
                <w:szCs w:val="21"/>
              </w:rPr>
              <w:t>]</w:t>
            </w:r>
            <w:r w:rsidRPr="00D63ED1">
              <w:rPr>
                <w:rFonts w:ascii="HG丸ｺﾞｼｯｸM-PRO" w:eastAsia="HG丸ｺﾞｼｯｸM-PRO" w:hAnsi="HG丸ｺﾞｼｯｸM-PRO" w:cs="Arial" w:hint="eastAsia"/>
                <w:color w:val="0070C0"/>
                <w:szCs w:val="21"/>
              </w:rPr>
              <w:t>）</w:t>
            </w:r>
          </w:p>
        </w:tc>
        <w:tc>
          <w:tcPr>
            <w:tcW w:w="1007" w:type="dxa"/>
          </w:tcPr>
          <w:p w14:paraId="1B638882"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tcPr>
          <w:p w14:paraId="547892A8"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tcPr>
          <w:p w14:paraId="309F100C"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tcPr>
          <w:p w14:paraId="61376E1B"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tcPr>
          <w:p w14:paraId="2687E22B"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tcPr>
          <w:p w14:paraId="45FC55B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tcPr>
          <w:p w14:paraId="7C718CB2"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tcPr>
          <w:p w14:paraId="2B2F777C" w14:textId="766FFE3D"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tcPr>
          <w:p w14:paraId="57079C66"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910" w:type="dxa"/>
          </w:tcPr>
          <w:p w14:paraId="5A07D26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tcPr>
          <w:p w14:paraId="792012C8"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tcPr>
          <w:p w14:paraId="5E7D8089"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r>
      <w:tr w:rsidR="00F90644" w:rsidRPr="00D63ED1" w14:paraId="47335E7B" w14:textId="77777777" w:rsidTr="006F3BEF">
        <w:trPr>
          <w:trHeight w:val="289"/>
        </w:trPr>
        <w:tc>
          <w:tcPr>
            <w:tcW w:w="1290" w:type="dxa"/>
          </w:tcPr>
          <w:p w14:paraId="4399E4FF" w14:textId="77777777" w:rsidR="00F90644" w:rsidRPr="00D63ED1" w:rsidRDefault="00F90644"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日</w:t>
            </w:r>
          </w:p>
        </w:tc>
        <w:tc>
          <w:tcPr>
            <w:tcW w:w="1007" w:type="dxa"/>
            <w:vAlign w:val="center"/>
          </w:tcPr>
          <w:p w14:paraId="01F2F39E"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w:t>
            </w:r>
            <w:r w:rsidRPr="00D63ED1">
              <w:rPr>
                <w:rFonts w:ascii="HG丸ｺﾞｼｯｸM-PRO" w:eastAsia="HG丸ｺﾞｼｯｸM-PRO" w:hAnsi="HG丸ｺﾞｼｯｸM-PRO" w:cs="Arial"/>
                <w:color w:val="0070C0"/>
              </w:rPr>
              <w:t>●●</w:t>
            </w:r>
            <w:r w:rsidRPr="00D63ED1">
              <w:rPr>
                <w:rFonts w:ascii="HG丸ｺﾞｼｯｸM-PRO" w:eastAsia="HG丸ｺﾞｼｯｸM-PRO" w:hAnsi="HG丸ｺﾞｼｯｸM-PRO" w:cs="Arial" w:hint="eastAsia"/>
                <w:color w:val="0070C0"/>
                <w:sz w:val="20"/>
                <w:szCs w:val="20"/>
              </w:rPr>
              <w:t>～-</w:t>
            </w:r>
            <w:r w:rsidRPr="00D63ED1">
              <w:rPr>
                <w:rFonts w:ascii="HG丸ｺﾞｼｯｸM-PRO" w:eastAsia="HG丸ｺﾞｼｯｸM-PRO" w:hAnsi="HG丸ｺﾞｼｯｸM-PRO" w:cs="Arial"/>
                <w:color w:val="0070C0"/>
              </w:rPr>
              <w:t>●</w:t>
            </w:r>
          </w:p>
        </w:tc>
        <w:tc>
          <w:tcPr>
            <w:tcW w:w="3053" w:type="dxa"/>
            <w:gridSpan w:val="5"/>
            <w:vAlign w:val="center"/>
          </w:tcPr>
          <w:p w14:paraId="607893DE" w14:textId="4570F71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color w:val="0070C0"/>
              </w:rPr>
              <w:t>●</w:t>
            </w:r>
          </w:p>
        </w:tc>
        <w:tc>
          <w:tcPr>
            <w:tcW w:w="611" w:type="dxa"/>
            <w:vAlign w:val="center"/>
          </w:tcPr>
          <w:p w14:paraId="0CCD9095"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color w:val="0070C0"/>
              </w:rPr>
              <w:t>●</w:t>
            </w:r>
          </w:p>
        </w:tc>
        <w:tc>
          <w:tcPr>
            <w:tcW w:w="610" w:type="dxa"/>
            <w:vAlign w:val="center"/>
          </w:tcPr>
          <w:p w14:paraId="453061F2"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color w:val="0070C0"/>
              </w:rPr>
              <w:t>●</w:t>
            </w:r>
          </w:p>
        </w:tc>
        <w:tc>
          <w:tcPr>
            <w:tcW w:w="611" w:type="dxa"/>
            <w:vAlign w:val="center"/>
          </w:tcPr>
          <w:p w14:paraId="6C2A5522"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color w:val="0070C0"/>
              </w:rPr>
              <w:t>●</w:t>
            </w:r>
          </w:p>
        </w:tc>
        <w:tc>
          <w:tcPr>
            <w:tcW w:w="910" w:type="dxa"/>
            <w:vAlign w:val="center"/>
          </w:tcPr>
          <w:p w14:paraId="2F10D97C"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347445AF"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w:t>
            </w:r>
          </w:p>
        </w:tc>
        <w:tc>
          <w:tcPr>
            <w:tcW w:w="768" w:type="dxa"/>
            <w:vAlign w:val="center"/>
          </w:tcPr>
          <w:p w14:paraId="6BA22A08"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20"/>
                <w:szCs w:val="20"/>
              </w:rPr>
              <w:t>-</w:t>
            </w:r>
          </w:p>
        </w:tc>
      </w:tr>
      <w:tr w:rsidR="00F90644" w:rsidRPr="00D63ED1" w14:paraId="16B6CC4C" w14:textId="77777777" w:rsidTr="006F3BEF">
        <w:trPr>
          <w:trHeight w:val="289"/>
        </w:trPr>
        <w:tc>
          <w:tcPr>
            <w:tcW w:w="1290" w:type="dxa"/>
          </w:tcPr>
          <w:p w14:paraId="13EA7CB9" w14:textId="77777777" w:rsidR="00F90644" w:rsidRPr="00D63ED1" w:rsidRDefault="00F90644"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許容範囲</w:t>
            </w:r>
          </w:p>
        </w:tc>
        <w:tc>
          <w:tcPr>
            <w:tcW w:w="1007" w:type="dxa"/>
            <w:vAlign w:val="center"/>
          </w:tcPr>
          <w:p w14:paraId="25BF6F18"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3053" w:type="dxa"/>
            <w:gridSpan w:val="5"/>
            <w:vAlign w:val="center"/>
          </w:tcPr>
          <w:p w14:paraId="3C15C22B" w14:textId="4EDE9443"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r w:rsidRPr="00D63ED1">
              <w:rPr>
                <w:rFonts w:ascii="HG丸ｺﾞｼｯｸM-PRO" w:eastAsia="HG丸ｺﾞｼｯｸM-PRO" w:hAnsi="HG丸ｺﾞｼｯｸM-PRO" w:cs="Arial"/>
                <w:color w:val="0070C0"/>
                <w:szCs w:val="21"/>
              </w:rPr>
              <w:t>●</w:t>
            </w:r>
            <w:r w:rsidRPr="00D63ED1">
              <w:rPr>
                <w:rFonts w:ascii="HG丸ｺﾞｼｯｸM-PRO" w:eastAsia="HG丸ｺﾞｼｯｸM-PRO" w:hAnsi="HG丸ｺﾞｼｯｸM-PRO" w:cs="Arial" w:hint="eastAsia"/>
                <w:color w:val="0070C0"/>
                <w:szCs w:val="21"/>
              </w:rPr>
              <w:t>日</w:t>
            </w:r>
          </w:p>
        </w:tc>
        <w:tc>
          <w:tcPr>
            <w:tcW w:w="611" w:type="dxa"/>
            <w:vAlign w:val="center"/>
          </w:tcPr>
          <w:p w14:paraId="29C6BE7E"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610" w:type="dxa"/>
            <w:vAlign w:val="center"/>
          </w:tcPr>
          <w:p w14:paraId="4886BD91"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611" w:type="dxa"/>
            <w:vAlign w:val="center"/>
          </w:tcPr>
          <w:p w14:paraId="74233CB0"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910" w:type="dxa"/>
            <w:vAlign w:val="center"/>
          </w:tcPr>
          <w:p w14:paraId="06DC240D"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768" w:type="dxa"/>
            <w:vAlign w:val="center"/>
          </w:tcPr>
          <w:p w14:paraId="465FC0CB"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c>
          <w:tcPr>
            <w:tcW w:w="768" w:type="dxa"/>
            <w:vAlign w:val="center"/>
          </w:tcPr>
          <w:p w14:paraId="6273FCD1" w14:textId="77777777" w:rsidR="00F90644" w:rsidRPr="00D63ED1" w:rsidRDefault="00F90644" w:rsidP="000848F4">
            <w:pPr>
              <w:widowControl/>
              <w:spacing w:line="360" w:lineRule="exact"/>
              <w:jc w:val="center"/>
              <w:rPr>
                <w:rFonts w:ascii="HG丸ｺﾞｼｯｸM-PRO" w:eastAsia="HG丸ｺﾞｼｯｸM-PRO" w:hAnsi="HG丸ｺﾞｼｯｸM-PRO" w:cs="Arial"/>
                <w:color w:val="0070C0"/>
                <w:szCs w:val="21"/>
              </w:rPr>
            </w:pPr>
          </w:p>
        </w:tc>
      </w:tr>
      <w:tr w:rsidR="00B175D7" w:rsidRPr="00D63ED1" w14:paraId="6FD956A9" w14:textId="77777777" w:rsidTr="006F3BEF">
        <w:trPr>
          <w:trHeight w:val="578"/>
        </w:trPr>
        <w:tc>
          <w:tcPr>
            <w:tcW w:w="1290" w:type="dxa"/>
          </w:tcPr>
          <w:p w14:paraId="7DC84870"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治験参加同意</w:t>
            </w:r>
          </w:p>
        </w:tc>
        <w:tc>
          <w:tcPr>
            <w:tcW w:w="1007" w:type="dxa"/>
            <w:vAlign w:val="center"/>
          </w:tcPr>
          <w:p w14:paraId="078FDFCF" w14:textId="0BE227C7"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3589CA10"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021994B1"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2A6A0BB7"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415034E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3D0ABFC9"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606C667F" w14:textId="5509B495"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39A5063B" w14:textId="5E821BCE"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0AECD516" w14:textId="1102F5F5"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3AB763B1"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287847B5"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2963AC65"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r>
      <w:tr w:rsidR="00F90644" w:rsidRPr="00D63ED1" w14:paraId="227E85EC" w14:textId="77777777" w:rsidTr="006F3BEF">
        <w:tc>
          <w:tcPr>
            <w:tcW w:w="1290" w:type="dxa"/>
          </w:tcPr>
          <w:p w14:paraId="7FDE8588"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治験薬服用（使用）</w:t>
            </w:r>
          </w:p>
        </w:tc>
        <w:tc>
          <w:tcPr>
            <w:tcW w:w="1007" w:type="dxa"/>
            <w:vAlign w:val="center"/>
          </w:tcPr>
          <w:p w14:paraId="16B5A13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50F6FA6C"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2DF1DE99" w14:textId="0D7603DA"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32F5537F"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089106A8"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3EB91480"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5D54588D" w14:textId="24EF5777"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07D60233" w14:textId="291919B0"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381F245C" w14:textId="100C6516"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1DC2C25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53A6C3DF"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3FB51F4C"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r>
      <w:tr w:rsidR="00F90644" w:rsidRPr="00D63ED1" w14:paraId="7CA055CC" w14:textId="77777777" w:rsidTr="006F3BEF">
        <w:tc>
          <w:tcPr>
            <w:tcW w:w="1290" w:type="dxa"/>
          </w:tcPr>
          <w:p w14:paraId="6AE46402"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併用薬の確認</w:t>
            </w:r>
          </w:p>
        </w:tc>
        <w:tc>
          <w:tcPr>
            <w:tcW w:w="1007" w:type="dxa"/>
            <w:vAlign w:val="center"/>
          </w:tcPr>
          <w:p w14:paraId="56DD802F" w14:textId="090FEDD8"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0A8B74CD" w14:textId="28702653"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230C9B44"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35AD3B6C"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51CD6F28"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512E31F7"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743FA1CD" w14:textId="6996C69C"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482F23D8" w14:textId="793F6BC4"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537EDE60" w14:textId="1244DA70"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4525D899" w14:textId="4EB1F4F0"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57F3499C" w14:textId="183106FC"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2B5BD252" w14:textId="1A1A9F7D" w:rsidR="00B17B8A" w:rsidRPr="00D63ED1" w:rsidRDefault="006F3BEF"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r>
      <w:tr w:rsidR="006F3BEF" w:rsidRPr="00D63ED1" w14:paraId="386E0A34" w14:textId="77777777" w:rsidTr="00E67324">
        <w:tc>
          <w:tcPr>
            <w:tcW w:w="1290" w:type="dxa"/>
          </w:tcPr>
          <w:p w14:paraId="2E08744A"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有害事象などの調査</w:t>
            </w:r>
          </w:p>
        </w:tc>
        <w:tc>
          <w:tcPr>
            <w:tcW w:w="1007" w:type="dxa"/>
            <w:vAlign w:val="center"/>
          </w:tcPr>
          <w:p w14:paraId="1561F40E" w14:textId="44482929"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69DC8743" w14:textId="7C32FB4C"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4C3E0EC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03CA92D0"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0D6EDBDB"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70F50D10"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04031AF9" w14:textId="4771A214"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062E7530" w14:textId="626E82BA"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3F5264CA" w14:textId="76D85FB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56F1759E" w14:textId="3FC139C5"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083A1F3F" w14:textId="64CA4FB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38CD5621" w14:textId="61E54F06"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r>
      <w:tr w:rsidR="006F3BEF" w:rsidRPr="00D63ED1" w14:paraId="3537EB2E" w14:textId="77777777" w:rsidTr="00E67324">
        <w:tc>
          <w:tcPr>
            <w:tcW w:w="1290" w:type="dxa"/>
          </w:tcPr>
          <w:p w14:paraId="708A3B0A"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血液検査</w:t>
            </w:r>
          </w:p>
        </w:tc>
        <w:tc>
          <w:tcPr>
            <w:tcW w:w="1007" w:type="dxa"/>
          </w:tcPr>
          <w:p w14:paraId="0207D9C9" w14:textId="0C9BEAD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tcPr>
          <w:p w14:paraId="023A9DE9" w14:textId="769F48F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1DC8955E"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3316F79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1324E96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0A1B82FE"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5C7D0AEF" w14:textId="3E29C08D"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441969A9" w14:textId="69DE636A"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1DF75562" w14:textId="4A6F7FD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3493540A" w14:textId="311114D1"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130BC96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4639DF4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r>
      <w:tr w:rsidR="006F3BEF" w:rsidRPr="00D63ED1" w14:paraId="36A854F1" w14:textId="77777777" w:rsidTr="00E67324">
        <w:tc>
          <w:tcPr>
            <w:tcW w:w="1290" w:type="dxa"/>
          </w:tcPr>
          <w:p w14:paraId="3D46209F"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尿検査</w:t>
            </w:r>
          </w:p>
        </w:tc>
        <w:tc>
          <w:tcPr>
            <w:tcW w:w="1007" w:type="dxa"/>
          </w:tcPr>
          <w:p w14:paraId="465E5698" w14:textId="364EB71D"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tcPr>
          <w:p w14:paraId="2C2CCF19" w14:textId="24848565"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4E11CFAB"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1C58A7F1"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102F93B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0C42415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64D1CED1" w14:textId="2846F97C"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5FF81FCF"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4CE93A04"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910" w:type="dxa"/>
            <w:vAlign w:val="center"/>
          </w:tcPr>
          <w:p w14:paraId="2A6381EC" w14:textId="7E5F12A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467C05BD"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1EF4F6AF"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r>
      <w:tr w:rsidR="006F3BEF" w:rsidRPr="00D63ED1" w14:paraId="5DD1492D" w14:textId="77777777" w:rsidTr="00E67324">
        <w:tc>
          <w:tcPr>
            <w:tcW w:w="1290" w:type="dxa"/>
          </w:tcPr>
          <w:p w14:paraId="72CF7252"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lastRenderedPageBreak/>
              <w:t>妊娠検査（尿・血液）</w:t>
            </w:r>
          </w:p>
        </w:tc>
        <w:tc>
          <w:tcPr>
            <w:tcW w:w="1007" w:type="dxa"/>
            <w:vAlign w:val="center"/>
          </w:tcPr>
          <w:p w14:paraId="1B61ACA7" w14:textId="7A3C65AA" w:rsidR="006F3BEF" w:rsidRPr="00D63ED1" w:rsidRDefault="006F3BEF" w:rsidP="00AF49BB">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0D2935B3" w14:textId="4F82AE36"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00FDBBE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211DE59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12FD511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1B1D6532"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51BFEBF8" w14:textId="7024FA15"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0" w:type="dxa"/>
            <w:vAlign w:val="center"/>
          </w:tcPr>
          <w:p w14:paraId="4ACC5F26" w14:textId="17432E5B"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1D6B1311" w14:textId="458C423C"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910" w:type="dxa"/>
            <w:vAlign w:val="center"/>
          </w:tcPr>
          <w:p w14:paraId="2FC739FC" w14:textId="6B369055"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090844F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1D4AE8C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r>
      <w:tr w:rsidR="006F3BEF" w:rsidRPr="00D63ED1" w14:paraId="68FAD52C" w14:textId="77777777" w:rsidTr="006F3BEF">
        <w:tc>
          <w:tcPr>
            <w:tcW w:w="1290" w:type="dxa"/>
          </w:tcPr>
          <w:p w14:paraId="40F11B3D" w14:textId="44F9CB86"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lang w:eastAsia="zh-TW"/>
              </w:rPr>
            </w:pPr>
            <w:r w:rsidRPr="00D63ED1">
              <w:rPr>
                <w:rFonts w:ascii="HG丸ｺﾞｼｯｸM-PRO" w:eastAsia="HG丸ｺﾞｼｯｸM-PRO" w:hAnsi="HG丸ｺﾞｼｯｸM-PRO" w:cs="Arial" w:hint="eastAsia"/>
                <w:color w:val="0070C0"/>
                <w:szCs w:val="21"/>
                <w:lang w:eastAsia="zh-TW"/>
              </w:rPr>
              <w:t>薬物動態（血液）／時間</w:t>
            </w:r>
          </w:p>
        </w:tc>
        <w:tc>
          <w:tcPr>
            <w:tcW w:w="1007" w:type="dxa"/>
            <w:vAlign w:val="center"/>
          </w:tcPr>
          <w:p w14:paraId="7CAECF78"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lang w:eastAsia="zh-TW"/>
              </w:rPr>
            </w:pPr>
          </w:p>
        </w:tc>
        <w:tc>
          <w:tcPr>
            <w:tcW w:w="611" w:type="dxa"/>
            <w:vAlign w:val="center"/>
          </w:tcPr>
          <w:p w14:paraId="332EC3DD" w14:textId="1CDADCBA"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18"/>
                <w:szCs w:val="21"/>
              </w:rPr>
            </w:pPr>
            <w:r w:rsidRPr="00D63ED1">
              <w:rPr>
                <w:rFonts w:ascii="HG丸ｺﾞｼｯｸM-PRO" w:eastAsia="HG丸ｺﾞｼｯｸM-PRO" w:hAnsi="HG丸ｺﾞｼｯｸM-PRO" w:hint="eastAsia"/>
                <w:color w:val="0070C0"/>
                <w:szCs w:val="21"/>
              </w:rPr>
              <w:t>●</w:t>
            </w:r>
          </w:p>
          <w:p w14:paraId="595A2667" w14:textId="3065244F"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18"/>
                <w:szCs w:val="21"/>
              </w:rPr>
              <w:t>-1時間</w:t>
            </w:r>
          </w:p>
        </w:tc>
        <w:tc>
          <w:tcPr>
            <w:tcW w:w="611" w:type="dxa"/>
            <w:vAlign w:val="center"/>
          </w:tcPr>
          <w:p w14:paraId="6095F3BC" w14:textId="48CC6242" w:rsidR="006F3BEF" w:rsidRPr="00D63ED1" w:rsidRDefault="006F3BEF" w:rsidP="006F3BEF">
            <w:pPr>
              <w:widowControl/>
              <w:spacing w:line="360" w:lineRule="exact"/>
              <w:jc w:val="center"/>
              <w:rPr>
                <w:rFonts w:ascii="HG丸ｺﾞｼｯｸM-PRO" w:eastAsia="HG丸ｺﾞｼｯｸM-PRO" w:hAnsi="HG丸ｺﾞｼｯｸM-PRO"/>
                <w:color w:val="0070C0"/>
                <w:szCs w:val="21"/>
              </w:rPr>
            </w:pPr>
            <w:r w:rsidRPr="00D63ED1">
              <w:rPr>
                <w:rFonts w:ascii="HG丸ｺﾞｼｯｸM-PRO" w:eastAsia="HG丸ｺﾞｼｯｸM-PRO" w:hAnsi="HG丸ｺﾞｼｯｸM-PRO" w:hint="eastAsia"/>
                <w:color w:val="0070C0"/>
                <w:szCs w:val="21"/>
              </w:rPr>
              <w:t>●</w:t>
            </w:r>
          </w:p>
          <w:p w14:paraId="72802856" w14:textId="5AFC89BE"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18"/>
                <w:szCs w:val="21"/>
              </w:rPr>
              <w:t>0時間</w:t>
            </w:r>
          </w:p>
        </w:tc>
        <w:tc>
          <w:tcPr>
            <w:tcW w:w="610" w:type="dxa"/>
            <w:vAlign w:val="center"/>
          </w:tcPr>
          <w:p w14:paraId="635E0407" w14:textId="664C8848" w:rsidR="006F3BEF" w:rsidRPr="00D63ED1" w:rsidRDefault="006F3BEF" w:rsidP="006F3BEF">
            <w:pPr>
              <w:widowControl/>
              <w:spacing w:line="360" w:lineRule="exact"/>
              <w:jc w:val="center"/>
              <w:rPr>
                <w:rFonts w:ascii="HG丸ｺﾞｼｯｸM-PRO" w:eastAsia="HG丸ｺﾞｼｯｸM-PRO" w:hAnsi="HG丸ｺﾞｼｯｸM-PRO"/>
                <w:color w:val="0070C0"/>
                <w:szCs w:val="21"/>
              </w:rPr>
            </w:pPr>
            <w:r w:rsidRPr="00D63ED1">
              <w:rPr>
                <w:rFonts w:ascii="HG丸ｺﾞｼｯｸM-PRO" w:eastAsia="HG丸ｺﾞｼｯｸM-PRO" w:hAnsi="HG丸ｺﾞｼｯｸM-PRO" w:hint="eastAsia"/>
                <w:color w:val="0070C0"/>
                <w:szCs w:val="21"/>
              </w:rPr>
              <w:t>●</w:t>
            </w:r>
          </w:p>
          <w:p w14:paraId="3998732A" w14:textId="28CD7DFA"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18"/>
                <w:szCs w:val="21"/>
              </w:rPr>
              <w:t>10分</w:t>
            </w:r>
          </w:p>
        </w:tc>
        <w:tc>
          <w:tcPr>
            <w:tcW w:w="611" w:type="dxa"/>
            <w:vAlign w:val="center"/>
          </w:tcPr>
          <w:p w14:paraId="00837AC6" w14:textId="684FB0C2" w:rsidR="006F3BEF" w:rsidRPr="00D63ED1" w:rsidRDefault="006F3BEF" w:rsidP="006F3BEF">
            <w:pPr>
              <w:widowControl/>
              <w:spacing w:line="360" w:lineRule="exact"/>
              <w:jc w:val="center"/>
              <w:rPr>
                <w:rFonts w:ascii="HG丸ｺﾞｼｯｸM-PRO" w:eastAsia="HG丸ｺﾞｼｯｸM-PRO" w:hAnsi="HG丸ｺﾞｼｯｸM-PRO"/>
                <w:color w:val="0070C0"/>
                <w:szCs w:val="21"/>
              </w:rPr>
            </w:pPr>
            <w:r w:rsidRPr="00D63ED1">
              <w:rPr>
                <w:rFonts w:ascii="HG丸ｺﾞｼｯｸM-PRO" w:eastAsia="HG丸ｺﾞｼｯｸM-PRO" w:hAnsi="HG丸ｺﾞｼｯｸM-PRO" w:hint="eastAsia"/>
                <w:color w:val="0070C0"/>
                <w:szCs w:val="21"/>
              </w:rPr>
              <w:t>●</w:t>
            </w:r>
          </w:p>
          <w:p w14:paraId="2886D8EB" w14:textId="7A684C29"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18"/>
                <w:szCs w:val="21"/>
              </w:rPr>
              <w:t>30分</w:t>
            </w:r>
          </w:p>
        </w:tc>
        <w:tc>
          <w:tcPr>
            <w:tcW w:w="610" w:type="dxa"/>
            <w:vAlign w:val="center"/>
          </w:tcPr>
          <w:p w14:paraId="5AB015ED" w14:textId="565E2C5F" w:rsidR="006F3BEF" w:rsidRPr="00D63ED1" w:rsidRDefault="006F3BEF" w:rsidP="006F3BEF">
            <w:pPr>
              <w:widowControl/>
              <w:spacing w:line="360" w:lineRule="exact"/>
              <w:jc w:val="center"/>
              <w:rPr>
                <w:rFonts w:ascii="HG丸ｺﾞｼｯｸM-PRO" w:eastAsia="HG丸ｺﾞｼｯｸM-PRO" w:hAnsi="HG丸ｺﾞｼｯｸM-PRO"/>
                <w:color w:val="0070C0"/>
                <w:szCs w:val="21"/>
              </w:rPr>
            </w:pPr>
            <w:r w:rsidRPr="00D63ED1">
              <w:rPr>
                <w:rFonts w:ascii="HG丸ｺﾞｼｯｸM-PRO" w:eastAsia="HG丸ｺﾞｼｯｸM-PRO" w:hAnsi="HG丸ｺﾞｼｯｸM-PRO" w:hint="eastAsia"/>
                <w:color w:val="0070C0"/>
                <w:szCs w:val="21"/>
              </w:rPr>
              <w:t>●</w:t>
            </w:r>
          </w:p>
          <w:p w14:paraId="583C6DDC" w14:textId="18E08D93"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 w:val="18"/>
                <w:szCs w:val="21"/>
              </w:rPr>
              <w:t>1時間</w:t>
            </w:r>
          </w:p>
        </w:tc>
        <w:tc>
          <w:tcPr>
            <w:tcW w:w="611" w:type="dxa"/>
            <w:vAlign w:val="center"/>
          </w:tcPr>
          <w:p w14:paraId="214F7D7F" w14:textId="3B6C87CE"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0" w:type="dxa"/>
            <w:vAlign w:val="center"/>
          </w:tcPr>
          <w:p w14:paraId="018E2C2F" w14:textId="296F5A9D"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1" w:type="dxa"/>
            <w:vAlign w:val="center"/>
          </w:tcPr>
          <w:p w14:paraId="4641BFA5" w14:textId="255BC9A7"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910" w:type="dxa"/>
            <w:vAlign w:val="center"/>
          </w:tcPr>
          <w:p w14:paraId="6361FC1A" w14:textId="29FFF463"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41114A9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4F68225B"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r>
      <w:tr w:rsidR="00F90644" w:rsidRPr="00D63ED1" w14:paraId="75DEEFB2" w14:textId="77777777" w:rsidTr="006F3BEF">
        <w:tc>
          <w:tcPr>
            <w:tcW w:w="1290" w:type="dxa"/>
          </w:tcPr>
          <w:p w14:paraId="79D0EA33" w14:textId="77777777" w:rsidR="00B17B8A" w:rsidRPr="00D63ED1" w:rsidRDefault="00B17B8A" w:rsidP="000848F4">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遺伝子検査（血液）</w:t>
            </w:r>
          </w:p>
        </w:tc>
        <w:tc>
          <w:tcPr>
            <w:tcW w:w="1007" w:type="dxa"/>
            <w:vAlign w:val="center"/>
          </w:tcPr>
          <w:p w14:paraId="5EB591F9"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76ADE993"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08E6B0BB" w14:textId="6CE871D3" w:rsidR="00B17B8A" w:rsidRPr="00D63ED1" w:rsidRDefault="00FE0CFB" w:rsidP="000848F4">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cs="Arial" w:hint="eastAsia"/>
                <w:color w:val="0070C0"/>
                <w:szCs w:val="21"/>
              </w:rPr>
              <w:t>○</w:t>
            </w:r>
          </w:p>
        </w:tc>
        <w:tc>
          <w:tcPr>
            <w:tcW w:w="610" w:type="dxa"/>
            <w:vAlign w:val="center"/>
          </w:tcPr>
          <w:p w14:paraId="1516A105"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202C014E"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533AC18F"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10207BF2" w14:textId="3FEBD3B0" w:rsidR="00B17B8A" w:rsidRPr="00D63ED1" w:rsidRDefault="00FE0CFB" w:rsidP="000848F4">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0" w:type="dxa"/>
            <w:vAlign w:val="center"/>
          </w:tcPr>
          <w:p w14:paraId="493FA318" w14:textId="591DD822" w:rsidR="00B17B8A" w:rsidRPr="00D63ED1" w:rsidRDefault="00FE0CFB" w:rsidP="000848F4">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1" w:type="dxa"/>
            <w:vAlign w:val="center"/>
          </w:tcPr>
          <w:p w14:paraId="2960A1B1" w14:textId="17076127" w:rsidR="00B17B8A" w:rsidRPr="00D63ED1" w:rsidRDefault="00FE0CFB" w:rsidP="000848F4">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910" w:type="dxa"/>
            <w:vAlign w:val="center"/>
          </w:tcPr>
          <w:p w14:paraId="7B27D232" w14:textId="6384A1AF" w:rsidR="00B17B8A" w:rsidRPr="00D63ED1" w:rsidRDefault="00FE0CFB" w:rsidP="000848F4">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768" w:type="dxa"/>
            <w:vAlign w:val="center"/>
          </w:tcPr>
          <w:p w14:paraId="41B7D2A2"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44185E1A" w14:textId="77777777" w:rsidR="00B17B8A" w:rsidRPr="00D63ED1" w:rsidRDefault="00B17B8A" w:rsidP="000848F4">
            <w:pPr>
              <w:widowControl/>
              <w:spacing w:line="360" w:lineRule="exact"/>
              <w:jc w:val="center"/>
              <w:rPr>
                <w:rFonts w:ascii="HG丸ｺﾞｼｯｸM-PRO" w:eastAsia="HG丸ｺﾞｼｯｸM-PRO" w:hAnsi="HG丸ｺﾞｼｯｸM-PRO" w:cs="Arial"/>
                <w:color w:val="0070C0"/>
                <w:sz w:val="20"/>
                <w:szCs w:val="20"/>
              </w:rPr>
            </w:pPr>
          </w:p>
        </w:tc>
      </w:tr>
      <w:tr w:rsidR="006F3BEF" w:rsidRPr="00D63ED1" w14:paraId="47BF3127" w14:textId="77777777" w:rsidTr="006F3BEF">
        <w:tc>
          <w:tcPr>
            <w:tcW w:w="1290" w:type="dxa"/>
          </w:tcPr>
          <w:p w14:paraId="049E8138"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質問票</w:t>
            </w:r>
          </w:p>
        </w:tc>
        <w:tc>
          <w:tcPr>
            <w:tcW w:w="1007" w:type="dxa"/>
            <w:vAlign w:val="center"/>
          </w:tcPr>
          <w:p w14:paraId="4FCFF711" w14:textId="3182131C"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78462A14" w14:textId="6E62BB5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611" w:type="dxa"/>
            <w:vAlign w:val="center"/>
          </w:tcPr>
          <w:p w14:paraId="36C9387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608879D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6EB7C91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1BAA1481"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66E165AA" w14:textId="6524AE1A"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0" w:type="dxa"/>
            <w:vAlign w:val="center"/>
          </w:tcPr>
          <w:p w14:paraId="70060B90" w14:textId="528624CA"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611" w:type="dxa"/>
            <w:vAlign w:val="center"/>
          </w:tcPr>
          <w:p w14:paraId="32F6873A" w14:textId="09C00E82"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910" w:type="dxa"/>
            <w:vAlign w:val="center"/>
          </w:tcPr>
          <w:p w14:paraId="36AE95E9" w14:textId="7B0FAE60"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768" w:type="dxa"/>
            <w:vAlign w:val="center"/>
          </w:tcPr>
          <w:p w14:paraId="62B9DD51" w14:textId="54CC2C6E"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c>
          <w:tcPr>
            <w:tcW w:w="768" w:type="dxa"/>
            <w:vAlign w:val="center"/>
          </w:tcPr>
          <w:p w14:paraId="0F6C45D2" w14:textId="506A0106" w:rsidR="006F3BEF" w:rsidRPr="00D63ED1" w:rsidRDefault="00FE0CFB" w:rsidP="006F3BEF">
            <w:pPr>
              <w:widowControl/>
              <w:spacing w:line="360" w:lineRule="exact"/>
              <w:jc w:val="center"/>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p>
        </w:tc>
      </w:tr>
      <w:tr w:rsidR="006F3BEF" w:rsidRPr="00D63ED1" w14:paraId="0DFCDFAD" w14:textId="77777777" w:rsidTr="006F3BEF">
        <w:tc>
          <w:tcPr>
            <w:tcW w:w="1290" w:type="dxa"/>
          </w:tcPr>
          <w:p w14:paraId="0CCD70ED" w14:textId="77777777" w:rsidR="006F3BEF" w:rsidRPr="00D63ED1" w:rsidRDefault="006F3BEF" w:rsidP="006F3BEF">
            <w:pPr>
              <w:widowControl/>
              <w:spacing w:line="360" w:lineRule="exact"/>
              <w:jc w:val="lef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体調確認</w:t>
            </w:r>
          </w:p>
        </w:tc>
        <w:tc>
          <w:tcPr>
            <w:tcW w:w="1007" w:type="dxa"/>
            <w:vAlign w:val="center"/>
          </w:tcPr>
          <w:p w14:paraId="4071D9B6"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6AB9FBFF"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7C056084"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7554A3F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4B22DF85"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13E5D25A"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72C382C9"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0" w:type="dxa"/>
            <w:vAlign w:val="center"/>
          </w:tcPr>
          <w:p w14:paraId="517D4CC8"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611" w:type="dxa"/>
            <w:vAlign w:val="center"/>
          </w:tcPr>
          <w:p w14:paraId="4EF786EC"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910" w:type="dxa"/>
            <w:vAlign w:val="center"/>
          </w:tcPr>
          <w:p w14:paraId="08FFE5A7" w14:textId="77777777"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p>
        </w:tc>
        <w:tc>
          <w:tcPr>
            <w:tcW w:w="768" w:type="dxa"/>
            <w:vAlign w:val="center"/>
          </w:tcPr>
          <w:p w14:paraId="5C19E9F2" w14:textId="7B072E32"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c>
          <w:tcPr>
            <w:tcW w:w="768" w:type="dxa"/>
            <w:vAlign w:val="center"/>
          </w:tcPr>
          <w:p w14:paraId="6930BE2E" w14:textId="018B73FD" w:rsidR="006F3BEF" w:rsidRPr="00D63ED1" w:rsidRDefault="006F3BEF" w:rsidP="006F3BEF">
            <w:pPr>
              <w:widowControl/>
              <w:spacing w:line="360" w:lineRule="exact"/>
              <w:jc w:val="center"/>
              <w:rPr>
                <w:rFonts w:ascii="HG丸ｺﾞｼｯｸM-PRO" w:eastAsia="HG丸ｺﾞｼｯｸM-PRO" w:hAnsi="HG丸ｺﾞｼｯｸM-PRO" w:cs="Arial"/>
                <w:color w:val="0070C0"/>
                <w:sz w:val="20"/>
                <w:szCs w:val="20"/>
              </w:rPr>
            </w:pPr>
            <w:r w:rsidRPr="00D63ED1">
              <w:rPr>
                <w:rFonts w:ascii="HG丸ｺﾞｼｯｸM-PRO" w:eastAsia="HG丸ｺﾞｼｯｸM-PRO" w:hAnsi="HG丸ｺﾞｼｯｸM-PRO" w:hint="eastAsia"/>
                <w:color w:val="0070C0"/>
                <w:szCs w:val="21"/>
              </w:rPr>
              <w:t>●</w:t>
            </w:r>
          </w:p>
        </w:tc>
      </w:tr>
    </w:tbl>
    <w:p w14:paraId="3862A580" w14:textId="7374B04F" w:rsidR="00EE064C" w:rsidRPr="00D63ED1" w:rsidRDefault="006F3BEF" w:rsidP="00A928BC">
      <w:pPr>
        <w:widowControl/>
        <w:spacing w:line="360" w:lineRule="exac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r w:rsidR="00EE064C" w:rsidRPr="00D63ED1">
        <w:rPr>
          <w:rFonts w:ascii="HG丸ｺﾞｼｯｸM-PRO" w:eastAsia="HG丸ｺﾞｼｯｸM-PRO" w:hAnsi="HG丸ｺﾞｼｯｸM-PRO" w:cs="Arial" w:hint="eastAsia"/>
          <w:color w:val="0070C0"/>
          <w:szCs w:val="21"/>
        </w:rPr>
        <w:t>：必</w:t>
      </w:r>
      <w:r w:rsidR="003F13FE" w:rsidRPr="00D63ED1">
        <w:rPr>
          <w:rFonts w:ascii="HG丸ｺﾞｼｯｸM-PRO" w:eastAsia="HG丸ｺﾞｼｯｸM-PRO" w:hAnsi="HG丸ｺﾞｼｯｸM-PRO" w:cs="Arial" w:hint="eastAsia"/>
          <w:color w:val="0070C0"/>
          <w:szCs w:val="21"/>
        </w:rPr>
        <w:t>ず実施する項目</w:t>
      </w:r>
    </w:p>
    <w:p w14:paraId="3B73E03D" w14:textId="2D2939FE" w:rsidR="00EE064C" w:rsidRPr="00D63ED1" w:rsidRDefault="00FE0CFB" w:rsidP="00A928BC">
      <w:pPr>
        <w:widowControl/>
        <w:spacing w:line="360" w:lineRule="exact"/>
        <w:rPr>
          <w:rFonts w:ascii="HG丸ｺﾞｼｯｸM-PRO" w:eastAsia="HG丸ｺﾞｼｯｸM-PRO" w:hAnsi="HG丸ｺﾞｼｯｸM-PRO" w:cs="Arial"/>
          <w:color w:val="0070C0"/>
          <w:szCs w:val="21"/>
        </w:rPr>
      </w:pPr>
      <w:r w:rsidRPr="00D63ED1">
        <w:rPr>
          <w:rFonts w:ascii="HG丸ｺﾞｼｯｸM-PRO" w:eastAsia="HG丸ｺﾞｼｯｸM-PRO" w:hAnsi="HG丸ｺﾞｼｯｸM-PRO" w:cs="Arial" w:hint="eastAsia"/>
          <w:color w:val="0070C0"/>
          <w:szCs w:val="21"/>
        </w:rPr>
        <w:t>○</w:t>
      </w:r>
      <w:r w:rsidR="00EE064C" w:rsidRPr="00D63ED1">
        <w:rPr>
          <w:rFonts w:ascii="HG丸ｺﾞｼｯｸM-PRO" w:eastAsia="HG丸ｺﾞｼｯｸM-PRO" w:hAnsi="HG丸ｺﾞｼｯｸM-PRO" w:cs="Arial" w:hint="eastAsia"/>
          <w:color w:val="0070C0"/>
          <w:szCs w:val="21"/>
        </w:rPr>
        <w:t>：別途同意いただいた方</w:t>
      </w:r>
      <w:r w:rsidR="003F13FE" w:rsidRPr="00D63ED1">
        <w:rPr>
          <w:rFonts w:ascii="HG丸ｺﾞｼｯｸM-PRO" w:eastAsia="HG丸ｺﾞｼｯｸM-PRO" w:hAnsi="HG丸ｺﾞｼｯｸM-PRO" w:cs="Arial" w:hint="eastAsia"/>
          <w:color w:val="0070C0"/>
          <w:szCs w:val="21"/>
        </w:rPr>
        <w:t>や</w:t>
      </w:r>
      <w:r w:rsidR="00EE064C" w:rsidRPr="00D63ED1">
        <w:rPr>
          <w:rFonts w:ascii="HG丸ｺﾞｼｯｸM-PRO" w:eastAsia="HG丸ｺﾞｼｯｸM-PRO" w:hAnsi="HG丸ｺﾞｼｯｸM-PRO" w:cs="Arial" w:hint="eastAsia"/>
          <w:color w:val="0070C0"/>
          <w:szCs w:val="21"/>
        </w:rPr>
        <w:t>、治験担当医師</w:t>
      </w:r>
      <w:r w:rsidR="003F13FE" w:rsidRPr="00D63ED1">
        <w:rPr>
          <w:rFonts w:ascii="HG丸ｺﾞｼｯｸM-PRO" w:eastAsia="HG丸ｺﾞｼｯｸM-PRO" w:hAnsi="HG丸ｺﾞｼｯｸM-PRO" w:cs="Arial" w:hint="eastAsia"/>
          <w:color w:val="0070C0"/>
          <w:szCs w:val="21"/>
        </w:rPr>
        <w:t>が必要と判断した方のみ実施する項目</w:t>
      </w:r>
    </w:p>
    <w:p w14:paraId="442BB500" w14:textId="77777777" w:rsidR="00B17B8A" w:rsidRPr="00D63ED1" w:rsidRDefault="00B17B8A" w:rsidP="00A928BC">
      <w:pPr>
        <w:widowControl/>
        <w:spacing w:line="360" w:lineRule="exact"/>
        <w:rPr>
          <w:rFonts w:ascii="HG丸ｺﾞｼｯｸM-PRO" w:eastAsia="HG丸ｺﾞｼｯｸM-PRO" w:hAnsi="HG丸ｺﾞｼｯｸM-PRO" w:cs="Arial"/>
          <w:color w:val="0070C0"/>
          <w:sz w:val="24"/>
          <w:szCs w:val="21"/>
        </w:rPr>
      </w:pPr>
    </w:p>
    <w:p w14:paraId="5BCBA3C1" w14:textId="0DF1123F" w:rsidR="00B17B8A" w:rsidRPr="00D63ED1" w:rsidRDefault="00B17B8A" w:rsidP="00A928BC">
      <w:pPr>
        <w:pStyle w:val="a1"/>
        <w:ind w:firstLine="240"/>
        <w:rPr>
          <w:rFonts w:ascii="HG丸ｺﾞｼｯｸM-PRO" w:eastAsia="HG丸ｺﾞｼｯｸM-PRO" w:hAnsi="HG丸ｺﾞｼｯｸM-PRO"/>
          <w:color w:val="0070C0"/>
        </w:rPr>
      </w:pPr>
      <w:bookmarkStart w:id="311" w:name="_Hlk141867353"/>
      <w:r w:rsidRPr="00D63ED1">
        <w:rPr>
          <w:rFonts w:ascii="HG丸ｺﾞｼｯｸM-PRO" w:eastAsia="HG丸ｺﾞｼｯｸM-PRO" w:hAnsi="HG丸ｺﾞｼｯｸM-PRO" w:hint="eastAsia"/>
          <w:color w:val="0070C0"/>
        </w:rPr>
        <w:t>1来院あたりの採血量の目安は、任意の追加検査への同意状況</w:t>
      </w:r>
      <w:r w:rsidR="007459F9" w:rsidRPr="00D63ED1">
        <w:rPr>
          <w:rFonts w:ascii="HG丸ｺﾞｼｯｸM-PRO" w:eastAsia="HG丸ｺﾞｼｯｸM-PRO" w:hAnsi="HG丸ｺﾞｼｯｸM-PRO" w:hint="eastAsia"/>
          <w:color w:val="0070C0"/>
        </w:rPr>
        <w:t>など</w:t>
      </w:r>
      <w:r w:rsidRPr="00D63ED1">
        <w:rPr>
          <w:rFonts w:ascii="HG丸ｺﾞｼｯｸM-PRO" w:eastAsia="HG丸ｺﾞｼｯｸM-PRO" w:hAnsi="HG丸ｺﾞｼｯｸM-PRO" w:hint="eastAsia"/>
          <w:color w:val="0070C0"/>
        </w:rPr>
        <w:t>により採血量が異なり、最低</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m</w:t>
      </w:r>
      <w:r w:rsidRPr="00D63ED1">
        <w:rPr>
          <w:rFonts w:ascii="HG丸ｺﾞｼｯｸM-PRO" w:eastAsia="HG丸ｺﾞｼｯｸM-PRO" w:hAnsi="HG丸ｺﾞｼｯｸM-PRO"/>
          <w:color w:val="0070C0"/>
        </w:rPr>
        <w:t>L</w:t>
      </w:r>
      <w:r w:rsidRPr="00D63ED1">
        <w:rPr>
          <w:rFonts w:ascii="HG丸ｺﾞｼｯｸM-PRO" w:eastAsia="HG丸ｺﾞｼｯｸM-PRO" w:hAnsi="HG丸ｺﾞｼｯｸM-PRO" w:hint="eastAsia"/>
          <w:color w:val="0070C0"/>
        </w:rPr>
        <w:t>～最大</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m</w:t>
      </w:r>
      <w:r w:rsidRPr="00D63ED1">
        <w:rPr>
          <w:rFonts w:ascii="HG丸ｺﾞｼｯｸM-PRO" w:eastAsia="HG丸ｺﾞｼｯｸM-PRO" w:hAnsi="HG丸ｺﾞｼｯｸM-PRO"/>
          <w:color w:val="0070C0"/>
        </w:rPr>
        <w:t>L</w:t>
      </w:r>
      <w:r w:rsidRPr="00D63ED1">
        <w:rPr>
          <w:rFonts w:ascii="HG丸ｺﾞｼｯｸM-PRO" w:eastAsia="HG丸ｺﾞｼｯｸM-PRO" w:hAnsi="HG丸ｺﾞｼｯｸM-PRO" w:hint="eastAsia"/>
          <w:color w:val="0070C0"/>
        </w:rPr>
        <w:t>です。</w:t>
      </w:r>
    </w:p>
    <w:bookmarkEnd w:id="311"/>
    <w:p w14:paraId="2E560C64" w14:textId="77777777" w:rsidR="00B17B8A" w:rsidRPr="00D63ED1" w:rsidRDefault="00B17B8A" w:rsidP="00A928BC">
      <w:pPr>
        <w:pStyle w:val="a1"/>
        <w:ind w:firstLine="240"/>
        <w:rPr>
          <w:rFonts w:ascii="HG丸ｺﾞｼｯｸM-PRO" w:eastAsia="HG丸ｺﾞｼｯｸM-PRO" w:hAnsi="HG丸ｺﾞｼｯｸM-PRO"/>
        </w:rPr>
      </w:pPr>
    </w:p>
    <w:p w14:paraId="22D92A24" w14:textId="63475097" w:rsidR="00A41748" w:rsidRPr="00D63ED1" w:rsidRDefault="00B17B8A" w:rsidP="00A928BC">
      <w:pPr>
        <w:pStyle w:val="a1"/>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その他、</w:t>
      </w:r>
      <w:r w:rsidR="00EE064C" w:rsidRPr="00D63ED1">
        <w:rPr>
          <w:rFonts w:ascii="HG丸ｺﾞｼｯｸM-PRO" w:eastAsia="HG丸ｺﾞｼｯｸM-PRO" w:hAnsi="HG丸ｺﾞｼｯｸM-PRO" w:hint="eastAsia"/>
          <w:color w:val="0070C0"/>
        </w:rPr>
        <w:t>有害事象の発現などにより</w:t>
      </w:r>
      <w:r w:rsidRPr="00D63ED1">
        <w:rPr>
          <w:rFonts w:ascii="HG丸ｺﾞｼｯｸM-PRO" w:eastAsia="HG丸ｺﾞｼｯｸM-PRO" w:hAnsi="HG丸ｺﾞｼｯｸM-PRO" w:hint="eastAsia"/>
          <w:color w:val="0070C0"/>
        </w:rPr>
        <w:t>治験担当医師が必要と判断した場合</w:t>
      </w:r>
      <w:r w:rsidR="00EE064C" w:rsidRPr="00D63ED1">
        <w:rPr>
          <w:rFonts w:ascii="HG丸ｺﾞｼｯｸM-PRO" w:eastAsia="HG丸ｺﾞｼｯｸM-PRO" w:hAnsi="HG丸ｺﾞｼｯｸM-PRO" w:hint="eastAsia"/>
          <w:color w:val="0070C0"/>
        </w:rPr>
        <w:t>は規定された回数よりも多く受診いただき</w:t>
      </w:r>
      <w:r w:rsidRPr="00D63ED1">
        <w:rPr>
          <w:rFonts w:ascii="HG丸ｺﾞｼｯｸM-PRO" w:eastAsia="HG丸ｺﾞｼｯｸM-PRO" w:hAnsi="HG丸ｺﾞｼｯｸM-PRO" w:hint="eastAsia"/>
          <w:color w:val="0070C0"/>
        </w:rPr>
        <w:t>、追加の検査を行うことがありますので、あらかじめご了承ください。</w:t>
      </w:r>
    </w:p>
    <w:p w14:paraId="07B9BFC6" w14:textId="77777777" w:rsidR="00EE064C" w:rsidRPr="00D63ED1" w:rsidRDefault="00EE064C" w:rsidP="00A928BC">
      <w:pPr>
        <w:pStyle w:val="a1"/>
        <w:ind w:firstLine="240"/>
        <w:rPr>
          <w:rFonts w:ascii="HG丸ｺﾞｼｯｸM-PRO" w:eastAsia="HG丸ｺﾞｼｯｸM-PRO" w:hAnsi="HG丸ｺﾞｼｯｸM-PRO"/>
        </w:rPr>
      </w:pPr>
    </w:p>
    <w:p w14:paraId="6F236C35" w14:textId="77777777" w:rsidR="00EE064C" w:rsidRPr="00D63ED1" w:rsidRDefault="00EE064C" w:rsidP="00B647E8">
      <w:pPr>
        <w:pStyle w:val="a1"/>
        <w:ind w:firstLineChars="41" w:firstLine="98"/>
        <w:rPr>
          <w:rFonts w:ascii="HG丸ｺﾞｼｯｸM-PRO" w:eastAsia="HG丸ｺﾞｼｯｸM-PRO" w:hAnsi="HG丸ｺﾞｼｯｸM-PRO"/>
        </w:rPr>
      </w:pPr>
    </w:p>
    <w:p w14:paraId="69F54646" w14:textId="77777777" w:rsidR="00B06207" w:rsidRPr="00D63ED1" w:rsidRDefault="00804FF8" w:rsidP="00A928BC">
      <w:pPr>
        <w:pStyle w:val="a1"/>
        <w:ind w:firstLineChars="41" w:firstLine="98"/>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【検査項目の説明】</w:t>
      </w:r>
    </w:p>
    <w:p w14:paraId="66363C67" w14:textId="25528642" w:rsidR="00804FF8" w:rsidRPr="00D63ED1" w:rsidRDefault="00B06207" w:rsidP="00A928BC">
      <w:pPr>
        <w:pStyle w:val="a1"/>
        <w:ind w:firstLineChars="41" w:firstLine="98"/>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（以下の内容などを記載する）</w:t>
      </w:r>
    </w:p>
    <w:p w14:paraId="49B82A16" w14:textId="23C8E00E" w:rsidR="00804FF8" w:rsidRPr="00D63ED1" w:rsidRDefault="00804FF8" w:rsidP="00A928BC">
      <w:pPr>
        <w:pStyle w:val="a1"/>
        <w:ind w:firstLineChars="41" w:firstLine="98"/>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w:t>
      </w:r>
      <w:r w:rsidR="0001361F" w:rsidRPr="00D63ED1">
        <w:rPr>
          <w:rFonts w:ascii="HG丸ｺﾞｼｯｸM-PRO" w:eastAsia="HG丸ｺﾞｼｯｸM-PRO" w:hAnsi="HG丸ｺﾞｼｯｸM-PRO" w:hint="eastAsia"/>
          <w:color w:val="0070C0"/>
        </w:rPr>
        <w:t>蓄尿</w:t>
      </w:r>
      <w:r w:rsidRPr="00D63ED1">
        <w:rPr>
          <w:rFonts w:ascii="HG丸ｺﾞｼｯｸM-PRO" w:eastAsia="HG丸ｺﾞｼｯｸM-PRO" w:hAnsi="HG丸ｺﾞｼｯｸM-PRO" w:hint="eastAsia"/>
          <w:color w:val="0070C0"/>
        </w:rPr>
        <w:t>：</w:t>
      </w:r>
      <w:r w:rsidR="004A2A91" w:rsidRPr="00D63ED1">
        <w:rPr>
          <w:rFonts w:ascii="HG丸ｺﾞｼｯｸM-PRO" w:eastAsia="HG丸ｺﾞｼｯｸM-PRO" w:hAnsi="HG丸ｺﾞｼｯｸM-PRO" w:hint="eastAsia"/>
          <w:color w:val="0070C0"/>
        </w:rPr>
        <w:t>XXX</w:t>
      </w:r>
    </w:p>
    <w:p w14:paraId="393372B2" w14:textId="265975CC" w:rsidR="00804FF8" w:rsidRPr="00D63ED1" w:rsidRDefault="00804FF8" w:rsidP="00A928BC">
      <w:pPr>
        <w:pStyle w:val="a1"/>
        <w:ind w:firstLineChars="41" w:firstLine="98"/>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・心電図：</w:t>
      </w:r>
      <w:r w:rsidR="004A2A91" w:rsidRPr="00D63ED1">
        <w:rPr>
          <w:rFonts w:ascii="HG丸ｺﾞｼｯｸM-PRO" w:eastAsia="HG丸ｺﾞｼｯｸM-PRO" w:hAnsi="HG丸ｺﾞｼｯｸM-PRO" w:hint="eastAsia"/>
          <w:color w:val="0070C0"/>
        </w:rPr>
        <w:t>XXX</w:t>
      </w:r>
    </w:p>
    <w:p w14:paraId="7B49440F" w14:textId="64115BC9" w:rsidR="00EE064C" w:rsidRPr="00D63ED1" w:rsidRDefault="00804FF8" w:rsidP="00A928BC">
      <w:pPr>
        <w:pStyle w:val="a1"/>
        <w:ind w:firstLineChars="41" w:firstLine="98"/>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・健康状態に関する質問票：</w:t>
      </w:r>
      <w:r w:rsidR="004A2A91" w:rsidRPr="00D63ED1">
        <w:rPr>
          <w:rFonts w:ascii="HG丸ｺﾞｼｯｸM-PRO" w:eastAsia="HG丸ｺﾞｼｯｸM-PRO" w:hAnsi="HG丸ｺﾞｼｯｸM-PRO" w:hint="eastAsia"/>
          <w:color w:val="0070C0"/>
        </w:rPr>
        <w:t>XXX</w:t>
      </w:r>
    </w:p>
    <w:p w14:paraId="7055F9D4" w14:textId="7D73EED4" w:rsidR="00836EB8" w:rsidRPr="00D63ED1" w:rsidRDefault="00836EB8" w:rsidP="006D14EE">
      <w:pPr>
        <w:pStyle w:val="a1"/>
        <w:ind w:firstLine="240"/>
        <w:rPr>
          <w:rFonts w:ascii="HG丸ｺﾞｼｯｸM-PRO" w:eastAsia="HG丸ｺﾞｼｯｸM-PRO" w:hAnsi="HG丸ｺﾞｼｯｸM-PRO"/>
        </w:rPr>
      </w:pPr>
    </w:p>
    <w:p w14:paraId="316CB2B1" w14:textId="77777777" w:rsidR="00EB05A2" w:rsidRPr="00D63ED1" w:rsidRDefault="00EB05A2" w:rsidP="00C31C5A">
      <w:pPr>
        <w:pStyle w:val="20"/>
        <w:spacing w:after="180" w:line="400" w:lineRule="exact"/>
        <w:rPr>
          <w:rFonts w:ascii="HG丸ｺﾞｼｯｸM-PRO" w:eastAsia="HG丸ｺﾞｼｯｸM-PRO" w:hAnsi="HG丸ｺﾞｼｯｸM-PRO"/>
        </w:rPr>
      </w:pPr>
      <w:bookmarkStart w:id="312" w:name="_Toc112073832"/>
      <w:bookmarkStart w:id="313" w:name="_Toc112080322"/>
      <w:bookmarkStart w:id="314" w:name="_Toc128732633"/>
      <w:bookmarkStart w:id="315" w:name="_Toc168480400"/>
      <w:r w:rsidRPr="00D63ED1">
        <w:rPr>
          <w:rFonts w:ascii="HG丸ｺﾞｼｯｸM-PRO" w:eastAsia="HG丸ｺﾞｼｯｸM-PRO" w:hAnsi="HG丸ｺﾞｼｯｸM-PRO"/>
        </w:rPr>
        <w:t>予測される利益</w:t>
      </w:r>
      <w:r w:rsidRPr="00D63ED1" w:rsidDel="004367F4">
        <w:rPr>
          <w:rFonts w:ascii="HG丸ｺﾞｼｯｸM-PRO" w:eastAsia="HG丸ｺﾞｼｯｸM-PRO" w:hAnsi="HG丸ｺﾞｼｯｸM-PRO"/>
        </w:rPr>
        <w:t>および</w:t>
      </w:r>
      <w:r w:rsidRPr="00D63ED1">
        <w:rPr>
          <w:rFonts w:ascii="HG丸ｺﾞｼｯｸM-PRO" w:eastAsia="HG丸ｺﾞｼｯｸM-PRO" w:hAnsi="HG丸ｺﾞｼｯｸM-PRO"/>
        </w:rPr>
        <w:t>不利益</w:t>
      </w:r>
      <w:bookmarkEnd w:id="312"/>
      <w:bookmarkEnd w:id="313"/>
      <w:bookmarkEnd w:id="314"/>
      <w:bookmarkEnd w:id="315"/>
    </w:p>
    <w:p w14:paraId="320FFAC8" w14:textId="77777777" w:rsidR="00EB05A2" w:rsidRPr="00D63ED1" w:rsidRDefault="00EB05A2" w:rsidP="00C31C5A">
      <w:pPr>
        <w:pStyle w:val="3"/>
        <w:spacing w:after="180" w:line="400" w:lineRule="exact"/>
        <w:rPr>
          <w:rFonts w:ascii="HG丸ｺﾞｼｯｸM-PRO" w:eastAsia="HG丸ｺﾞｼｯｸM-PRO" w:hAnsi="HG丸ｺﾞｼｯｸM-PRO"/>
        </w:rPr>
      </w:pPr>
      <w:bookmarkStart w:id="316" w:name="_Toc112073833"/>
      <w:bookmarkStart w:id="317" w:name="_Toc112080323"/>
      <w:bookmarkStart w:id="318" w:name="_Toc128732634"/>
      <w:bookmarkStart w:id="319" w:name="_Ref161150482"/>
      <w:bookmarkStart w:id="320" w:name="_Ref161152594"/>
      <w:bookmarkStart w:id="321" w:name="_Ref161152603"/>
      <w:bookmarkStart w:id="322" w:name="_Toc168480401"/>
      <w:r w:rsidRPr="00D63ED1">
        <w:rPr>
          <w:rFonts w:ascii="HG丸ｺﾞｼｯｸM-PRO" w:eastAsia="HG丸ｺﾞｼｯｸM-PRO" w:hAnsi="HG丸ｺﾞｼｯｸM-PRO"/>
        </w:rPr>
        <w:t>予測される</w:t>
      </w:r>
      <w:r w:rsidRPr="00D63ED1">
        <w:rPr>
          <w:rFonts w:ascii="HG丸ｺﾞｼｯｸM-PRO" w:eastAsia="HG丸ｺﾞｼｯｸM-PRO" w:hAnsi="HG丸ｺﾞｼｯｸM-PRO" w:hint="eastAsia"/>
        </w:rPr>
        <w:t>利益</w:t>
      </w:r>
      <w:r w:rsidRPr="00D63ED1">
        <w:rPr>
          <w:rFonts w:ascii="HG丸ｺﾞｼｯｸM-PRO" w:eastAsia="HG丸ｺﾞｼｯｸM-PRO" w:hAnsi="HG丸ｺﾞｼｯｸM-PRO"/>
        </w:rPr>
        <w:t>について</w:t>
      </w:r>
      <w:bookmarkEnd w:id="316"/>
      <w:bookmarkEnd w:id="317"/>
      <w:bookmarkEnd w:id="318"/>
      <w:bookmarkEnd w:id="319"/>
      <w:bookmarkEnd w:id="320"/>
      <w:bookmarkEnd w:id="321"/>
      <w:bookmarkEnd w:id="32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0C3F1463" w14:textId="77777777" w:rsidTr="001946E0">
        <w:tc>
          <w:tcPr>
            <w:tcW w:w="9638" w:type="dxa"/>
            <w:shd w:val="clear" w:color="auto" w:fill="E2EFD9"/>
          </w:tcPr>
          <w:p w14:paraId="2A149343" w14:textId="77777777" w:rsidR="00EB05A2" w:rsidRPr="00D63ED1"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29C6F55C" w14:textId="27B9357E" w:rsidR="006B1557"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提示可能な前相の試験結果がある場合は、国内・国外の区別、投与症例を明記し、具体的に記載する。</w:t>
            </w:r>
          </w:p>
          <w:p w14:paraId="10DC7736" w14:textId="639E3287" w:rsidR="006B1557"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rPr>
              <w:t>臨床上の利益に関しては、各投与群（プラセボ群含む）にお</w:t>
            </w:r>
            <w:r w:rsidR="00F552BD" w:rsidRPr="00D63ED1">
              <w:rPr>
                <w:rFonts w:ascii="HG丸ｺﾞｼｯｸM-PRO" w:eastAsia="HG丸ｺﾞｼｯｸM-PRO" w:hAnsi="HG丸ｺﾞｼｯｸM-PRO" w:hint="eastAsia"/>
              </w:rPr>
              <w:t>いて、治験実施計画書</w:t>
            </w:r>
            <w:r w:rsidR="00E26BC7" w:rsidRPr="00D63ED1">
              <w:rPr>
                <w:rFonts w:ascii="HG丸ｺﾞｼｯｸM-PRO" w:eastAsia="HG丸ｺﾞｼｯｸM-PRO" w:hAnsi="HG丸ｺﾞｼｯｸM-PRO" w:hint="eastAsia"/>
              </w:rPr>
              <w:t>など</w:t>
            </w:r>
            <w:r w:rsidR="00F552BD" w:rsidRPr="00D63ED1">
              <w:rPr>
                <w:rFonts w:ascii="HG丸ｺﾞｼｯｸM-PRO" w:eastAsia="HG丸ｺﾞｼｯｸM-PRO" w:hAnsi="HG丸ｺﾞｼｯｸM-PRO" w:hint="eastAsia"/>
              </w:rPr>
              <w:t>に基づいた客観的</w:t>
            </w:r>
            <w:r w:rsidRPr="00D63ED1">
              <w:rPr>
                <w:rFonts w:ascii="HG丸ｺﾞｼｯｸM-PRO" w:eastAsia="HG丸ｺﾞｼｯｸM-PRO" w:hAnsi="HG丸ｺﾞｼｯｸM-PRO"/>
              </w:rPr>
              <w:t>記載にする。</w:t>
            </w:r>
          </w:p>
          <w:p w14:paraId="773233B8" w14:textId="2E0D2E00" w:rsidR="00EB05A2"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lastRenderedPageBreak/>
              <w:t>予測される利益が得られない可能性について記載する。</w:t>
            </w:r>
          </w:p>
          <w:p w14:paraId="4AAA9263" w14:textId="419B7982" w:rsidR="00000F94" w:rsidRPr="00D63ED1" w:rsidRDefault="00000F94"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具体的な治療上の利益がある場合は記載する。</w:t>
            </w:r>
          </w:p>
          <w:p w14:paraId="7FFF03DE" w14:textId="77777777" w:rsidR="00F552BD" w:rsidRDefault="00ED4590" w:rsidP="00C31C5A">
            <w:pPr>
              <w:pStyle w:val="11"/>
              <w:spacing w:line="400" w:lineRule="exact"/>
              <w:ind w:right="105"/>
              <w:rPr>
                <w:rFonts w:ascii="HG丸ｺﾞｼｯｸM-PRO" w:eastAsia="HG丸ｺﾞｼｯｸM-PRO" w:hAnsi="HG丸ｺﾞｼｯｸM-PRO"/>
              </w:rPr>
            </w:pPr>
            <w:bookmarkStart w:id="323" w:name="_Hlk160607854"/>
            <w:r w:rsidRPr="00D63ED1">
              <w:rPr>
                <w:rFonts w:ascii="HG丸ｺﾞｼｯｸM-PRO" w:eastAsia="HG丸ｺﾞｼｯｸM-PRO" w:hAnsi="HG丸ｺﾞｼｯｸM-PRO" w:hint="eastAsia"/>
              </w:rPr>
              <w:t>ヒト初回投与（</w:t>
            </w:r>
            <w:r w:rsidRPr="00D63ED1">
              <w:rPr>
                <w:rFonts w:ascii="HG丸ｺﾞｼｯｸM-PRO" w:eastAsia="HG丸ｺﾞｼｯｸM-PRO" w:hAnsi="HG丸ｺﾞｼｯｸM-PRO" w:cs="Arial"/>
              </w:rPr>
              <w:t>First in Human：FIH</w:t>
            </w:r>
            <w:r w:rsidRPr="00D63ED1">
              <w:rPr>
                <w:rFonts w:ascii="HG丸ｺﾞｼｯｸM-PRO" w:eastAsia="HG丸ｺﾞｼｯｸM-PRO" w:hAnsi="HG丸ｺﾞｼｯｸM-PRO" w:hint="eastAsia"/>
              </w:rPr>
              <w:t>）試験</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のデータが乏しい試験では、データが乏しく効果が得られるかわからない旨を記載する。</w:t>
            </w:r>
            <w:bookmarkEnd w:id="323"/>
          </w:p>
          <w:p w14:paraId="3606258B" w14:textId="77777777" w:rsidR="00AD6C22" w:rsidRPr="00501FAA" w:rsidRDefault="00AD6C22" w:rsidP="00C31C5A">
            <w:pPr>
              <w:spacing w:line="400" w:lineRule="exact"/>
              <w:ind w:firstLineChars="100" w:firstLine="211"/>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cs="Arial" w:hint="eastAsia"/>
                <w:b/>
                <w:bCs/>
                <w:szCs w:val="21"/>
                <w:highlight w:val="cyan"/>
                <w:bdr w:val="single" w:sz="4" w:space="0" w:color="auto"/>
              </w:rPr>
              <w:t>九がん：</w:t>
            </w:r>
            <w:r w:rsidRPr="00501FAA">
              <w:rPr>
                <w:rFonts w:ascii="HG丸ｺﾞｼｯｸM-PRO" w:eastAsia="HG丸ｺﾞｼｯｸM-PRO" w:hAnsi="HG丸ｺﾞｼｯｸM-PRO" w:hint="eastAsia"/>
                <w:b/>
                <w:bCs/>
                <w:szCs w:val="21"/>
                <w:highlight w:val="cyan"/>
                <w:bdr w:val="single" w:sz="4" w:space="0" w:color="auto"/>
              </w:rPr>
              <w:t>効果が得られない可能性があることもきちんと記載してください。</w:t>
            </w:r>
          </w:p>
          <w:p w14:paraId="5B349B85" w14:textId="24DB1872" w:rsidR="00392296" w:rsidRPr="00D63ED1" w:rsidRDefault="00AD6C22" w:rsidP="00C31C5A">
            <w:pPr>
              <w:pStyle w:val="11"/>
              <w:numPr>
                <w:ilvl w:val="0"/>
                <w:numId w:val="0"/>
              </w:numPr>
              <w:spacing w:line="400" w:lineRule="exact"/>
              <w:ind w:left="210" w:right="105"/>
              <w:rPr>
                <w:rFonts w:ascii="HG丸ｺﾞｼｯｸM-PRO" w:eastAsia="HG丸ｺﾞｼｯｸM-PRO" w:hAnsi="HG丸ｺﾞｼｯｸM-PRO"/>
              </w:rPr>
            </w:pPr>
            <w:r w:rsidRPr="00501FAA">
              <w:rPr>
                <w:rFonts w:ascii="HG丸ｺﾞｼｯｸM-PRO" w:eastAsia="HG丸ｺﾞｼｯｸM-PRO" w:hAnsi="HG丸ｺﾞｼｯｸM-PRO" w:hint="eastAsia"/>
                <w:b/>
                <w:bCs/>
                <w:highlight w:val="cyan"/>
                <w:bdr w:val="single" w:sz="4" w:space="0" w:color="auto"/>
              </w:rPr>
              <w:t>効果があるデータがあっても個人差があり必ず効果があるとは限らない内容にしてください。</w:t>
            </w:r>
          </w:p>
        </w:tc>
      </w:tr>
    </w:tbl>
    <w:p w14:paraId="31636A3C" w14:textId="77777777" w:rsidR="000A6687" w:rsidRPr="00D63ED1" w:rsidRDefault="000A6687" w:rsidP="00C31C5A">
      <w:pPr>
        <w:pStyle w:val="a1"/>
        <w:spacing w:line="400" w:lineRule="exact"/>
        <w:ind w:firstLine="240"/>
        <w:rPr>
          <w:rFonts w:ascii="HG丸ｺﾞｼｯｸM-PRO" w:eastAsia="HG丸ｺﾞｼｯｸM-PRO" w:hAnsi="HG丸ｺﾞｼｯｸM-PRO"/>
          <w:color w:val="0070C0"/>
        </w:rPr>
      </w:pPr>
    </w:p>
    <w:p w14:paraId="6AFDCFFC" w14:textId="0F7C475A"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この治験に参加することによって、あなたの</w:t>
      </w:r>
      <w:r w:rsidR="00736823" w:rsidRPr="00D63ED1">
        <w:rPr>
          <w:rFonts w:ascii="HG丸ｺﾞｼｯｸM-PRO" w:eastAsia="HG丸ｺﾞｼｯｸM-PRO" w:hAnsi="HG丸ｺﾞｼｯｸM-PRO" w:hint="eastAsia"/>
          <w:color w:val="0070C0"/>
        </w:rPr>
        <w:t>［疾患/症状］</w:t>
      </w:r>
      <w:r w:rsidR="00F552BD" w:rsidRPr="00D63ED1">
        <w:rPr>
          <w:rFonts w:ascii="HG丸ｺﾞｼｯｸM-PRO" w:eastAsia="HG丸ｺﾞｼｯｸM-PRO" w:hAnsi="HG丸ｺﾞｼｯｸM-PRO" w:hint="eastAsia"/>
          <w:color w:val="0070C0"/>
        </w:rPr>
        <w:t>が</w:t>
      </w:r>
      <w:r w:rsidRPr="00D63ED1">
        <w:rPr>
          <w:rFonts w:ascii="HG丸ｺﾞｼｯｸM-PRO" w:eastAsia="HG丸ｺﾞｼｯｸM-PRO" w:hAnsi="HG丸ｺﾞｼｯｸM-PRO" w:hint="eastAsia"/>
          <w:color w:val="0070C0"/>
        </w:rPr>
        <w:t>改善</w:t>
      </w:r>
      <w:r w:rsidR="00F552BD" w:rsidRPr="00D63ED1">
        <w:rPr>
          <w:rFonts w:ascii="HG丸ｺﾞｼｯｸM-PRO" w:eastAsia="HG丸ｺﾞｼｯｸM-PRO" w:hAnsi="HG丸ｺﾞｼｯｸM-PRO" w:hint="eastAsia"/>
          <w:color w:val="0070C0"/>
        </w:rPr>
        <w:t>する可能性があり</w:t>
      </w:r>
      <w:r w:rsidRPr="00D63ED1">
        <w:rPr>
          <w:rFonts w:ascii="HG丸ｺﾞｼｯｸM-PRO" w:eastAsia="HG丸ｺﾞｼｯｸM-PRO" w:hAnsi="HG丸ｺﾞｼｯｸM-PRO" w:hint="eastAsia"/>
          <w:color w:val="0070C0"/>
        </w:rPr>
        <w:t>ますが、</w:t>
      </w:r>
      <w:r w:rsidR="00006569" w:rsidRPr="00D63ED1">
        <w:rPr>
          <w:rFonts w:ascii="HG丸ｺﾞｼｯｸM-PRO" w:eastAsia="HG丸ｺﾞｼｯｸM-PRO" w:hAnsi="HG丸ｺﾞｼｯｸM-PRO" w:hint="eastAsia"/>
          <w:color w:val="0070C0"/>
        </w:rPr>
        <w:t>改善</w:t>
      </w:r>
      <w:r w:rsidRPr="00D63ED1">
        <w:rPr>
          <w:rFonts w:ascii="HG丸ｺﾞｼｯｸM-PRO" w:eastAsia="HG丸ｺﾞｼｯｸM-PRO" w:hAnsi="HG丸ｺﾞｼｯｸM-PRO" w:hint="eastAsia"/>
          <w:color w:val="0070C0"/>
        </w:rPr>
        <w:t>が</w:t>
      </w:r>
      <w:r w:rsidR="00006569" w:rsidRPr="00D63ED1">
        <w:rPr>
          <w:rFonts w:ascii="HG丸ｺﾞｼｯｸM-PRO" w:eastAsia="HG丸ｺﾞｼｯｸM-PRO" w:hAnsi="HG丸ｺﾞｼｯｸM-PRO" w:hint="eastAsia"/>
          <w:color w:val="0070C0"/>
        </w:rPr>
        <w:t>認められない場合</w:t>
      </w:r>
      <w:r w:rsidRPr="00D63ED1">
        <w:rPr>
          <w:rFonts w:ascii="HG丸ｺﾞｼｯｸM-PRO" w:eastAsia="HG丸ｺﾞｼｯｸM-PRO" w:hAnsi="HG丸ｺﾞｼｯｸM-PRO" w:hint="eastAsia"/>
          <w:color w:val="0070C0"/>
        </w:rPr>
        <w:t>もあります。ただし、この治験によって得られた</w:t>
      </w:r>
      <w:r w:rsidR="00765379" w:rsidRPr="00D63ED1">
        <w:rPr>
          <w:rFonts w:ascii="HG丸ｺﾞｼｯｸM-PRO" w:eastAsia="HG丸ｺﾞｼｯｸM-PRO" w:hAnsi="HG丸ｺﾞｼｯｸM-PRO" w:hint="eastAsia"/>
          <w:color w:val="0070C0"/>
        </w:rPr>
        <w:t>データ</w:t>
      </w:r>
      <w:r w:rsidRPr="00D63ED1">
        <w:rPr>
          <w:rFonts w:ascii="HG丸ｺﾞｼｯｸM-PRO" w:eastAsia="HG丸ｺﾞｼｯｸM-PRO" w:hAnsi="HG丸ｺﾞｼｯｸM-PRO" w:hint="eastAsia"/>
          <w:color w:val="0070C0"/>
        </w:rPr>
        <w:t>は、将来、同じ病気で悩む患者さんの治療に役立つ可能性があります。</w:t>
      </w:r>
    </w:p>
    <w:p w14:paraId="7372D75F" w14:textId="77777777" w:rsidR="005C59F3" w:rsidRPr="00D63ED1" w:rsidRDefault="005C59F3" w:rsidP="00C31C5A">
      <w:pPr>
        <w:pStyle w:val="a1"/>
        <w:spacing w:line="400" w:lineRule="exact"/>
        <w:ind w:firstLine="240"/>
        <w:rPr>
          <w:rFonts w:ascii="HG丸ｺﾞｼｯｸM-PRO" w:eastAsia="HG丸ｺﾞｼｯｸM-PRO" w:hAnsi="HG丸ｺﾞｼｯｸM-PRO"/>
          <w:i/>
          <w:iCs/>
          <w:color w:val="00B050"/>
        </w:rPr>
      </w:pPr>
    </w:p>
    <w:p w14:paraId="5C00E78D" w14:textId="525DCC48" w:rsidR="005C59F3" w:rsidRPr="00D63ED1" w:rsidRDefault="005C59F3"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（プラセボ対照試験の場合、以下青字を記載する：</w:t>
      </w:r>
      <w:r w:rsidRPr="00D63ED1">
        <w:rPr>
          <w:rFonts w:ascii="HG丸ｺﾞｼｯｸM-PRO" w:eastAsia="HG丸ｺﾞｼｯｸM-PRO" w:hAnsi="HG丸ｺﾞｼｯｸM-PRO" w:hint="eastAsia"/>
          <w:color w:val="0070C0"/>
        </w:rPr>
        <w:t>プラセボ服用（使用）グループへ割り付けられた場合、あなたが直接的な利益を得られないこともあります。</w:t>
      </w:r>
      <w:r w:rsidRPr="00D63ED1">
        <w:rPr>
          <w:rFonts w:ascii="HG丸ｺﾞｼｯｸM-PRO" w:eastAsia="HG丸ｺﾞｼｯｸM-PRO" w:hAnsi="HG丸ｺﾞｼｯｸM-PRO" w:hint="eastAsia"/>
          <w:i/>
          <w:iCs/>
          <w:color w:val="00B050"/>
        </w:rPr>
        <w:t>）</w:t>
      </w:r>
    </w:p>
    <w:p w14:paraId="4A2BF0BA" w14:textId="77777777" w:rsidR="005C59F3" w:rsidRPr="00D63ED1" w:rsidRDefault="005C59F3" w:rsidP="00C31C5A">
      <w:pPr>
        <w:pStyle w:val="a1"/>
        <w:spacing w:line="400" w:lineRule="exact"/>
        <w:ind w:firstLine="240"/>
        <w:rPr>
          <w:rFonts w:ascii="HG丸ｺﾞｼｯｸM-PRO" w:eastAsia="HG丸ｺﾞｼｯｸM-PRO" w:hAnsi="HG丸ｺﾞｼｯｸM-PRO"/>
          <w:color w:val="0070C0"/>
        </w:rPr>
      </w:pPr>
    </w:p>
    <w:p w14:paraId="597057E1" w14:textId="782638FC" w:rsidR="00EB05A2" w:rsidRPr="00760AEB" w:rsidRDefault="009C27CD" w:rsidP="00C31C5A">
      <w:pPr>
        <w:pStyle w:val="a1"/>
        <w:spacing w:line="400" w:lineRule="exact"/>
        <w:ind w:firstLine="240"/>
        <w:rPr>
          <w:rFonts w:ascii="HG丸ｺﾞｼｯｸM-PRO" w:eastAsia="HG丸ｺﾞｼｯｸM-PRO" w:hAnsi="HG丸ｺﾞｼｯｸM-PRO"/>
          <w:strike/>
          <w:color w:val="0070C0"/>
        </w:rPr>
      </w:pPr>
      <w:r w:rsidRPr="00760AEB">
        <w:rPr>
          <w:rFonts w:ascii="HG丸ｺﾞｼｯｸM-PRO" w:eastAsia="HG丸ｺﾞｼｯｸM-PRO" w:hAnsi="HG丸ｺﾞｼｯｸM-PRO" w:hint="eastAsia"/>
          <w:i/>
          <w:iCs/>
          <w:strike/>
          <w:color w:val="00B050"/>
        </w:rPr>
        <w:t>（</w:t>
      </w:r>
      <w:r w:rsidR="00EB05A2" w:rsidRPr="00760AEB">
        <w:rPr>
          <w:rFonts w:ascii="HG丸ｺﾞｼｯｸM-PRO" w:eastAsia="HG丸ｺﾞｼｯｸM-PRO" w:hAnsi="HG丸ｺﾞｼｯｸM-PRO" w:hint="eastAsia"/>
          <w:i/>
          <w:iCs/>
          <w:strike/>
          <w:color w:val="00B050"/>
        </w:rPr>
        <w:t>健康成人対象試験の</w:t>
      </w:r>
      <w:r w:rsidR="001A3034" w:rsidRPr="00760AEB">
        <w:rPr>
          <w:rFonts w:ascii="HG丸ｺﾞｼｯｸM-PRO" w:eastAsia="HG丸ｺﾞｼｯｸM-PRO" w:hAnsi="HG丸ｺﾞｼｯｸM-PRO" w:hint="eastAsia"/>
          <w:i/>
          <w:iCs/>
          <w:strike/>
          <w:color w:val="00B050"/>
        </w:rPr>
        <w:t>場合</w:t>
      </w:r>
      <w:r w:rsidR="004A0A75" w:rsidRPr="00760AEB">
        <w:rPr>
          <w:rFonts w:ascii="HG丸ｺﾞｼｯｸM-PRO" w:eastAsia="HG丸ｺﾞｼｯｸM-PRO" w:hAnsi="HG丸ｺﾞｼｯｸM-PRO" w:hint="eastAsia"/>
          <w:i/>
          <w:iCs/>
          <w:strike/>
          <w:color w:val="00B050"/>
        </w:rPr>
        <w:t>は前文青字を削除し</w:t>
      </w:r>
      <w:r w:rsidR="001A3034" w:rsidRPr="00760AEB">
        <w:rPr>
          <w:rFonts w:ascii="HG丸ｺﾞｼｯｸM-PRO" w:eastAsia="HG丸ｺﾞｼｯｸM-PRO" w:hAnsi="HG丸ｺﾞｼｯｸM-PRO" w:hint="eastAsia"/>
          <w:i/>
          <w:iCs/>
          <w:strike/>
          <w:color w:val="00B050"/>
        </w:rPr>
        <w:t>、以下青字を記載する</w:t>
      </w:r>
      <w:r w:rsidR="00F73DA3" w:rsidRPr="00760AEB">
        <w:rPr>
          <w:rFonts w:ascii="HG丸ｺﾞｼｯｸM-PRO" w:eastAsia="HG丸ｺﾞｼｯｸM-PRO" w:hAnsi="HG丸ｺﾞｼｯｸM-PRO" w:hint="eastAsia"/>
          <w:i/>
          <w:iCs/>
          <w:strike/>
          <w:color w:val="00B050"/>
        </w:rPr>
        <w:t>：</w:t>
      </w:r>
      <w:r w:rsidR="00EB05A2" w:rsidRPr="00760AEB">
        <w:rPr>
          <w:rFonts w:ascii="HG丸ｺﾞｼｯｸM-PRO" w:eastAsia="HG丸ｺﾞｼｯｸM-PRO" w:hAnsi="HG丸ｺﾞｼｯｸM-PRO" w:hint="eastAsia"/>
          <w:strike/>
          <w:color w:val="0070C0"/>
        </w:rPr>
        <w:t>この治験に参加することであなたに直接の利益はありませんが、この治験によって得られた</w:t>
      </w:r>
      <w:r w:rsidR="00765379" w:rsidRPr="00760AEB">
        <w:rPr>
          <w:rFonts w:ascii="HG丸ｺﾞｼｯｸM-PRO" w:eastAsia="HG丸ｺﾞｼｯｸM-PRO" w:hAnsi="HG丸ｺﾞｼｯｸM-PRO" w:hint="eastAsia"/>
          <w:strike/>
          <w:color w:val="0070C0"/>
        </w:rPr>
        <w:t>データ</w:t>
      </w:r>
      <w:r w:rsidR="00EB05A2" w:rsidRPr="00760AEB">
        <w:rPr>
          <w:rFonts w:ascii="HG丸ｺﾞｼｯｸM-PRO" w:eastAsia="HG丸ｺﾞｼｯｸM-PRO" w:hAnsi="HG丸ｺﾞｼｯｸM-PRO" w:hint="eastAsia"/>
          <w:strike/>
          <w:color w:val="0070C0"/>
        </w:rPr>
        <w:t>は、将来、患者さんに役立つ可能性があります。</w:t>
      </w:r>
      <w:r w:rsidR="00F73DA3" w:rsidRPr="00760AEB">
        <w:rPr>
          <w:rFonts w:ascii="HG丸ｺﾞｼｯｸM-PRO" w:eastAsia="HG丸ｺﾞｼｯｸM-PRO" w:hAnsi="HG丸ｺﾞｼｯｸM-PRO" w:hint="eastAsia"/>
          <w:i/>
          <w:iCs/>
          <w:strike/>
          <w:color w:val="00B050"/>
        </w:rPr>
        <w:t>）</w:t>
      </w:r>
    </w:p>
    <w:p w14:paraId="45E82DB4"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772E197F" w14:textId="77777777" w:rsidR="00EB05A2" w:rsidRPr="00D63ED1" w:rsidRDefault="00EB05A2" w:rsidP="00C31C5A">
      <w:pPr>
        <w:pStyle w:val="3"/>
        <w:spacing w:after="180" w:line="400" w:lineRule="exact"/>
        <w:rPr>
          <w:rFonts w:ascii="HG丸ｺﾞｼｯｸM-PRO" w:eastAsia="HG丸ｺﾞｼｯｸM-PRO" w:hAnsi="HG丸ｺﾞｼｯｸM-PRO"/>
        </w:rPr>
      </w:pPr>
      <w:bookmarkStart w:id="324" w:name="_Toc112073834"/>
      <w:bookmarkStart w:id="325" w:name="_Toc112080324"/>
      <w:bookmarkStart w:id="326" w:name="_Toc128732635"/>
      <w:bookmarkStart w:id="327" w:name="_Ref161150490"/>
      <w:bookmarkStart w:id="328" w:name="_Toc168480402"/>
      <w:r w:rsidRPr="00D63ED1">
        <w:rPr>
          <w:rFonts w:ascii="HG丸ｺﾞｼｯｸM-PRO" w:eastAsia="HG丸ｺﾞｼｯｸM-PRO" w:hAnsi="HG丸ｺﾞｼｯｸM-PRO"/>
        </w:rPr>
        <w:t>予測される</w:t>
      </w:r>
      <w:r w:rsidRPr="00D63ED1">
        <w:rPr>
          <w:rFonts w:ascii="HG丸ｺﾞｼｯｸM-PRO" w:eastAsia="HG丸ｺﾞｼｯｸM-PRO" w:hAnsi="HG丸ｺﾞｼｯｸM-PRO" w:hint="eastAsia"/>
        </w:rPr>
        <w:t>不利益について</w:t>
      </w:r>
      <w:bookmarkEnd w:id="324"/>
      <w:bookmarkEnd w:id="325"/>
      <w:bookmarkEnd w:id="326"/>
      <w:bookmarkEnd w:id="327"/>
      <w:bookmarkEnd w:id="328"/>
    </w:p>
    <w:p w14:paraId="3E950570" w14:textId="77777777" w:rsidR="00EB05A2" w:rsidRPr="00D63ED1" w:rsidRDefault="00EB05A2" w:rsidP="00C31C5A">
      <w:pPr>
        <w:pStyle w:val="4"/>
        <w:spacing w:after="180" w:line="400" w:lineRule="exact"/>
        <w:rPr>
          <w:rFonts w:ascii="HG丸ｺﾞｼｯｸM-PRO" w:eastAsia="HG丸ｺﾞｼｯｸM-PRO" w:hAnsi="HG丸ｺﾞｼｯｸM-PRO"/>
        </w:rPr>
      </w:pPr>
      <w:r w:rsidRPr="00D63ED1">
        <w:rPr>
          <w:rFonts w:ascii="HG丸ｺﾞｼｯｸM-PRO" w:eastAsia="HG丸ｺﾞｼｯｸM-PRO" w:hAnsi="HG丸ｺﾞｼｯｸM-PRO" w:hint="eastAsia"/>
          <w:color w:val="000000" w:themeColor="text1"/>
        </w:rPr>
        <w:t>副作用</w:t>
      </w:r>
      <w:r w:rsidRPr="00D63ED1">
        <w:rPr>
          <w:rFonts w:ascii="HG丸ｺﾞｼｯｸM-PRO" w:eastAsia="HG丸ｺﾞｼｯｸM-PRO" w:hAnsi="HG丸ｺﾞｼｯｸM-PRO" w:hint="eastAsia"/>
        </w:rPr>
        <w:t>および有害事象</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2A29C4F4" w14:textId="77777777" w:rsidTr="001946E0">
        <w:tc>
          <w:tcPr>
            <w:tcW w:w="9638" w:type="dxa"/>
            <w:shd w:val="clear" w:color="auto" w:fill="E2EFD9"/>
          </w:tcPr>
          <w:p w14:paraId="75FE6D87" w14:textId="77777777" w:rsidR="00EB05A2"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028BF5BB" w14:textId="26274F5E" w:rsidR="00583ADB" w:rsidRDefault="00583ADB" w:rsidP="00C31C5A">
            <w:pPr>
              <w:pStyle w:val="a8"/>
              <w:tabs>
                <w:tab w:val="left" w:pos="840"/>
              </w:tabs>
              <w:snapToGrid/>
              <w:spacing w:line="400" w:lineRule="exact"/>
              <w:ind w:leftChars="100" w:left="210"/>
              <w:rPr>
                <w:rFonts w:ascii="HG丸ｺﾞｼｯｸM-PRO" w:eastAsia="HG丸ｺﾞｼｯｸM-PRO" w:hAnsi="HG丸ｺﾞｼｯｸM-PRO"/>
                <w:b/>
                <w:bCs/>
                <w:bdr w:val="single" w:sz="4" w:space="0" w:color="auto"/>
              </w:rPr>
            </w:pPr>
            <w:r w:rsidRPr="00501FAA">
              <w:rPr>
                <w:rFonts w:ascii="HG丸ｺﾞｼｯｸM-PRO" w:eastAsia="HG丸ｺﾞｼｯｸM-PRO" w:hAnsi="HG丸ｺﾞｼｯｸM-PRO" w:hint="eastAsia"/>
                <w:b/>
                <w:bCs/>
                <w:highlight w:val="cyan"/>
                <w:bdr w:val="single" w:sz="4" w:space="0" w:color="auto"/>
              </w:rPr>
              <w:t>九がん：説明文書内で最初に「有害事象」が記載された場所に有害事象の言葉の説明をお願いします（スケジュール表であればスケジュール表の注釈に記載）</w:t>
            </w:r>
          </w:p>
          <w:p w14:paraId="26C6A483" w14:textId="77777777" w:rsidR="00E12976" w:rsidRPr="0062684D" w:rsidRDefault="00E12976" w:rsidP="00C31C5A">
            <w:pPr>
              <w:pStyle w:val="a8"/>
              <w:tabs>
                <w:tab w:val="left" w:pos="840"/>
              </w:tabs>
              <w:spacing w:line="400" w:lineRule="exact"/>
              <w:ind w:leftChars="100" w:left="210"/>
              <w:rPr>
                <w:rFonts w:ascii="HG丸ｺﾞｼｯｸM-PRO" w:eastAsia="HG丸ｺﾞｼｯｸM-PRO" w:hAnsi="HG丸ｺﾞｼｯｸM-PRO"/>
                <w:b/>
                <w:bCs/>
                <w:highlight w:val="cyan"/>
                <w:bdr w:val="single" w:sz="4" w:space="0" w:color="auto"/>
              </w:rPr>
            </w:pPr>
            <w:r w:rsidRPr="0062684D">
              <w:rPr>
                <w:rFonts w:ascii="HG丸ｺﾞｼｯｸM-PRO" w:eastAsia="HG丸ｺﾞｼｯｸM-PRO" w:hAnsi="HG丸ｺﾞｼｯｸM-PRO" w:hint="eastAsia"/>
                <w:b/>
                <w:bCs/>
                <w:highlight w:val="cyan"/>
                <w:bdr w:val="single" w:sz="4" w:space="0" w:color="auto"/>
              </w:rPr>
              <w:t>例）これまでに分かっている副作用</w:t>
            </w:r>
            <w:r w:rsidRPr="0062684D" w:rsidDel="004367F4">
              <w:rPr>
                <w:rFonts w:ascii="HG丸ｺﾞｼｯｸM-PRO" w:eastAsia="HG丸ｺﾞｼｯｸM-PRO" w:hAnsi="HG丸ｺﾞｼｯｸM-PRO" w:hint="eastAsia"/>
                <w:b/>
                <w:bCs/>
                <w:highlight w:val="cyan"/>
                <w:bdr w:val="single" w:sz="4" w:space="0" w:color="auto"/>
              </w:rPr>
              <w:t>または</w:t>
            </w:r>
            <w:r w:rsidRPr="0062684D">
              <w:rPr>
                <w:rFonts w:ascii="HG丸ｺﾞｼｯｸM-PRO" w:eastAsia="HG丸ｺﾞｼｯｸM-PRO" w:hAnsi="HG丸ｺﾞｼｯｸM-PRO" w:hint="eastAsia"/>
                <w:b/>
                <w:bCs/>
                <w:highlight w:val="cyan"/>
                <w:bdr w:val="single" w:sz="4" w:space="0" w:color="auto"/>
              </w:rPr>
              <w:t>有害事象は以下のとおりです。</w:t>
            </w:r>
          </w:p>
          <w:p w14:paraId="2DA207A3" w14:textId="67410188" w:rsidR="00E12976" w:rsidRPr="0062684D" w:rsidRDefault="00E12976" w:rsidP="00C31C5A">
            <w:pPr>
              <w:pStyle w:val="a8"/>
              <w:tabs>
                <w:tab w:val="left" w:pos="840"/>
              </w:tabs>
              <w:snapToGrid/>
              <w:spacing w:line="400" w:lineRule="exact"/>
              <w:ind w:leftChars="200" w:left="420"/>
              <w:rPr>
                <w:rFonts w:ascii="HG丸ｺﾞｼｯｸM-PRO" w:eastAsia="HG丸ｺﾞｼｯｸM-PRO" w:hAnsi="HG丸ｺﾞｼｯｸM-PRO"/>
                <w:b/>
                <w:bCs/>
                <w:highlight w:val="cyan"/>
                <w:bdr w:val="single" w:sz="4" w:space="0" w:color="auto"/>
              </w:rPr>
            </w:pPr>
            <w:r w:rsidRPr="0062684D">
              <w:rPr>
                <w:rFonts w:ascii="HG丸ｺﾞｼｯｸM-PRO" w:eastAsia="HG丸ｺﾞｼｯｸM-PRO" w:hAnsi="HG丸ｺﾞｼｯｸM-PRO" w:hint="eastAsia"/>
                <w:b/>
                <w:bCs/>
                <w:highlight w:val="cyan"/>
                <w:bdr w:val="single" w:sz="4" w:space="0" w:color="auto"/>
              </w:rPr>
              <w:t>有害事象とは、あらゆる意図しない、</w:t>
            </w:r>
            <w:r w:rsidRPr="0062684D" w:rsidDel="004367F4">
              <w:rPr>
                <w:rFonts w:ascii="HG丸ｺﾞｼｯｸM-PRO" w:eastAsia="HG丸ｺﾞｼｯｸM-PRO" w:hAnsi="HG丸ｺﾞｼｯｸM-PRO" w:hint="eastAsia"/>
                <w:b/>
                <w:bCs/>
                <w:highlight w:val="cyan"/>
                <w:bdr w:val="single" w:sz="4" w:space="0" w:color="auto"/>
              </w:rPr>
              <w:t>または</w:t>
            </w:r>
            <w:r w:rsidRPr="0062684D">
              <w:rPr>
                <w:rFonts w:ascii="HG丸ｺﾞｼｯｸM-PRO" w:eastAsia="HG丸ｺﾞｼｯｸM-PRO" w:hAnsi="HG丸ｺﾞｼｯｸM-PRO" w:hint="eastAsia"/>
                <w:b/>
                <w:bCs/>
                <w:highlight w:val="cyan"/>
                <w:bdr w:val="single" w:sz="4" w:space="0" w:color="auto"/>
              </w:rPr>
              <w:t>好ましくない症状・病気・検査値の異常等のことで、薬の使用や治験の手順が原因であるものも、そうでないものも含みます。</w:t>
            </w:r>
          </w:p>
          <w:p w14:paraId="56274570" w14:textId="0AA97300" w:rsidR="00E12976" w:rsidRPr="0062684D" w:rsidRDefault="00E12976" w:rsidP="00C31C5A">
            <w:pPr>
              <w:pStyle w:val="a8"/>
              <w:tabs>
                <w:tab w:val="left" w:pos="840"/>
              </w:tabs>
              <w:snapToGrid/>
              <w:spacing w:line="400" w:lineRule="exact"/>
              <w:ind w:leftChars="212" w:left="445"/>
              <w:rPr>
                <w:rFonts w:ascii="HG丸ｺﾞｼｯｸM-PRO" w:eastAsia="HG丸ｺﾞｼｯｸM-PRO" w:hAnsi="HG丸ｺﾞｼｯｸM-PRO"/>
                <w:b/>
                <w:bCs/>
                <w:bdr w:val="single" w:sz="4" w:space="0" w:color="auto"/>
              </w:rPr>
            </w:pPr>
            <w:r w:rsidRPr="0062684D">
              <w:rPr>
                <w:rFonts w:ascii="HG丸ｺﾞｼｯｸM-PRO" w:eastAsia="HG丸ｺﾞｼｯｸM-PRO" w:hAnsi="HG丸ｺﾞｼｯｸM-PRO" w:hint="eastAsia"/>
                <w:b/>
                <w:bCs/>
                <w:highlight w:val="cyan"/>
                <w:bdr w:val="single" w:sz="4" w:space="0" w:color="auto"/>
              </w:rPr>
              <w:t>副作用は、有害事象のうち治験薬との因果関係が確認されたものをいいます。</w:t>
            </w:r>
          </w:p>
          <w:p w14:paraId="15BEEE8A" w14:textId="67BC8727" w:rsidR="002B4868"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可能な限り表形式で記載する（事象名、頻度など）。</w:t>
            </w:r>
          </w:p>
          <w:p w14:paraId="4E1CD37E" w14:textId="05908F88" w:rsidR="002B4868"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表形式での記載が適さない場合（グローバル試験、前相試験のデザインが複雑</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）は、それらの概要（要約）を記載</w:t>
            </w:r>
            <w:r w:rsidR="00E13990" w:rsidRPr="00D63ED1">
              <w:rPr>
                <w:rFonts w:ascii="HG丸ｺﾞｼｯｸM-PRO" w:eastAsia="HG丸ｺﾞｼｯｸM-PRO" w:hAnsi="HG丸ｺﾞｼｯｸM-PRO" w:hint="eastAsia"/>
              </w:rPr>
              <w:t>しても</w:t>
            </w:r>
            <w:r w:rsidRPr="00D63ED1">
              <w:rPr>
                <w:rFonts w:ascii="HG丸ｺﾞｼｯｸM-PRO" w:eastAsia="HG丸ｺﾞｼｯｸM-PRO" w:hAnsi="HG丸ｺﾞｼｯｸM-PRO" w:hint="eastAsia"/>
              </w:rPr>
              <w:t>よい。</w:t>
            </w:r>
          </w:p>
          <w:p w14:paraId="4E68DFB4" w14:textId="00C8C387" w:rsidR="002B4868" w:rsidRPr="00D63ED1" w:rsidRDefault="00043AF6"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適宜</w:t>
            </w:r>
            <w:r w:rsidR="000C294D"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hint="eastAsia"/>
              </w:rPr>
              <w:t>非臨床試験に基づくリスク、臨床試験に基づく有害事象や副作用を記載する。なお、</w:t>
            </w:r>
            <w:r w:rsidR="00EB05A2" w:rsidRPr="00D63ED1">
              <w:rPr>
                <w:rFonts w:ascii="HG丸ｺﾞｼｯｸM-PRO" w:eastAsia="HG丸ｺﾞｼｯｸM-PRO" w:hAnsi="HG丸ｺﾞｼｯｸM-PRO" w:hint="eastAsia"/>
              </w:rPr>
              <w:lastRenderedPageBreak/>
              <w:t>記載範囲（記載すべき事象の発現頻度の基準など）については</w:t>
            </w:r>
            <w:r w:rsidR="00EB05A2" w:rsidRPr="00D63ED1">
              <w:rPr>
                <w:rFonts w:ascii="HG丸ｺﾞｼｯｸM-PRO" w:eastAsia="HG丸ｺﾞｼｯｸM-PRO" w:hAnsi="HG丸ｺﾞｼｯｸM-PRO" w:cs="Arial"/>
              </w:rPr>
              <w:t>GCP</w:t>
            </w:r>
            <w:r w:rsidR="00EB05A2" w:rsidRPr="00D63ED1">
              <w:rPr>
                <w:rFonts w:ascii="HG丸ｺﾞｼｯｸM-PRO" w:eastAsia="HG丸ｺﾞｼｯｸM-PRO" w:hAnsi="HG丸ｺﾞｼｯｸM-PRO" w:hint="eastAsia"/>
              </w:rPr>
              <w:t>省令</w:t>
            </w:r>
            <w:r w:rsidR="003041D4" w:rsidRPr="00D63ED1">
              <w:rPr>
                <w:rFonts w:ascii="HG丸ｺﾞｼｯｸM-PRO" w:eastAsia="HG丸ｺﾞｼｯｸM-PRO" w:hAnsi="HG丸ｺﾞｼｯｸM-PRO" w:hint="eastAsia"/>
              </w:rPr>
              <w:t>および</w:t>
            </w:r>
            <w:r w:rsidR="00EB05A2" w:rsidRPr="00D63ED1">
              <w:rPr>
                <w:rFonts w:ascii="HG丸ｺﾞｼｯｸM-PRO" w:eastAsia="HG丸ｺﾞｼｯｸM-PRO" w:hAnsi="HG丸ｺﾞｼｯｸM-PRO" w:hint="eastAsia"/>
              </w:rPr>
              <w:t>関連通知</w:t>
            </w:r>
            <w:r w:rsidR="00E26BC7" w:rsidRPr="00D63ED1">
              <w:rPr>
                <w:rFonts w:ascii="HG丸ｺﾞｼｯｸM-PRO" w:eastAsia="HG丸ｺﾞｼｯｸM-PRO" w:hAnsi="HG丸ｺﾞｼｯｸM-PRO" w:hint="eastAsia"/>
              </w:rPr>
              <w:t>など</w:t>
            </w:r>
            <w:r w:rsidR="00EB05A2" w:rsidRPr="00D63ED1">
              <w:rPr>
                <w:rFonts w:ascii="HG丸ｺﾞｼｯｸM-PRO" w:eastAsia="HG丸ｺﾞｼｯｸM-PRO" w:hAnsi="HG丸ｺﾞｼｯｸM-PRO" w:hint="eastAsia"/>
              </w:rPr>
              <w:t>による規定はない。</w:t>
            </w:r>
          </w:p>
          <w:p w14:paraId="35EDFDA3" w14:textId="4E2B5B99" w:rsidR="00043AF6" w:rsidRPr="00D63ED1" w:rsidRDefault="00043AF6"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重篤化しやすい事象については、注意喚起のため初期症状</w:t>
            </w:r>
            <w:r w:rsidR="00061550"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を記載する</w:t>
            </w:r>
            <w:r w:rsidR="00DE2F6E" w:rsidRPr="00D63ED1">
              <w:rPr>
                <w:rFonts w:ascii="HG丸ｺﾞｼｯｸM-PRO" w:eastAsia="HG丸ｺﾞｼｯｸM-PRO" w:hAnsi="HG丸ｺﾞｼｯｸM-PRO" w:hint="eastAsia"/>
              </w:rPr>
              <w:t>ことが望ましい</w:t>
            </w:r>
            <w:r w:rsidRPr="00D63ED1">
              <w:rPr>
                <w:rFonts w:ascii="HG丸ｺﾞｼｯｸM-PRO" w:eastAsia="HG丸ｺﾞｼｯｸM-PRO" w:hAnsi="HG丸ｺﾞｼｯｸM-PRO" w:hint="eastAsia"/>
              </w:rPr>
              <w:t>。</w:t>
            </w:r>
          </w:p>
          <w:p w14:paraId="3B1C0185" w14:textId="215F0DB2" w:rsidR="00583ADB" w:rsidRPr="00FC6860"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難しい医療用語には注釈を付ける。</w:t>
            </w:r>
          </w:p>
          <w:p w14:paraId="69134BB2" w14:textId="77777777" w:rsidR="0073438B" w:rsidRPr="00501FAA" w:rsidRDefault="0073438B" w:rsidP="00C31C5A">
            <w:pPr>
              <w:spacing w:line="400" w:lineRule="exact"/>
              <w:ind w:firstLineChars="100" w:firstLine="211"/>
              <w:jc w:val="left"/>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九がん：</w:t>
            </w:r>
          </w:p>
          <w:p w14:paraId="244BC7AE" w14:textId="77777777" w:rsidR="0073438B" w:rsidRPr="00501FAA" w:rsidRDefault="0073438B" w:rsidP="00C31C5A">
            <w:pPr>
              <w:spacing w:line="400" w:lineRule="exact"/>
              <w:ind w:firstLineChars="100" w:firstLine="211"/>
              <w:jc w:val="left"/>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●副作用とその発生頻度などは表などを用いて見やすくしてください</w:t>
            </w:r>
          </w:p>
          <w:p w14:paraId="2EB88397" w14:textId="51C2E2A3" w:rsidR="00884622" w:rsidRPr="00501FAA" w:rsidRDefault="00884622" w:rsidP="00C31C5A">
            <w:pPr>
              <w:spacing w:line="400" w:lineRule="exact"/>
              <w:rPr>
                <w:rFonts w:ascii="HG丸ｺﾞｼｯｸM-PRO" w:eastAsia="HG丸ｺﾞｼｯｸM-PRO" w:hAnsi="HG丸ｺﾞｼｯｸM-PRO"/>
                <w:b/>
                <w:bCs/>
                <w:szCs w:val="21"/>
                <w:bdr w:val="single" w:sz="4" w:space="0" w:color="auto"/>
              </w:rPr>
            </w:pPr>
            <w:r>
              <w:rPr>
                <w:rFonts w:ascii="HG丸ｺﾞｼｯｸM-PRO" w:eastAsia="HG丸ｺﾞｼｯｸM-PRO" w:hAnsi="HG丸ｺﾞｼｯｸM-PRO" w:hint="eastAsia"/>
              </w:rPr>
              <w:t xml:space="preserve">　　</w:t>
            </w:r>
            <w:r w:rsidRPr="00501FAA">
              <w:rPr>
                <w:rFonts w:ascii="HG丸ｺﾞｼｯｸM-PRO" w:eastAsia="HG丸ｺﾞｼｯｸM-PRO" w:hAnsi="HG丸ｺﾞｼｯｸM-PRO" w:hint="eastAsia"/>
                <w:b/>
                <w:bCs/>
                <w:szCs w:val="21"/>
                <w:highlight w:val="cyan"/>
                <w:bdr w:val="single" w:sz="4" w:space="0" w:color="auto"/>
              </w:rPr>
              <w:t>可能であればグループ別（血液毒性、肝機能、皮膚毒性など）に記載してください</w:t>
            </w:r>
          </w:p>
          <w:p w14:paraId="5C16755E" w14:textId="77777777" w:rsidR="00884622" w:rsidRPr="00501FAA" w:rsidRDefault="00884622" w:rsidP="00C31C5A">
            <w:pPr>
              <w:spacing w:line="400" w:lineRule="exact"/>
              <w:ind w:leftChars="100" w:left="421" w:hangingChars="100" w:hanging="211"/>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●比較試験の場合は可能な限り投与群毎に不利益を説明してください。特にプラセボを投与するなど効果が期待出来ない投与群がある場合には、その不利益をはっきりと記載してください。</w:t>
            </w:r>
          </w:p>
          <w:p w14:paraId="64A16D3D" w14:textId="77777777" w:rsidR="00884622" w:rsidRPr="00501FAA" w:rsidRDefault="00884622" w:rsidP="00C31C5A">
            <w:pPr>
              <w:spacing w:line="400" w:lineRule="exact"/>
              <w:ind w:leftChars="202" w:left="424"/>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（例：プラセボ群の場合</w:t>
            </w:r>
            <w:r>
              <w:rPr>
                <w:rFonts w:ascii="HG丸ｺﾞｼｯｸM-PRO" w:eastAsia="HG丸ｺﾞｼｯｸM-PRO" w:hAnsi="HG丸ｺﾞｼｯｸM-PRO" w:hint="eastAsia"/>
                <w:b/>
                <w:bCs/>
                <w:szCs w:val="21"/>
                <w:highlight w:val="cyan"/>
                <w:bdr w:val="single" w:sz="4" w:space="0" w:color="auto"/>
              </w:rPr>
              <w:t>：</w:t>
            </w:r>
            <w:r w:rsidRPr="00501FAA">
              <w:rPr>
                <w:rFonts w:ascii="HG丸ｺﾞｼｯｸM-PRO" w:eastAsia="HG丸ｺﾞｼｯｸM-PRO" w:hAnsi="HG丸ｺﾞｼｯｸM-PRO" w:hint="eastAsia"/>
                <w:b/>
                <w:bCs/>
                <w:szCs w:val="21"/>
                <w:highlight w:val="cyan"/>
                <w:bdr w:val="single" w:sz="4" w:space="0" w:color="auto"/>
              </w:rPr>
              <w:t>プラセボを服用する場合は、有効成分が入っていない薬を決められたスケジュールで服用していただかなくてはなりません。診察や検査も治験薬を服用していただく方と同様に頻回にお願いすることになります。）</w:t>
            </w:r>
          </w:p>
          <w:p w14:paraId="1FE8B20D" w14:textId="77777777" w:rsidR="00884622" w:rsidRPr="00501FAA" w:rsidRDefault="00884622" w:rsidP="00C31C5A">
            <w:pPr>
              <w:spacing w:line="400" w:lineRule="exact"/>
              <w:ind w:leftChars="100" w:left="421" w:hangingChars="100" w:hanging="211"/>
              <w:rPr>
                <w:rFonts w:ascii="HG丸ｺﾞｼｯｸM-PRO" w:eastAsia="HG丸ｺﾞｼｯｸM-PRO" w:hAnsi="HG丸ｺﾞｼｯｸM-PRO"/>
                <w:b/>
                <w:bCs/>
                <w:szCs w:val="21"/>
                <w:highlight w:val="cyan"/>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●併用療法（化学療法、放射線療法、手術療法など）があり、ICF内で具体的な投与方法、副作用、そのほか詳細な説明をしない場合は以下の文言を該当する項目に追記してください。</w:t>
            </w:r>
          </w:p>
          <w:p w14:paraId="7C35772C" w14:textId="0F471710" w:rsidR="00583ADB" w:rsidRPr="00FC6860" w:rsidRDefault="00884622" w:rsidP="00C31C5A">
            <w:pPr>
              <w:spacing w:line="400" w:lineRule="exact"/>
              <w:ind w:firstLineChars="200" w:firstLine="422"/>
              <w:rPr>
                <w:rFonts w:ascii="HG丸ｺﾞｼｯｸM-PRO" w:eastAsia="HG丸ｺﾞｼｯｸM-PRO" w:hAnsi="HG丸ｺﾞｼｯｸM-PRO"/>
                <w:b/>
                <w:bCs/>
                <w:szCs w:val="21"/>
                <w:bdr w:val="single" w:sz="4" w:space="0" w:color="auto"/>
              </w:rPr>
            </w:pPr>
            <w:r w:rsidRPr="00501FAA">
              <w:rPr>
                <w:rStyle w:val="aff2"/>
                <w:rFonts w:ascii="HG丸ｺﾞｼｯｸM-PRO" w:eastAsia="HG丸ｺﾞｼｯｸM-PRO" w:hAnsi="HG丸ｺﾞｼｯｸM-PRO" w:cs="Courier New" w:hint="eastAsia"/>
                <w:szCs w:val="21"/>
                <w:highlight w:val="cyan"/>
                <w:bdr w:val="single" w:sz="4" w:space="0" w:color="auto"/>
              </w:rPr>
              <w:t>記載例「○○療法については、</w:t>
            </w:r>
            <w:r w:rsidRPr="00501FAA">
              <w:rPr>
                <w:rStyle w:val="aff2"/>
                <w:rFonts w:ascii="HG丸ｺﾞｼｯｸM-PRO" w:eastAsia="HG丸ｺﾞｼｯｸM-PRO" w:hAnsi="HG丸ｺﾞｼｯｸM-PRO" w:cs="Courier New"/>
                <w:szCs w:val="21"/>
                <w:highlight w:val="cyan"/>
                <w:bdr w:val="single" w:sz="4" w:space="0" w:color="auto"/>
              </w:rPr>
              <w:t>別途担当医師が</w:t>
            </w:r>
            <w:r w:rsidRPr="00501FAA">
              <w:rPr>
                <w:rStyle w:val="aff2"/>
                <w:rFonts w:ascii="HG丸ｺﾞｼｯｸM-PRO" w:eastAsia="HG丸ｺﾞｼｯｸM-PRO" w:hAnsi="HG丸ｺﾞｼｯｸM-PRO" w:cs="Courier New" w:hint="eastAsia"/>
                <w:szCs w:val="21"/>
                <w:highlight w:val="cyan"/>
                <w:bdr w:val="single" w:sz="4" w:space="0" w:color="auto"/>
              </w:rPr>
              <w:t>詳しく</w:t>
            </w:r>
            <w:r w:rsidRPr="00501FAA">
              <w:rPr>
                <w:rFonts w:ascii="HG丸ｺﾞｼｯｸM-PRO" w:eastAsia="HG丸ｺﾞｼｯｸM-PRO" w:hAnsi="HG丸ｺﾞｼｯｸM-PRO" w:cs="Courier New"/>
                <w:b/>
                <w:bCs/>
                <w:szCs w:val="21"/>
                <w:highlight w:val="cyan"/>
                <w:bdr w:val="single" w:sz="4" w:space="0" w:color="auto"/>
                <w:shd w:val="clear" w:color="auto" w:fill="FFFFFF"/>
              </w:rPr>
              <w:t>説明します。</w:t>
            </w:r>
            <w:r w:rsidRPr="00501FAA">
              <w:rPr>
                <w:rFonts w:ascii="HG丸ｺﾞｼｯｸM-PRO" w:eastAsia="HG丸ｺﾞｼｯｸM-PRO" w:hAnsi="HG丸ｺﾞｼｯｸM-PRO" w:cs="Courier New" w:hint="eastAsia"/>
                <w:b/>
                <w:bCs/>
                <w:szCs w:val="21"/>
                <w:highlight w:val="cyan"/>
                <w:bdr w:val="single" w:sz="4" w:space="0" w:color="auto"/>
                <w:shd w:val="clear" w:color="auto" w:fill="FFFFFF"/>
              </w:rPr>
              <w:t>」</w:t>
            </w:r>
          </w:p>
        </w:tc>
      </w:tr>
    </w:tbl>
    <w:p w14:paraId="544366C1" w14:textId="77777777" w:rsidR="00CF3E31" w:rsidRPr="00D63ED1" w:rsidRDefault="00CF3E31" w:rsidP="00C31C5A">
      <w:pPr>
        <w:pStyle w:val="a1"/>
        <w:spacing w:line="400" w:lineRule="exact"/>
        <w:ind w:firstLine="240"/>
        <w:rPr>
          <w:rFonts w:ascii="HG丸ｺﾞｼｯｸM-PRO" w:eastAsia="HG丸ｺﾞｼｯｸM-PRO" w:hAnsi="HG丸ｺﾞｼｯｸM-PRO"/>
          <w:color w:val="0070C0"/>
        </w:rPr>
      </w:pPr>
    </w:p>
    <w:p w14:paraId="062B059B" w14:textId="508C07B5" w:rsidR="00B74D88" w:rsidRPr="00D63ED1" w:rsidRDefault="00B74D88"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副作用および有害事象は</w:t>
      </w:r>
      <w:r w:rsidR="005E6616" w:rsidRPr="00D63ED1">
        <w:rPr>
          <w:rFonts w:ascii="HG丸ｺﾞｼｯｸM-PRO" w:eastAsia="HG丸ｺﾞｼｯｸM-PRO" w:hAnsi="HG丸ｺﾞｼｯｸM-PRO" w:hint="eastAsia"/>
          <w:color w:val="0070C0"/>
        </w:rPr>
        <w:t>以下</w:t>
      </w:r>
      <w:r w:rsidRPr="00D63ED1">
        <w:rPr>
          <w:rFonts w:ascii="HG丸ｺﾞｼｯｸM-PRO" w:eastAsia="HG丸ｺﾞｼｯｸM-PRO" w:hAnsi="HG丸ｺﾞｼｯｸM-PRO" w:hint="eastAsia"/>
          <w:color w:val="0070C0"/>
        </w:rPr>
        <w:t>を</w:t>
      </w:r>
      <w:r w:rsidR="002D7445" w:rsidRPr="00D63ED1">
        <w:rPr>
          <w:rFonts w:ascii="HG丸ｺﾞｼｯｸM-PRO" w:eastAsia="HG丸ｺﾞｼｯｸM-PRO" w:hAnsi="HG丸ｺﾞｼｯｸM-PRO" w:hint="eastAsia"/>
          <w:color w:val="0070C0"/>
        </w:rPr>
        <w:t>ご</w:t>
      </w:r>
      <w:r w:rsidRPr="00D63ED1">
        <w:rPr>
          <w:rFonts w:ascii="HG丸ｺﾞｼｯｸM-PRO" w:eastAsia="HG丸ｺﾞｼｯｸM-PRO" w:hAnsi="HG丸ｺﾞｼｯｸM-PRO" w:hint="eastAsia"/>
          <w:color w:val="0070C0"/>
        </w:rPr>
        <w:t>参照ください。</w:t>
      </w:r>
    </w:p>
    <w:p w14:paraId="262280CE" w14:textId="4E5B4787" w:rsidR="00CF3E31" w:rsidRPr="00D63ED1" w:rsidRDefault="00B3420B" w:rsidP="00C31C5A">
      <w:pPr>
        <w:pStyle w:val="Blue"/>
        <w:spacing w:line="400" w:lineRule="exact"/>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B74D88" w:rsidRPr="00D63ED1">
        <w:rPr>
          <w:rFonts w:ascii="HG丸ｺﾞｼｯｸM-PRO" w:eastAsia="HG丸ｺﾞｼｯｸM-PRO" w:hAnsi="HG丸ｺﾞｼｯｸM-PRO" w:hint="eastAsia"/>
          <w:i/>
          <w:iCs/>
          <w:color w:val="00B050"/>
        </w:rPr>
        <w:t>副作用および有害事象のデータを挿入（記載）する</w:t>
      </w:r>
      <w:r w:rsidRPr="00D63ED1">
        <w:rPr>
          <w:rFonts w:ascii="HG丸ｺﾞｼｯｸM-PRO" w:eastAsia="HG丸ｺﾞｼｯｸM-PRO" w:hAnsi="HG丸ｺﾞｼｯｸM-PRO" w:hint="eastAsia"/>
          <w:i/>
          <w:iCs/>
          <w:color w:val="00B050"/>
        </w:rPr>
        <w:t>）</w:t>
      </w:r>
    </w:p>
    <w:p w14:paraId="07CA1AD9" w14:textId="77777777" w:rsidR="00CF3E31" w:rsidRPr="00D63ED1" w:rsidRDefault="00CF3E31" w:rsidP="00C31C5A">
      <w:pPr>
        <w:pStyle w:val="a1"/>
        <w:spacing w:line="400" w:lineRule="exact"/>
        <w:ind w:firstLine="240"/>
        <w:rPr>
          <w:rFonts w:ascii="HG丸ｺﾞｼｯｸM-PRO" w:eastAsia="HG丸ｺﾞｼｯｸM-PRO" w:hAnsi="HG丸ｺﾞｼｯｸM-PRO"/>
          <w:color w:val="0070C0"/>
        </w:rPr>
      </w:pPr>
    </w:p>
    <w:p w14:paraId="1F7582C2" w14:textId="3643B003"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上記以外の副作用が出ることもあります。この治験</w:t>
      </w:r>
      <w:r w:rsidR="007677F4" w:rsidRPr="00D63ED1">
        <w:rPr>
          <w:rFonts w:ascii="HG丸ｺﾞｼｯｸM-PRO" w:eastAsia="HG丸ｺﾞｼｯｸM-PRO" w:hAnsi="HG丸ｺﾞｼｯｸM-PRO" w:hint="eastAsia"/>
          <w:color w:val="0070C0"/>
        </w:rPr>
        <w:t>に参加し</w:t>
      </w:r>
      <w:r w:rsidRPr="00D63ED1">
        <w:rPr>
          <w:rFonts w:ascii="HG丸ｺﾞｼｯｸM-PRO" w:eastAsia="HG丸ｺﾞｼｯｸM-PRO" w:hAnsi="HG丸ｺﾞｼｯｸM-PRO" w:hint="eastAsia"/>
          <w:color w:val="0070C0"/>
        </w:rPr>
        <w:t>てから</w:t>
      </w:r>
      <w:r w:rsidR="00B74D88" w:rsidRPr="00D63ED1">
        <w:rPr>
          <w:rFonts w:ascii="HG丸ｺﾞｼｯｸM-PRO" w:eastAsia="HG丸ｺﾞｼｯｸM-PRO" w:hAnsi="HG丸ｺﾞｼｯｸM-PRO" w:hint="eastAsia"/>
          <w:color w:val="0070C0"/>
        </w:rPr>
        <w:t>、あなたの</w:t>
      </w:r>
      <w:r w:rsidR="00561FF2" w:rsidRPr="00D63ED1">
        <w:rPr>
          <w:rFonts w:ascii="HG丸ｺﾞｼｯｸM-PRO" w:eastAsia="HG丸ｺﾞｼｯｸM-PRO" w:hAnsi="HG丸ｺﾞｼｯｸM-PRO" w:hint="eastAsia"/>
          <w:color w:val="0070C0"/>
        </w:rPr>
        <w:t>身</w:t>
      </w:r>
      <w:r w:rsidRPr="00D63ED1">
        <w:rPr>
          <w:rFonts w:ascii="HG丸ｺﾞｼｯｸM-PRO" w:eastAsia="HG丸ｺﾞｼｯｸM-PRO" w:hAnsi="HG丸ｺﾞｼｯｸM-PRO" w:hint="eastAsia"/>
          <w:color w:val="0070C0"/>
        </w:rPr>
        <w:t>体に今</w:t>
      </w:r>
      <w:r w:rsidRPr="00FC6860">
        <w:rPr>
          <w:rFonts w:ascii="HG丸ｺﾞｼｯｸM-PRO" w:eastAsia="HG丸ｺﾞｼｯｸM-PRO" w:hAnsi="HG丸ｺﾞｼｯｸM-PRO" w:hint="eastAsia"/>
          <w:color w:val="0070C0"/>
        </w:rPr>
        <w:t>までと違った</w:t>
      </w:r>
      <w:r w:rsidR="00043AF6" w:rsidRPr="00FC6860">
        <w:rPr>
          <w:rFonts w:ascii="HG丸ｺﾞｼｯｸM-PRO" w:eastAsia="HG丸ｺﾞｼｯｸM-PRO" w:hAnsi="HG丸ｺﾞｼｯｸM-PRO" w:hint="eastAsia"/>
          <w:color w:val="0070C0"/>
        </w:rPr>
        <w:t>症状</w:t>
      </w:r>
      <w:r w:rsidRPr="00FC6860">
        <w:rPr>
          <w:rFonts w:ascii="HG丸ｺﾞｼｯｸM-PRO" w:eastAsia="HG丸ｺﾞｼｯｸM-PRO" w:hAnsi="HG丸ｺﾞｼｯｸM-PRO" w:hint="eastAsia"/>
          <w:color w:val="0070C0"/>
        </w:rPr>
        <w:t>が現れましたら、すぐに</w:t>
      </w:r>
      <w:r w:rsidR="00F27C2B" w:rsidRPr="00FC6860">
        <w:rPr>
          <w:rFonts w:ascii="HG丸ｺﾞｼｯｸM-PRO" w:eastAsia="HG丸ｺﾞｼｯｸM-PRO" w:hAnsi="HG丸ｺﾞｼｯｸM-PRO" w:hint="eastAsia"/>
          <w:color w:val="0070C0"/>
        </w:rPr>
        <w:t>治験</w:t>
      </w:r>
      <w:r w:rsidRPr="00FC6860">
        <w:rPr>
          <w:rFonts w:ascii="HG丸ｺﾞｼｯｸM-PRO" w:eastAsia="HG丸ｺﾞｼｯｸM-PRO" w:hAnsi="HG丸ｺﾞｼｯｸM-PRO" w:hint="eastAsia"/>
          <w:color w:val="0070C0"/>
        </w:rPr>
        <w:t>担当医師にお伝えください。</w:t>
      </w:r>
    </w:p>
    <w:p w14:paraId="7A261634" w14:textId="7837E18C"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この治験に関連してあなたに健康</w:t>
      </w:r>
      <w:r w:rsidR="00321BA1" w:rsidRPr="00D63ED1">
        <w:rPr>
          <w:rFonts w:ascii="HG丸ｺﾞｼｯｸM-PRO" w:eastAsia="HG丸ｺﾞｼｯｸM-PRO" w:hAnsi="HG丸ｺﾞｼｯｸM-PRO" w:hint="eastAsia"/>
          <w:color w:val="0070C0"/>
        </w:rPr>
        <w:t>被害が起きた</w:t>
      </w:r>
      <w:r w:rsidRPr="00D63ED1">
        <w:rPr>
          <w:rFonts w:ascii="HG丸ｺﾞｼｯｸM-PRO" w:eastAsia="HG丸ｺﾞｼｯｸM-PRO" w:hAnsi="HG丸ｺﾞｼｯｸM-PRO" w:hint="eastAsia"/>
          <w:color w:val="0070C0"/>
        </w:rPr>
        <w:t>場合には、医師が最善を尽くして適切な治療にあたります。</w:t>
      </w:r>
    </w:p>
    <w:p w14:paraId="222EBEE8"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765E810D" w14:textId="77777777" w:rsidR="00EB05A2" w:rsidRPr="00FC6860" w:rsidRDefault="00EB05A2" w:rsidP="00C31C5A">
      <w:pPr>
        <w:pStyle w:val="4"/>
        <w:spacing w:after="180" w:line="400" w:lineRule="exact"/>
        <w:rPr>
          <w:rFonts w:ascii="HG丸ｺﾞｼｯｸM-PRO" w:eastAsia="HG丸ｺﾞｼｯｸM-PRO" w:hAnsi="HG丸ｺﾞｼｯｸM-PRO"/>
        </w:rPr>
      </w:pPr>
      <w:r w:rsidRPr="00FC6860">
        <w:rPr>
          <w:rFonts w:ascii="HG丸ｺﾞｼｯｸM-PRO" w:eastAsia="HG丸ｺﾞｼｯｸM-PRO" w:hAnsi="HG丸ｺﾞｼｯｸM-PRO" w:hint="eastAsia"/>
        </w:rPr>
        <w:t>副作用以外のリスク</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1183E01A" w14:textId="77777777" w:rsidTr="001946E0">
        <w:tc>
          <w:tcPr>
            <w:tcW w:w="9638" w:type="dxa"/>
            <w:shd w:val="clear" w:color="auto" w:fill="E2EFD9"/>
          </w:tcPr>
          <w:p w14:paraId="2289C776" w14:textId="77777777" w:rsidR="00EB05A2" w:rsidRPr="00FC6860" w:rsidRDefault="00EB05A2" w:rsidP="00C31C5A">
            <w:pPr>
              <w:spacing w:line="400" w:lineRule="exact"/>
              <w:rPr>
                <w:rFonts w:ascii="HG丸ｺﾞｼｯｸM-PRO" w:eastAsia="HG丸ｺﾞｼｯｸM-PRO" w:hAnsi="HG丸ｺﾞｼｯｸM-PRO"/>
                <w:color w:val="000000"/>
                <w:szCs w:val="21"/>
              </w:rPr>
            </w:pPr>
            <w:r w:rsidRPr="00FC6860">
              <w:rPr>
                <w:rFonts w:ascii="HG丸ｺﾞｼｯｸM-PRO" w:eastAsia="HG丸ｺﾞｼｯｸM-PRO" w:hAnsi="HG丸ｺﾞｼｯｸM-PRO" w:hint="eastAsia"/>
                <w:color w:val="000000"/>
                <w:szCs w:val="21"/>
              </w:rPr>
              <w:t>作成ガイド）</w:t>
            </w:r>
          </w:p>
          <w:p w14:paraId="44168497" w14:textId="7B941001" w:rsidR="008B3406" w:rsidRPr="00FC6860" w:rsidRDefault="00EB05A2" w:rsidP="00C31C5A">
            <w:pPr>
              <w:pStyle w:val="11"/>
              <w:spacing w:line="400" w:lineRule="exact"/>
              <w:ind w:right="105"/>
              <w:rPr>
                <w:rFonts w:ascii="HG丸ｺﾞｼｯｸM-PRO" w:eastAsia="HG丸ｺﾞｼｯｸM-PRO" w:hAnsi="HG丸ｺﾞｼｯｸM-PRO"/>
              </w:rPr>
            </w:pPr>
            <w:r w:rsidRPr="00FC6860">
              <w:rPr>
                <w:rFonts w:ascii="HG丸ｺﾞｼｯｸM-PRO" w:eastAsia="HG丸ｺﾞｼｯｸM-PRO" w:hAnsi="HG丸ｺﾞｼｯｸM-PRO" w:hint="eastAsia"/>
              </w:rPr>
              <w:t>必要に応じて、副作用以外のことで、治験に参加することによって生じるリスクについて記載する。</w:t>
            </w:r>
          </w:p>
          <w:p w14:paraId="07FBFF71" w14:textId="03517EBC" w:rsidR="00EB05A2" w:rsidRPr="00FC6860" w:rsidRDefault="00561FF2" w:rsidP="00C31C5A">
            <w:pPr>
              <w:pStyle w:val="11"/>
              <w:spacing w:line="400" w:lineRule="exact"/>
              <w:ind w:right="105"/>
              <w:rPr>
                <w:rFonts w:ascii="HG丸ｺﾞｼｯｸM-PRO" w:eastAsia="HG丸ｺﾞｼｯｸM-PRO" w:hAnsi="HG丸ｺﾞｼｯｸM-PRO"/>
              </w:rPr>
            </w:pPr>
            <w:r w:rsidRPr="00FC6860">
              <w:rPr>
                <w:rFonts w:ascii="HG丸ｺﾞｼｯｸM-PRO" w:eastAsia="HG丸ｺﾞｼｯｸM-PRO" w:hAnsi="HG丸ｺﾞｼｯｸM-PRO" w:hint="eastAsia"/>
              </w:rPr>
              <w:t>避妊、精子提供、パートナーの妊娠</w:t>
            </w:r>
            <w:r w:rsidR="00EB05A2" w:rsidRPr="00FC6860">
              <w:rPr>
                <w:rFonts w:ascii="HG丸ｺﾞｼｯｸM-PRO" w:eastAsia="HG丸ｺﾞｼｯｸM-PRO" w:hAnsi="HG丸ｺﾞｼｯｸM-PRO" w:hint="eastAsia"/>
              </w:rPr>
              <w:t>に関するリスクがある場合は記載する（別項に記載</w:t>
            </w:r>
            <w:r w:rsidR="006164B6" w:rsidRPr="00FC6860">
              <w:rPr>
                <w:rFonts w:ascii="HG丸ｺﾞｼｯｸM-PRO" w:eastAsia="HG丸ｺﾞｼｯｸM-PRO" w:hAnsi="HG丸ｺﾞｼｯｸM-PRO" w:hint="eastAsia"/>
              </w:rPr>
              <w:t>してもよい</w:t>
            </w:r>
            <w:r w:rsidR="00EB05A2" w:rsidRPr="00FC6860">
              <w:rPr>
                <w:rFonts w:ascii="HG丸ｺﾞｼｯｸM-PRO" w:eastAsia="HG丸ｺﾞｼｯｸM-PRO" w:hAnsi="HG丸ｺﾞｼｯｸM-PRO" w:hint="eastAsia"/>
              </w:rPr>
              <w:t>）。</w:t>
            </w:r>
          </w:p>
          <w:p w14:paraId="484EC90D" w14:textId="7D3BFF39" w:rsidR="00B74D88" w:rsidRPr="00FC6860" w:rsidRDefault="00B74D88" w:rsidP="00C31C5A">
            <w:pPr>
              <w:pStyle w:val="11"/>
              <w:spacing w:line="400" w:lineRule="exact"/>
              <w:ind w:right="105"/>
              <w:rPr>
                <w:rFonts w:ascii="HG丸ｺﾞｼｯｸM-PRO" w:eastAsia="HG丸ｺﾞｼｯｸM-PRO" w:hAnsi="HG丸ｺﾞｼｯｸM-PRO"/>
              </w:rPr>
            </w:pPr>
            <w:r w:rsidRPr="00FC6860">
              <w:rPr>
                <w:rFonts w:ascii="HG丸ｺﾞｼｯｸM-PRO" w:eastAsia="HG丸ｺﾞｼｯｸM-PRO" w:hAnsi="HG丸ｺﾞｼｯｸM-PRO" w:hint="eastAsia"/>
              </w:rPr>
              <w:t>男女で妊娠のリスクが異なる場合は、それぞれのリスクがわかるように追記する。</w:t>
            </w:r>
          </w:p>
        </w:tc>
      </w:tr>
    </w:tbl>
    <w:p w14:paraId="771BFEFD" w14:textId="77777777" w:rsidR="00BA16A3" w:rsidRPr="00D63ED1" w:rsidRDefault="00BA16A3" w:rsidP="00C31C5A">
      <w:pPr>
        <w:pStyle w:val="a1"/>
        <w:spacing w:line="400" w:lineRule="exact"/>
        <w:ind w:firstLine="240"/>
        <w:rPr>
          <w:rFonts w:ascii="HG丸ｺﾞｼｯｸM-PRO" w:eastAsia="HG丸ｺﾞｼｯｸM-PRO" w:hAnsi="HG丸ｺﾞｼｯｸM-PRO"/>
          <w:color w:val="0070C0"/>
        </w:rPr>
      </w:pPr>
    </w:p>
    <w:p w14:paraId="0B38F9E6" w14:textId="6ED18659"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lastRenderedPageBreak/>
        <w:t>この治験薬は、妊婦および乳児・胎児に対する安全性は確立されていません。また、この治験に参加することで、副作用以外にも以下のようなリスクがあります。</w:t>
      </w:r>
    </w:p>
    <w:p w14:paraId="23D7A5BA"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22FD9AC0" w14:textId="74095BFB" w:rsidR="00EB05A2" w:rsidRPr="00D63ED1" w:rsidRDefault="00B3420B" w:rsidP="00C31C5A">
      <w:pPr>
        <w:pStyle w:val="a1"/>
        <w:spacing w:line="400" w:lineRule="exact"/>
        <w:ind w:firstLine="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800213" w:rsidRPr="00D63ED1">
        <w:rPr>
          <w:rFonts w:ascii="HG丸ｺﾞｼｯｸM-PRO" w:eastAsia="HG丸ｺﾞｼｯｸM-PRO" w:hAnsi="HG丸ｺﾞｼｯｸM-PRO" w:hint="eastAsia"/>
          <w:i/>
          <w:iCs/>
          <w:color w:val="00B050"/>
        </w:rPr>
        <w:t>以下の</w:t>
      </w:r>
      <w:r w:rsidR="00001ECD" w:rsidRPr="00D63ED1">
        <w:rPr>
          <w:rFonts w:ascii="HG丸ｺﾞｼｯｸM-PRO" w:eastAsia="HG丸ｺﾞｼｯｸM-PRO" w:hAnsi="HG丸ｺﾞｼｯｸM-PRO" w:hint="eastAsia"/>
          <w:i/>
          <w:iCs/>
          <w:color w:val="00B050"/>
        </w:rPr>
        <w:t>内容</w:t>
      </w:r>
      <w:r w:rsidR="00800213" w:rsidRPr="00D63ED1">
        <w:rPr>
          <w:rFonts w:ascii="HG丸ｺﾞｼｯｸM-PRO" w:eastAsia="HG丸ｺﾞｼｯｸM-PRO" w:hAnsi="HG丸ｺﾞｼｯｸM-PRO" w:hint="eastAsia"/>
          <w:i/>
          <w:iCs/>
          <w:color w:val="00B050"/>
        </w:rPr>
        <w:t>などを</w:t>
      </w:r>
      <w:r w:rsidR="00EB05A2" w:rsidRPr="00D63ED1">
        <w:rPr>
          <w:rFonts w:ascii="HG丸ｺﾞｼｯｸM-PRO" w:eastAsia="HG丸ｺﾞｼｯｸM-PRO" w:hAnsi="HG丸ｺﾞｼｯｸM-PRO" w:hint="eastAsia"/>
          <w:i/>
          <w:iCs/>
          <w:color w:val="00B050"/>
        </w:rPr>
        <w:t>記載</w:t>
      </w:r>
      <w:r w:rsidR="00800213" w:rsidRPr="00D63ED1">
        <w:rPr>
          <w:rFonts w:ascii="HG丸ｺﾞｼｯｸM-PRO" w:eastAsia="HG丸ｺﾞｼｯｸM-PRO" w:hAnsi="HG丸ｺﾞｼｯｸM-PRO" w:hint="eastAsia"/>
          <w:i/>
          <w:iCs/>
          <w:color w:val="00B050"/>
        </w:rPr>
        <w:t>する</w:t>
      </w:r>
      <w:r w:rsidRPr="00D63ED1">
        <w:rPr>
          <w:rFonts w:ascii="HG丸ｺﾞｼｯｸM-PRO" w:eastAsia="HG丸ｺﾞｼｯｸM-PRO" w:hAnsi="HG丸ｺﾞｼｯｸM-PRO" w:hint="eastAsia"/>
          <w:i/>
          <w:iCs/>
          <w:color w:val="00B050"/>
        </w:rPr>
        <w:t>）</w:t>
      </w:r>
    </w:p>
    <w:p w14:paraId="76268AD8" w14:textId="6441D473"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採血に伴うリスク</w:t>
      </w:r>
      <w:r w:rsidR="00C60873" w:rsidRPr="00D63ED1">
        <w:rPr>
          <w:rFonts w:ascii="HG丸ｺﾞｼｯｸM-PRO" w:eastAsia="HG丸ｺﾞｼｯｸM-PRO" w:hAnsi="HG丸ｺﾞｼｯｸM-PRO" w:hint="eastAsia"/>
        </w:rPr>
        <w:t>：</w:t>
      </w:r>
      <w:r w:rsidR="00E13990" w:rsidRPr="00D63ED1">
        <w:rPr>
          <w:rFonts w:ascii="HG丸ｺﾞｼｯｸM-PRO" w:eastAsia="HG丸ｺﾞｼｯｸM-PRO" w:hAnsi="HG丸ｺﾞｼｯｸM-PRO" w:hint="eastAsia"/>
        </w:rPr>
        <w:t>X</w:t>
      </w:r>
      <w:r w:rsidR="00E13990" w:rsidRPr="00D63ED1">
        <w:rPr>
          <w:rFonts w:ascii="HG丸ｺﾞｼｯｸM-PRO" w:eastAsia="HG丸ｺﾞｼｯｸM-PRO" w:hAnsi="HG丸ｺﾞｼｯｸM-PRO"/>
        </w:rPr>
        <w:t>XX</w:t>
      </w:r>
    </w:p>
    <w:p w14:paraId="3FA96B2B" w14:textId="21F8DB15"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画像診断に伴うリスク</w:t>
      </w:r>
      <w:r w:rsidR="00C60873" w:rsidRPr="00D63ED1">
        <w:rPr>
          <w:rFonts w:ascii="HG丸ｺﾞｼｯｸM-PRO" w:eastAsia="HG丸ｺﾞｼｯｸM-PRO" w:hAnsi="HG丸ｺﾞｼｯｸM-PRO" w:hint="eastAsia"/>
        </w:rPr>
        <w:t>：</w:t>
      </w:r>
      <w:r w:rsidR="00E13990" w:rsidRPr="00D63ED1">
        <w:rPr>
          <w:rFonts w:ascii="HG丸ｺﾞｼｯｸM-PRO" w:eastAsia="HG丸ｺﾞｼｯｸM-PRO" w:hAnsi="HG丸ｺﾞｼｯｸM-PRO" w:hint="eastAsia"/>
        </w:rPr>
        <w:t>X</w:t>
      </w:r>
      <w:r w:rsidR="00E13990" w:rsidRPr="00D63ED1">
        <w:rPr>
          <w:rFonts w:ascii="HG丸ｺﾞｼｯｸM-PRO" w:eastAsia="HG丸ｺﾞｼｯｸM-PRO" w:hAnsi="HG丸ｺﾞｼｯｸM-PRO"/>
        </w:rPr>
        <w:t>XX</w:t>
      </w:r>
    </w:p>
    <w:p w14:paraId="61811D45"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314CD94D"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6C3934C3" w14:textId="77777777" w:rsidR="00EB05A2" w:rsidRPr="00FC6860" w:rsidRDefault="00EB05A2" w:rsidP="00C31C5A">
      <w:pPr>
        <w:pStyle w:val="4"/>
        <w:spacing w:after="180" w:line="400" w:lineRule="exact"/>
        <w:rPr>
          <w:rFonts w:ascii="HG丸ｺﾞｼｯｸM-PRO" w:eastAsia="HG丸ｺﾞｼｯｸM-PRO" w:hAnsi="HG丸ｺﾞｼｯｸM-PRO"/>
        </w:rPr>
      </w:pPr>
      <w:r w:rsidRPr="00FC6860">
        <w:rPr>
          <w:rFonts w:ascii="HG丸ｺﾞｼｯｸM-PRO" w:eastAsia="HG丸ｺﾞｼｯｸM-PRO" w:hAnsi="HG丸ｺﾞｼｯｸM-PRO" w:hint="eastAsia"/>
        </w:rPr>
        <w:t>治験参加に伴う制限</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09420C39"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9AA1C37" w14:textId="77777777" w:rsidR="00EB05A2" w:rsidRPr="00D63ED1"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7817ADA0" w14:textId="606FF57D" w:rsidR="008B3406"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必要に応じて、治験に参加することによって生じる制限について記載する。可能な限り制限される期間も明記する（例：治験</w:t>
            </w:r>
            <w:r w:rsidR="005D7DBF" w:rsidRPr="00D63ED1">
              <w:rPr>
                <w:rFonts w:ascii="HG丸ｺﾞｼｯｸM-PRO" w:eastAsia="HG丸ｺﾞｼｯｸM-PRO" w:hAnsi="HG丸ｺﾞｼｯｸM-PRO" w:hint="eastAsia"/>
              </w:rPr>
              <w:t>使用</w:t>
            </w:r>
            <w:r w:rsidRPr="00D63ED1">
              <w:rPr>
                <w:rFonts w:ascii="HG丸ｺﾞｼｯｸM-PRO" w:eastAsia="HG丸ｺﾞｼｯｸM-PRO" w:hAnsi="HG丸ｺﾞｼｯｸM-PRO" w:hint="eastAsia"/>
              </w:rPr>
              <w:t>薬を服用している間、入院している間、治験</w:t>
            </w:r>
            <w:r w:rsidR="005D7DBF" w:rsidRPr="00D63ED1">
              <w:rPr>
                <w:rFonts w:ascii="HG丸ｺﾞｼｯｸM-PRO" w:eastAsia="HG丸ｺﾞｼｯｸM-PRO" w:hAnsi="HG丸ｺﾞｼｯｸM-PRO" w:hint="eastAsia"/>
              </w:rPr>
              <w:t>使用</w:t>
            </w:r>
            <w:r w:rsidRPr="00D63ED1">
              <w:rPr>
                <w:rFonts w:ascii="HG丸ｺﾞｼｯｸM-PRO" w:eastAsia="HG丸ｺﾞｼｯｸM-PRO" w:hAnsi="HG丸ｺﾞｼｯｸM-PRO" w:hint="eastAsia"/>
              </w:rPr>
              <w:t>薬を服用する前日）。</w:t>
            </w:r>
          </w:p>
          <w:p w14:paraId="7CD8139C" w14:textId="3DAF02F7" w:rsidR="008B3406"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cs="Arial"/>
              </w:rPr>
              <w:t>PK</w:t>
            </w:r>
            <w:r w:rsidRPr="00D63ED1">
              <w:rPr>
                <w:rFonts w:ascii="HG丸ｺﾞｼｯｸM-PRO" w:eastAsia="HG丸ｺﾞｼｯｸM-PRO" w:hAnsi="HG丸ｺﾞｼｯｸM-PRO" w:hint="eastAsia"/>
              </w:rPr>
              <w:t>などで、院内待機時間が長い場合（</w:t>
            </w:r>
            <w:r w:rsidRPr="00D63ED1">
              <w:rPr>
                <w:rFonts w:ascii="HG丸ｺﾞｼｯｸM-PRO" w:eastAsia="HG丸ｺﾞｼｯｸM-PRO" w:hAnsi="HG丸ｺﾞｼｯｸM-PRO" w:cs="Arial"/>
              </w:rPr>
              <w:t>4</w:t>
            </w:r>
            <w:r w:rsidRPr="00D63ED1">
              <w:rPr>
                <w:rFonts w:ascii="HG丸ｺﾞｼｯｸM-PRO" w:eastAsia="HG丸ｺﾞｼｯｸM-PRO" w:hAnsi="HG丸ｺﾞｼｯｸM-PRO" w:hint="eastAsia"/>
              </w:rPr>
              <w:t>時間後</w:t>
            </w:r>
            <w:r w:rsidRPr="00D63ED1">
              <w:rPr>
                <w:rFonts w:ascii="HG丸ｺﾞｼｯｸM-PRO" w:eastAsia="HG丸ｺﾞｼｯｸM-PRO" w:hAnsi="HG丸ｺﾞｼｯｸM-PRO" w:cs="Arial"/>
              </w:rPr>
              <w:t>PK</w:t>
            </w:r>
            <w:r w:rsidRPr="00D63ED1">
              <w:rPr>
                <w:rFonts w:ascii="HG丸ｺﾞｼｯｸM-PRO" w:eastAsia="HG丸ｺﾞｼｯｸM-PRO" w:hAnsi="HG丸ｺﾞｼｯｸM-PRO" w:hint="eastAsia"/>
              </w:rPr>
              <w:t>など）</w:t>
            </w:r>
            <w:r w:rsidR="00B74D88" w:rsidRPr="00D63ED1">
              <w:rPr>
                <w:rFonts w:ascii="HG丸ｺﾞｼｯｸM-PRO" w:eastAsia="HG丸ｺﾞｼｯｸM-PRO" w:hAnsi="HG丸ｺﾞｼｯｸM-PRO" w:hint="eastAsia"/>
              </w:rPr>
              <w:t>や入院が必要な</w:t>
            </w:r>
            <w:r w:rsidR="00B74D88" w:rsidRPr="00D63ED1">
              <w:rPr>
                <w:rFonts w:ascii="HG丸ｺﾞｼｯｸM-PRO" w:eastAsia="HG丸ｺﾞｼｯｸM-PRO" w:hAnsi="HG丸ｺﾞｼｯｸM-PRO"/>
              </w:rPr>
              <w:t>場合</w:t>
            </w:r>
            <w:r w:rsidRPr="00D63ED1">
              <w:rPr>
                <w:rFonts w:ascii="HG丸ｺﾞｼｯｸM-PRO" w:eastAsia="HG丸ｺﾞｼｯｸM-PRO" w:hAnsi="HG丸ｺﾞｼｯｸM-PRO" w:hint="eastAsia"/>
              </w:rPr>
              <w:t>は記載する。</w:t>
            </w:r>
          </w:p>
          <w:p w14:paraId="3CE058DE" w14:textId="5102B48E" w:rsidR="008B3406"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治験の規定により</w:t>
            </w:r>
            <w:r w:rsidRPr="00D63ED1">
              <w:rPr>
                <w:rFonts w:ascii="HG丸ｺﾞｼｯｸM-PRO" w:eastAsia="HG丸ｺﾞｼｯｸM-PRO" w:hAnsi="HG丸ｺﾞｼｯｸM-PRO"/>
              </w:rPr>
              <w:t>測定不可</w:t>
            </w:r>
            <w:r w:rsidRPr="00D63ED1">
              <w:rPr>
                <w:rFonts w:ascii="HG丸ｺﾞｼｯｸM-PRO" w:eastAsia="HG丸ｺﾞｼｯｸM-PRO" w:hAnsi="HG丸ｺﾞｼｯｸM-PRO" w:hint="eastAsia"/>
              </w:rPr>
              <w:t>の</w:t>
            </w:r>
            <w:r w:rsidRPr="00D63ED1">
              <w:rPr>
                <w:rFonts w:ascii="HG丸ｺﾞｼｯｸM-PRO" w:eastAsia="HG丸ｺﾞｼｯｸM-PRO" w:hAnsi="HG丸ｺﾞｼｯｸM-PRO"/>
              </w:rPr>
              <w:t>検査がある場合は記載する。</w:t>
            </w:r>
          </w:p>
          <w:p w14:paraId="3BDC309F" w14:textId="6FD58F9D" w:rsidR="00EB05A2" w:rsidRPr="00D63ED1" w:rsidRDefault="00EB05A2" w:rsidP="00C31C5A">
            <w:pPr>
              <w:pStyle w:val="11"/>
              <w:spacing w:line="400" w:lineRule="exact"/>
              <w:ind w:right="105"/>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rPr>
              <w:t>副作用予防のために前投与薬を投与する場合は記載する。</w:t>
            </w:r>
          </w:p>
        </w:tc>
      </w:tr>
    </w:tbl>
    <w:p w14:paraId="45DB8C9F" w14:textId="77777777"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p>
    <w:p w14:paraId="12AE8628" w14:textId="77777777"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この治験に参加することで、以下のような制限が生じます。</w:t>
      </w:r>
    </w:p>
    <w:p w14:paraId="3559394D" w14:textId="159CF85D" w:rsidR="00B06207" w:rsidRPr="00D63ED1" w:rsidRDefault="00B06207" w:rsidP="00C31C5A">
      <w:pPr>
        <w:pStyle w:val="a1"/>
        <w:spacing w:line="400" w:lineRule="exact"/>
        <w:ind w:firstLine="24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（以下の内容などを記載する）</w:t>
      </w:r>
    </w:p>
    <w:p w14:paraId="1F1076A8" w14:textId="5CF06978" w:rsidR="00561FF2" w:rsidRPr="00D63ED1" w:rsidRDefault="00561FF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食事や運動などの日常生活や習慣</w:t>
      </w:r>
      <w:r w:rsidR="00BA1579" w:rsidRPr="00D63ED1">
        <w:rPr>
          <w:rFonts w:ascii="HG丸ｺﾞｼｯｸM-PRO" w:eastAsia="HG丸ｺﾞｼｯｸM-PRO" w:hAnsi="HG丸ｺﾞｼｯｸM-PRO" w:hint="eastAsia"/>
        </w:rPr>
        <w:t>が</w:t>
      </w:r>
      <w:r w:rsidRPr="00D63ED1">
        <w:rPr>
          <w:rFonts w:ascii="HG丸ｺﾞｼｯｸM-PRO" w:eastAsia="HG丸ｺﾞｼｯｸM-PRO" w:hAnsi="HG丸ｺﾞｼｯｸM-PRO" w:hint="eastAsia"/>
        </w:rPr>
        <w:t>制限される場合があります。</w:t>
      </w:r>
    </w:p>
    <w:p w14:paraId="37B441D1" w14:textId="0E0B0587"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治療や併用薬に一部制限がある場合があります。</w:t>
      </w:r>
    </w:p>
    <w:p w14:paraId="194DD249" w14:textId="57DFB2DB"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来院回数や検査の回数が増える場合があります。</w:t>
      </w:r>
    </w:p>
    <w:p w14:paraId="5988E873" w14:textId="3BDD58D8"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規定された検査のため、院内での待機時間が</w:t>
      </w:r>
      <w:r w:rsidRPr="00D63ED1">
        <w:rPr>
          <w:rFonts w:ascii="HG丸ｺﾞｼｯｸM-PRO" w:eastAsia="HG丸ｺﾞｼｯｸM-PRO" w:hAnsi="HG丸ｺﾞｼｯｸM-PRO"/>
        </w:rPr>
        <w:t>●</w:t>
      </w:r>
      <w:r w:rsidRPr="00D63ED1">
        <w:rPr>
          <w:rFonts w:ascii="HG丸ｺﾞｼｯｸM-PRO" w:eastAsia="HG丸ｺﾞｼｯｸM-PRO" w:hAnsi="HG丸ｺﾞｼｯｸM-PRO" w:hint="eastAsia"/>
        </w:rPr>
        <w:t>時間を超える場合があります。</w:t>
      </w:r>
    </w:p>
    <w:p w14:paraId="744A6AE0" w14:textId="35A635C7"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治験薬によって発生する副作用を予防するため、前投与薬を</w:t>
      </w:r>
      <w:r w:rsidR="0018725F" w:rsidRPr="00D63ED1">
        <w:rPr>
          <w:rFonts w:ascii="HG丸ｺﾞｼｯｸM-PRO" w:eastAsia="HG丸ｺﾞｼｯｸM-PRO" w:hAnsi="HG丸ｺﾞｼｯｸM-PRO" w:hint="eastAsia"/>
        </w:rPr>
        <w:t>服用（使用）</w:t>
      </w:r>
      <w:r w:rsidRPr="00D63ED1">
        <w:rPr>
          <w:rFonts w:ascii="HG丸ｺﾞｼｯｸM-PRO" w:eastAsia="HG丸ｺﾞｼｯｸM-PRO" w:hAnsi="HG丸ｺﾞｼｯｸM-PRO" w:hint="eastAsia"/>
        </w:rPr>
        <w:t>する可能性があります。</w:t>
      </w:r>
    </w:p>
    <w:p w14:paraId="3A370BE8" w14:textId="438A010D" w:rsidR="00CF3E31" w:rsidRPr="00D63ED1" w:rsidRDefault="00CF3E31"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本治験以外の治験</w:t>
      </w:r>
      <w:r w:rsidR="00F4620E" w:rsidRPr="00D63ED1">
        <w:rPr>
          <w:rFonts w:ascii="HG丸ｺﾞｼｯｸM-PRO" w:eastAsia="HG丸ｺﾞｼｯｸM-PRO" w:hAnsi="HG丸ｺﾞｼｯｸM-PRO" w:hint="eastAsia"/>
        </w:rPr>
        <w:t>および</w:t>
      </w:r>
      <w:r w:rsidRPr="00D63ED1">
        <w:rPr>
          <w:rFonts w:ascii="HG丸ｺﾞｼｯｸM-PRO" w:eastAsia="HG丸ｺﾞｼｯｸM-PRO" w:hAnsi="HG丸ｺﾞｼｯｸM-PRO" w:hint="eastAsia"/>
        </w:rPr>
        <w:t>臨床研究</w:t>
      </w:r>
      <w:r w:rsidR="007459F9"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に参加できなくなる可能性があります。</w:t>
      </w:r>
    </w:p>
    <w:p w14:paraId="6837CC1C" w14:textId="77777777" w:rsidR="00E13C45" w:rsidRPr="00D63ED1" w:rsidRDefault="00E13C45" w:rsidP="00C31C5A">
      <w:pPr>
        <w:pStyle w:val="a1"/>
        <w:spacing w:line="400" w:lineRule="exact"/>
        <w:ind w:firstLine="240"/>
        <w:rPr>
          <w:rFonts w:ascii="HG丸ｺﾞｼｯｸM-PRO" w:eastAsia="HG丸ｺﾞｼｯｸM-PRO" w:hAnsi="HG丸ｺﾞｼｯｸM-PRO"/>
        </w:rPr>
      </w:pPr>
    </w:p>
    <w:p w14:paraId="38E6EAA7" w14:textId="77777777" w:rsidR="00EB05A2" w:rsidRPr="00D63ED1" w:rsidRDefault="00EB05A2" w:rsidP="00C31C5A">
      <w:pPr>
        <w:pStyle w:val="20"/>
        <w:spacing w:after="180" w:line="400" w:lineRule="exact"/>
        <w:rPr>
          <w:rFonts w:ascii="HG丸ｺﾞｼｯｸM-PRO" w:eastAsia="HG丸ｺﾞｼｯｸM-PRO" w:hAnsi="HG丸ｺﾞｼｯｸM-PRO"/>
          <w:sz w:val="24"/>
        </w:rPr>
      </w:pPr>
      <w:bookmarkStart w:id="329" w:name="_Ref161150494"/>
      <w:bookmarkStart w:id="330" w:name="_Ref161152615"/>
      <w:bookmarkStart w:id="331" w:name="_Toc168480403"/>
      <w:r w:rsidRPr="00D63ED1">
        <w:rPr>
          <w:rFonts w:ascii="HG丸ｺﾞｼｯｸM-PRO" w:eastAsia="HG丸ｺﾞｼｯｸM-PRO" w:hAnsi="HG丸ｺﾞｼｯｸM-PRO" w:hint="eastAsia"/>
        </w:rPr>
        <w:t>この治験に参加しない場合の他の治療法について</w:t>
      </w:r>
      <w:bookmarkEnd w:id="329"/>
      <w:bookmarkEnd w:id="330"/>
      <w:bookmarkEnd w:id="331"/>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510D7708" w14:textId="77777777" w:rsidTr="001946E0">
        <w:tc>
          <w:tcPr>
            <w:tcW w:w="9638" w:type="dxa"/>
            <w:shd w:val="clear" w:color="auto" w:fill="E2EFD9"/>
          </w:tcPr>
          <w:p w14:paraId="0DC4D373" w14:textId="77777777" w:rsidR="00EB05A2" w:rsidRPr="00D63ED1"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6D2F4E83" w14:textId="5B84D243" w:rsidR="00F27C2B"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他の治療法の有無</w:t>
            </w:r>
            <w:r w:rsidR="003041D4" w:rsidRPr="00D63ED1">
              <w:rPr>
                <w:rFonts w:ascii="HG丸ｺﾞｼｯｸM-PRO" w:eastAsia="HG丸ｺﾞｼｯｸM-PRO" w:hAnsi="HG丸ｺﾞｼｯｸM-PRO" w:hint="eastAsia"/>
              </w:rPr>
              <w:t>および</w:t>
            </w:r>
            <w:r w:rsidRPr="00D63ED1">
              <w:rPr>
                <w:rFonts w:ascii="HG丸ｺﾞｼｯｸM-PRO" w:eastAsia="HG丸ｺﾞｼｯｸM-PRO" w:hAnsi="HG丸ｺﾞｼｯｸM-PRO" w:hint="eastAsia"/>
              </w:rPr>
              <w:t>その治療法に関しては、治療薬名・治療方法をあげるだけでなく、</w:t>
            </w:r>
            <w:r w:rsidRPr="00D63ED1">
              <w:rPr>
                <w:rFonts w:ascii="HG丸ｺﾞｼｯｸM-PRO" w:eastAsia="HG丸ｺﾞｼｯｸM-PRO" w:hAnsi="HG丸ｺﾞｼｯｸM-PRO" w:hint="eastAsia"/>
              </w:rPr>
              <w:lastRenderedPageBreak/>
              <w:t>期待される効果と予想される副作用</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の詳細も記載する。</w:t>
            </w:r>
          </w:p>
          <w:p w14:paraId="29D9F1A2" w14:textId="4084F861" w:rsidR="00F27C2B" w:rsidRPr="00D63ED1" w:rsidRDefault="00A976E1"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他の治療法が</w:t>
            </w:r>
            <w:r w:rsidR="00EB05A2" w:rsidRPr="00D63ED1">
              <w:rPr>
                <w:rFonts w:ascii="HG丸ｺﾞｼｯｸM-PRO" w:eastAsia="HG丸ｺﾞｼｯｸM-PRO" w:hAnsi="HG丸ｺﾞｼｯｸM-PRO" w:hint="eastAsia"/>
              </w:rPr>
              <w:t>標準治療ではない場合、その旨を記載する。</w:t>
            </w:r>
          </w:p>
          <w:p w14:paraId="2022D328" w14:textId="2EBEDE6C" w:rsidR="00F27C2B"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他の治療薬・治療方法を示す場合、必要に応じて表などを用いて見やすい形にまとめる。</w:t>
            </w:r>
          </w:p>
          <w:p w14:paraId="2615DC06" w14:textId="5C62E1FB" w:rsidR="0055739E" w:rsidRPr="00FC6860" w:rsidRDefault="0055739E" w:rsidP="00C31C5A">
            <w:pPr>
              <w:pStyle w:val="11"/>
              <w:spacing w:line="400" w:lineRule="exact"/>
              <w:ind w:right="105"/>
              <w:rPr>
                <w:rFonts w:ascii="HG丸ｺﾞｼｯｸM-PRO" w:eastAsia="HG丸ｺﾞｼｯｸM-PRO" w:hAnsi="HG丸ｺﾞｼｯｸM-PRO"/>
                <w:strike/>
                <w:sz w:val="24"/>
              </w:rPr>
            </w:pPr>
            <w:r w:rsidRPr="00FC6860">
              <w:rPr>
                <w:rFonts w:ascii="HG丸ｺﾞｼｯｸM-PRO" w:eastAsia="HG丸ｺﾞｼｯｸM-PRO" w:hAnsi="HG丸ｺﾞｼｯｸM-PRO" w:hint="eastAsia"/>
                <w:strike/>
              </w:rPr>
              <w:t>健康成人対象試験の場合は、その旨を記載する。</w:t>
            </w:r>
          </w:p>
          <w:p w14:paraId="48A9DE6C" w14:textId="77777777" w:rsidR="00A976E1" w:rsidRPr="007523BD" w:rsidRDefault="00A976E1" w:rsidP="00C31C5A">
            <w:pPr>
              <w:pStyle w:val="11"/>
              <w:spacing w:line="400" w:lineRule="exact"/>
              <w:ind w:right="105"/>
              <w:rPr>
                <w:rFonts w:ascii="HG丸ｺﾞｼｯｸM-PRO" w:eastAsia="HG丸ｺﾞｼｯｸM-PRO" w:hAnsi="HG丸ｺﾞｼｯｸM-PRO"/>
                <w:sz w:val="24"/>
              </w:rPr>
            </w:pPr>
            <w:r w:rsidRPr="00D63ED1">
              <w:rPr>
                <w:rFonts w:ascii="HG丸ｺﾞｼｯｸM-PRO" w:eastAsia="HG丸ｺﾞｼｯｸM-PRO" w:hAnsi="HG丸ｺﾞｼｯｸM-PRO" w:hint="eastAsia"/>
              </w:rPr>
              <w:t>保険適応外の治療法・治療薬を記載する場合はその旨を記載すること。</w:t>
            </w:r>
          </w:p>
          <w:p w14:paraId="6EBB7B35" w14:textId="77777777" w:rsidR="007523BD" w:rsidRDefault="007523BD" w:rsidP="00C31C5A">
            <w:pPr>
              <w:pStyle w:val="11"/>
              <w:numPr>
                <w:ilvl w:val="0"/>
                <w:numId w:val="0"/>
              </w:numPr>
              <w:spacing w:line="400" w:lineRule="exact"/>
              <w:ind w:left="210" w:right="105"/>
              <w:rPr>
                <w:rFonts w:ascii="HG丸ｺﾞｼｯｸM-PRO" w:eastAsia="HG丸ｺﾞｼｯｸM-PRO" w:hAnsi="HG丸ｺﾞｼｯｸM-PRO"/>
                <w:b/>
                <w:bCs/>
                <w:highlight w:val="cyan"/>
                <w:bdr w:val="single" w:sz="4" w:space="0" w:color="auto"/>
              </w:rPr>
            </w:pPr>
            <w:r w:rsidRPr="00501FAA">
              <w:rPr>
                <w:rFonts w:ascii="HG丸ｺﾞｼｯｸM-PRO" w:eastAsia="HG丸ｺﾞｼｯｸM-PRO" w:hAnsi="HG丸ｺﾞｼｯｸM-PRO" w:hint="eastAsia"/>
                <w:b/>
                <w:bCs/>
                <w:highlight w:val="cyan"/>
                <w:bdr w:val="single" w:sz="4" w:space="0" w:color="auto"/>
              </w:rPr>
              <w:t>九がん：</w:t>
            </w:r>
            <w:r>
              <w:rPr>
                <w:rFonts w:ascii="HG丸ｺﾞｼｯｸM-PRO" w:eastAsia="HG丸ｺﾞｼｯｸM-PRO" w:hAnsi="HG丸ｺﾞｼｯｸM-PRO" w:hint="eastAsia"/>
                <w:b/>
                <w:bCs/>
                <w:highlight w:val="cyan"/>
                <w:bdr w:val="single" w:sz="4" w:space="0" w:color="auto"/>
              </w:rPr>
              <w:t>他</w:t>
            </w:r>
            <w:r w:rsidRPr="00501FAA">
              <w:rPr>
                <w:rFonts w:ascii="HG丸ｺﾞｼｯｸM-PRO" w:eastAsia="HG丸ｺﾞｼｯｸM-PRO" w:hAnsi="HG丸ｺﾞｼｯｸM-PRO" w:hint="eastAsia"/>
                <w:b/>
                <w:bCs/>
                <w:highlight w:val="cyan"/>
                <w:bdr w:val="single" w:sz="4" w:space="0" w:color="auto"/>
              </w:rPr>
              <w:t>の治療法については「緩和ケア」に関する内容を必ずいれてください</w:t>
            </w:r>
            <w:r>
              <w:rPr>
                <w:rFonts w:ascii="HG丸ｺﾞｼｯｸM-PRO" w:eastAsia="HG丸ｺﾞｼｯｸM-PRO" w:hAnsi="HG丸ｺﾞｼｯｸM-PRO" w:hint="eastAsia"/>
                <w:b/>
                <w:bCs/>
                <w:highlight w:val="cyan"/>
                <w:bdr w:val="single" w:sz="4" w:space="0" w:color="auto"/>
              </w:rPr>
              <w:t>。</w:t>
            </w:r>
          </w:p>
          <w:p w14:paraId="222A6FBD" w14:textId="276527FA" w:rsidR="007523BD" w:rsidRPr="00D63ED1" w:rsidRDefault="007523BD" w:rsidP="00C31C5A">
            <w:pPr>
              <w:pStyle w:val="11"/>
              <w:numPr>
                <w:ilvl w:val="0"/>
                <w:numId w:val="0"/>
              </w:numPr>
              <w:spacing w:line="400" w:lineRule="exact"/>
              <w:ind w:left="210" w:right="105"/>
              <w:rPr>
                <w:rFonts w:ascii="HG丸ｺﾞｼｯｸM-PRO" w:eastAsia="HG丸ｺﾞｼｯｸM-PRO" w:hAnsi="HG丸ｺﾞｼｯｸM-PRO"/>
                <w:sz w:val="24"/>
              </w:rPr>
            </w:pPr>
            <w:r w:rsidRPr="00501FAA">
              <w:rPr>
                <w:rFonts w:ascii="HG丸ｺﾞｼｯｸM-PRO" w:eastAsia="HG丸ｺﾞｼｯｸM-PRO" w:hAnsi="HG丸ｺﾞｼｯｸM-PRO" w:hint="eastAsia"/>
                <w:b/>
                <w:bCs/>
                <w:highlight w:val="cyan"/>
                <w:bdr w:val="single" w:sz="4" w:space="0" w:color="auto"/>
              </w:rPr>
              <w:t>（術前、術後化学療法、ワクチン療法を除く）</w:t>
            </w:r>
          </w:p>
        </w:tc>
      </w:tr>
    </w:tbl>
    <w:p w14:paraId="75A61CBE" w14:textId="77777777" w:rsidR="006B1F29" w:rsidRPr="00D63ED1" w:rsidRDefault="006B1F29" w:rsidP="00C31C5A">
      <w:pPr>
        <w:pStyle w:val="a1"/>
        <w:spacing w:line="400" w:lineRule="exact"/>
        <w:ind w:firstLine="240"/>
        <w:rPr>
          <w:rFonts w:ascii="HG丸ｺﾞｼｯｸM-PRO" w:eastAsia="HG丸ｺﾞｼｯｸM-PRO" w:hAnsi="HG丸ｺﾞｼｯｸM-PRO"/>
          <w:color w:val="0070C0"/>
        </w:rPr>
      </w:pPr>
    </w:p>
    <w:p w14:paraId="0C9C51CA" w14:textId="5884542A"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この治験に参加</w:t>
      </w:r>
      <w:r w:rsidR="0006785E" w:rsidRPr="00D63ED1">
        <w:rPr>
          <w:rFonts w:ascii="HG丸ｺﾞｼｯｸM-PRO" w:eastAsia="HG丸ｺﾞｼｯｸM-PRO" w:hAnsi="HG丸ｺﾞｼｯｸM-PRO" w:hint="eastAsia"/>
          <w:color w:val="0070C0"/>
        </w:rPr>
        <w:t>され</w:t>
      </w:r>
      <w:r w:rsidRPr="00D63ED1">
        <w:rPr>
          <w:rFonts w:ascii="HG丸ｺﾞｼｯｸM-PRO" w:eastAsia="HG丸ｺﾞｼｯｸM-PRO" w:hAnsi="HG丸ｺﾞｼｯｸM-PRO" w:hint="eastAsia"/>
          <w:color w:val="0070C0"/>
        </w:rPr>
        <w:t>ない場合は</w:t>
      </w:r>
      <w:r w:rsidR="002031DB"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hint="eastAsia"/>
          <w:color w:val="0070C0"/>
        </w:rPr>
        <w:t>以下のような他の治療法を選択できる可能性があります。他の治療法については、治験担当医師または主治医にご相談ください。</w:t>
      </w:r>
    </w:p>
    <w:p w14:paraId="63FA6ABA"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18DD5231" w14:textId="679DC45E" w:rsidR="00EB05A2" w:rsidRPr="00D63ED1" w:rsidRDefault="00A42B15"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[疾患/症状</w:t>
      </w:r>
      <w:r w:rsidRPr="00D63ED1">
        <w:rPr>
          <w:rFonts w:ascii="HG丸ｺﾞｼｯｸM-PRO" w:eastAsia="HG丸ｺﾞｼｯｸM-PRO" w:hAnsi="HG丸ｺﾞｼｯｸM-PRO"/>
        </w:rPr>
        <w:t>]</w:t>
      </w:r>
      <w:r w:rsidR="00EB05A2" w:rsidRPr="00D63ED1">
        <w:rPr>
          <w:rFonts w:ascii="HG丸ｺﾞｼｯｸM-PRO" w:eastAsia="HG丸ｺﾞｼｯｸM-PRO" w:hAnsi="HG丸ｺﾞｼｯｸM-PRO" w:hint="eastAsia"/>
        </w:rPr>
        <w:t>に対</w:t>
      </w:r>
      <w:r w:rsidR="00A976E1" w:rsidRPr="00D63ED1">
        <w:rPr>
          <w:rFonts w:ascii="HG丸ｺﾞｼｯｸM-PRO" w:eastAsia="HG丸ｺﾞｼｯｸM-PRO" w:hAnsi="HG丸ｺﾞｼｯｸM-PRO" w:hint="eastAsia"/>
        </w:rPr>
        <w:t>して</w:t>
      </w:r>
      <w:r w:rsidR="00EB05A2" w:rsidRPr="00D63ED1">
        <w:rPr>
          <w:rFonts w:ascii="HG丸ｺﾞｼｯｸM-PRO" w:eastAsia="HG丸ｺﾞｼｯｸM-PRO" w:hAnsi="HG丸ｺﾞｼｯｸM-PRO" w:hint="eastAsia"/>
        </w:rPr>
        <w:t>既</w:t>
      </w:r>
      <w:r w:rsidR="00A976E1" w:rsidRPr="00D63ED1">
        <w:rPr>
          <w:rFonts w:ascii="HG丸ｺﾞｼｯｸM-PRO" w:eastAsia="HG丸ｺﾞｼｯｸM-PRO" w:hAnsi="HG丸ｺﾞｼｯｸM-PRO" w:hint="eastAsia"/>
        </w:rPr>
        <w:t>にある</w:t>
      </w:r>
      <w:r w:rsidR="00EB05A2" w:rsidRPr="00D63ED1">
        <w:rPr>
          <w:rFonts w:ascii="HG丸ｺﾞｼｯｸM-PRO" w:eastAsia="HG丸ｺﾞｼｯｸM-PRO" w:hAnsi="HG丸ｺﾞｼｯｸM-PRO" w:hint="eastAsia"/>
        </w:rPr>
        <w:t>治療を受ける。</w:t>
      </w:r>
    </w:p>
    <w:p w14:paraId="7DA6D57F" w14:textId="1B2E542E" w:rsidR="00EB05A2" w:rsidRPr="00D63ED1" w:rsidRDefault="00EB05A2" w:rsidP="00C31C5A">
      <w:pPr>
        <w:pStyle w:val="5Blue"/>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別の治験に参加する。</w:t>
      </w:r>
    </w:p>
    <w:p w14:paraId="04597615" w14:textId="77777777" w:rsidR="00EB05A2" w:rsidRPr="00D63ED1" w:rsidRDefault="00EB05A2" w:rsidP="00C31C5A">
      <w:pPr>
        <w:spacing w:line="400" w:lineRule="exact"/>
        <w:rPr>
          <w:rFonts w:ascii="HG丸ｺﾞｼｯｸM-PRO" w:eastAsia="HG丸ｺﾞｼｯｸM-PRO" w:hAnsi="HG丸ｺﾞｼｯｸM-PRO"/>
        </w:rPr>
      </w:pPr>
    </w:p>
    <w:p w14:paraId="7713AA5D" w14:textId="77777777" w:rsidR="00EB05A2" w:rsidRPr="00D63ED1" w:rsidRDefault="00EB05A2" w:rsidP="00C31C5A">
      <w:pPr>
        <w:pStyle w:val="20"/>
        <w:spacing w:after="180" w:line="400" w:lineRule="exact"/>
        <w:rPr>
          <w:rFonts w:ascii="HG丸ｺﾞｼｯｸM-PRO" w:eastAsia="HG丸ｺﾞｼｯｸM-PRO" w:hAnsi="HG丸ｺﾞｼｯｸM-PRO"/>
        </w:rPr>
      </w:pPr>
      <w:bookmarkStart w:id="332" w:name="_Toc112073837"/>
      <w:bookmarkStart w:id="333" w:name="_Toc112080327"/>
      <w:bookmarkStart w:id="334" w:name="_Toc128732638"/>
      <w:bookmarkStart w:id="335" w:name="_Ref161152375"/>
      <w:bookmarkStart w:id="336" w:name="_Ref161152822"/>
      <w:bookmarkStart w:id="337" w:name="_Toc168480404"/>
      <w:r w:rsidRPr="00D63ED1">
        <w:rPr>
          <w:rFonts w:ascii="HG丸ｺﾞｼｯｸM-PRO" w:eastAsia="HG丸ｺﾞｼｯｸM-PRO" w:hAnsi="HG丸ｺﾞｼｯｸM-PRO"/>
        </w:rPr>
        <w:t>この治験を中止する場合について</w:t>
      </w:r>
      <w:bookmarkEnd w:id="332"/>
      <w:bookmarkEnd w:id="333"/>
      <w:bookmarkEnd w:id="334"/>
      <w:bookmarkEnd w:id="335"/>
      <w:bookmarkEnd w:id="336"/>
      <w:bookmarkEnd w:id="337"/>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5829A403" w14:textId="77777777" w:rsidTr="001946E0">
        <w:tc>
          <w:tcPr>
            <w:tcW w:w="9638" w:type="dxa"/>
            <w:shd w:val="clear" w:color="auto" w:fill="E2EFD9"/>
          </w:tcPr>
          <w:p w14:paraId="487BAE77" w14:textId="77777777" w:rsidR="00EB05A2" w:rsidRPr="00D63ED1"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03F1829C" w14:textId="0060FD2E" w:rsidR="00F27C2B"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治験参加に同意をいただいた後でも、治験を中止する場合があることを記載する。</w:t>
            </w:r>
          </w:p>
          <w:p w14:paraId="0F30A4A9" w14:textId="23DD6EA5" w:rsidR="00EB05A2" w:rsidRPr="00D63ED1" w:rsidRDefault="00EB05A2" w:rsidP="00C31C5A">
            <w:pPr>
              <w:pStyle w:val="11"/>
              <w:spacing w:line="400" w:lineRule="exact"/>
              <w:ind w:right="105"/>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hint="eastAsia"/>
              </w:rPr>
              <w:t>治験実施計画書の中止基準と齟齬がないように適宜追記変更し、治験参加者が理解できる範囲で中止基準を記載する。</w:t>
            </w:r>
          </w:p>
        </w:tc>
      </w:tr>
    </w:tbl>
    <w:p w14:paraId="070C35A2" w14:textId="77777777" w:rsidR="006B1F29" w:rsidRPr="00D63ED1" w:rsidRDefault="006B1F29" w:rsidP="00C31C5A">
      <w:pPr>
        <w:pStyle w:val="a1"/>
        <w:spacing w:line="400" w:lineRule="exact"/>
        <w:ind w:firstLine="240"/>
        <w:rPr>
          <w:rFonts w:ascii="HG丸ｺﾞｼｯｸM-PRO" w:eastAsia="HG丸ｺﾞｼｯｸM-PRO" w:hAnsi="HG丸ｺﾞｼｯｸM-PRO"/>
          <w:color w:val="0070C0"/>
        </w:rPr>
      </w:pPr>
    </w:p>
    <w:p w14:paraId="5085DEE8" w14:textId="581D50B3"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color w:val="0070C0"/>
        </w:rPr>
        <w:t>あなたに治験参加</w:t>
      </w:r>
      <w:r w:rsidR="00951FC5" w:rsidRPr="00D63ED1">
        <w:rPr>
          <w:rFonts w:ascii="HG丸ｺﾞｼｯｸM-PRO" w:eastAsia="HG丸ｺﾞｼｯｸM-PRO" w:hAnsi="HG丸ｺﾞｼｯｸM-PRO" w:hint="eastAsia"/>
          <w:color w:val="0070C0"/>
        </w:rPr>
        <w:t>の</w:t>
      </w:r>
      <w:r w:rsidRPr="00D63ED1">
        <w:rPr>
          <w:rFonts w:ascii="HG丸ｺﾞｼｯｸM-PRO" w:eastAsia="HG丸ｺﾞｼｯｸM-PRO" w:hAnsi="HG丸ｺﾞｼｯｸM-PRO"/>
          <w:color w:val="0070C0"/>
        </w:rPr>
        <w:t>同意</w:t>
      </w:r>
      <w:r w:rsidR="00951FC5" w:rsidRPr="00D63ED1">
        <w:rPr>
          <w:rFonts w:ascii="HG丸ｺﾞｼｯｸM-PRO" w:eastAsia="HG丸ｺﾞｼｯｸM-PRO" w:hAnsi="HG丸ｺﾞｼｯｸM-PRO" w:hint="eastAsia"/>
          <w:color w:val="0070C0"/>
        </w:rPr>
        <w:t>を</w:t>
      </w:r>
      <w:r w:rsidRPr="00D63ED1">
        <w:rPr>
          <w:rFonts w:ascii="HG丸ｺﾞｼｯｸM-PRO" w:eastAsia="HG丸ｺﾞｼｯｸM-PRO" w:hAnsi="HG丸ｺﾞｼｯｸM-PRO"/>
          <w:color w:val="0070C0"/>
        </w:rPr>
        <w:t>いただいた後でも、</w:t>
      </w:r>
      <w:r w:rsidRPr="00D63ED1">
        <w:rPr>
          <w:rFonts w:ascii="HG丸ｺﾞｼｯｸM-PRO" w:eastAsia="HG丸ｺﾞｼｯｸM-PRO" w:hAnsi="HG丸ｺﾞｼｯｸM-PRO" w:hint="eastAsia"/>
          <w:color w:val="0070C0"/>
        </w:rPr>
        <w:t>以下</w:t>
      </w:r>
      <w:r w:rsidRPr="00D63ED1">
        <w:rPr>
          <w:rFonts w:ascii="HG丸ｺﾞｼｯｸM-PRO" w:eastAsia="HG丸ｺﾞｼｯｸM-PRO" w:hAnsi="HG丸ｺﾞｼｯｸM-PRO"/>
          <w:color w:val="0070C0"/>
        </w:rPr>
        <w:t>のような場合には、治験を中止することがありますので、</w:t>
      </w:r>
      <w:r w:rsidRPr="00D63ED1">
        <w:rPr>
          <w:rFonts w:ascii="HG丸ｺﾞｼｯｸM-PRO" w:eastAsia="HG丸ｺﾞｼｯｸM-PRO" w:hAnsi="HG丸ｺﾞｼｯｸM-PRO" w:hint="eastAsia"/>
          <w:color w:val="0070C0"/>
        </w:rPr>
        <w:t>治験担当医師の指示に従って</w:t>
      </w:r>
      <w:r w:rsidRPr="00D63ED1">
        <w:rPr>
          <w:rFonts w:ascii="HG丸ｺﾞｼｯｸM-PRO" w:eastAsia="HG丸ｺﾞｼｯｸM-PRO" w:hAnsi="HG丸ｺﾞｼｯｸM-PRO"/>
          <w:color w:val="0070C0"/>
        </w:rPr>
        <w:t>ください。</w:t>
      </w:r>
    </w:p>
    <w:p w14:paraId="3AC53FA0" w14:textId="77777777"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p>
    <w:p w14:paraId="3C26B2B2" w14:textId="77ADC04F" w:rsidR="00EB05A2" w:rsidRPr="00D63ED1" w:rsidRDefault="00EB05A2" w:rsidP="00C31C5A">
      <w:pPr>
        <w:numPr>
          <w:ilvl w:val="0"/>
          <w:numId w:val="2"/>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あなたから</w:t>
      </w:r>
      <w:r w:rsidR="00772A9B" w:rsidRPr="00D63ED1">
        <w:rPr>
          <w:rFonts w:ascii="HG丸ｺﾞｼｯｸM-PRO" w:eastAsia="HG丸ｺﾞｼｯｸM-PRO" w:hAnsi="HG丸ｺﾞｼｯｸM-PRO" w:cs="Arial" w:hint="eastAsia"/>
          <w:color w:val="0070C0"/>
          <w:sz w:val="24"/>
        </w:rPr>
        <w:t>お</w:t>
      </w:r>
      <w:r w:rsidRPr="00D63ED1">
        <w:rPr>
          <w:rFonts w:ascii="HG丸ｺﾞｼｯｸM-PRO" w:eastAsia="HG丸ｺﾞｼｯｸM-PRO" w:hAnsi="HG丸ｺﾞｼｯｸM-PRO" w:cs="Arial"/>
          <w:color w:val="0070C0"/>
          <w:sz w:val="24"/>
        </w:rPr>
        <w:t>申し出があった場合</w:t>
      </w:r>
    </w:p>
    <w:p w14:paraId="33A21AC6" w14:textId="60DF9595" w:rsidR="00EB05A2" w:rsidRPr="00D63ED1" w:rsidRDefault="00EB05A2" w:rsidP="00C31C5A">
      <w:pPr>
        <w:numPr>
          <w:ilvl w:val="0"/>
          <w:numId w:val="2"/>
        </w:numPr>
        <w:spacing w:line="400" w:lineRule="exact"/>
        <w:rPr>
          <w:rFonts w:ascii="HG丸ｺﾞｼｯｸM-PRO" w:eastAsia="HG丸ｺﾞｼｯｸM-PRO" w:hAnsi="HG丸ｺﾞｼｯｸM-PRO" w:cs="Arial"/>
          <w:color w:val="0070C0"/>
          <w:sz w:val="24"/>
        </w:rPr>
      </w:pPr>
      <w:bookmarkStart w:id="338" w:name="_Hlk144936341"/>
      <w:r w:rsidRPr="00D63ED1">
        <w:rPr>
          <w:rFonts w:ascii="HG丸ｺﾞｼｯｸM-PRO" w:eastAsia="HG丸ｺﾞｼｯｸM-PRO" w:hAnsi="HG丸ｺﾞｼｯｸM-PRO" w:cs="Arial"/>
          <w:color w:val="0070C0"/>
          <w:sz w:val="24"/>
        </w:rPr>
        <w:t>あなたの状態が治験に参加するための</w:t>
      </w:r>
      <w:r w:rsidR="002031DB" w:rsidRPr="00D63ED1">
        <w:rPr>
          <w:rFonts w:ascii="HG丸ｺﾞｼｯｸM-PRO" w:eastAsia="HG丸ｺﾞｼｯｸM-PRO" w:hAnsi="HG丸ｺﾞｼｯｸM-PRO" w:cs="Arial" w:hint="eastAsia"/>
          <w:color w:val="0070C0"/>
          <w:sz w:val="24"/>
        </w:rPr>
        <w:t>条件</w:t>
      </w:r>
      <w:r w:rsidRPr="00D63ED1">
        <w:rPr>
          <w:rFonts w:ascii="HG丸ｺﾞｼｯｸM-PRO" w:eastAsia="HG丸ｺﾞｼｯｸM-PRO" w:hAnsi="HG丸ｺﾞｼｯｸM-PRO" w:cs="Arial"/>
          <w:color w:val="0070C0"/>
          <w:sz w:val="24"/>
        </w:rPr>
        <w:t>を満たしていないことが分かった場合</w:t>
      </w:r>
      <w:bookmarkEnd w:id="338"/>
    </w:p>
    <w:p w14:paraId="6CE9FC0A" w14:textId="77777777" w:rsidR="00EB05A2" w:rsidRPr="00D63ED1" w:rsidRDefault="00EB05A2" w:rsidP="00C31C5A">
      <w:pPr>
        <w:numPr>
          <w:ilvl w:val="0"/>
          <w:numId w:val="2"/>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治験担当医師があなたの状態により、この治験を続けることが難しいと判断した場合</w:t>
      </w:r>
    </w:p>
    <w:p w14:paraId="6776EADD" w14:textId="5FB0DB59" w:rsidR="00EB05A2" w:rsidRPr="00D63ED1" w:rsidRDefault="00EB05A2" w:rsidP="00C31C5A">
      <w:pPr>
        <w:numPr>
          <w:ilvl w:val="0"/>
          <w:numId w:val="2"/>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あなたが治験の指示や手順に従うことができない場合</w:t>
      </w:r>
    </w:p>
    <w:p w14:paraId="6FB0B5E0" w14:textId="5FB79C5F" w:rsidR="00EB05A2" w:rsidRPr="00D63ED1" w:rsidRDefault="000D6AC1" w:rsidP="00C31C5A">
      <w:pPr>
        <w:numPr>
          <w:ilvl w:val="0"/>
          <w:numId w:val="2"/>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あなたに</w:t>
      </w:r>
      <w:r w:rsidR="00EB05A2" w:rsidRPr="00D63ED1">
        <w:rPr>
          <w:rFonts w:ascii="HG丸ｺﾞｼｯｸM-PRO" w:eastAsia="HG丸ｺﾞｼｯｸM-PRO" w:hAnsi="HG丸ｺﾞｼｯｸM-PRO" w:cs="Arial" w:hint="eastAsia"/>
          <w:color w:val="0070C0"/>
          <w:sz w:val="24"/>
        </w:rPr>
        <w:t>この治験で禁止されている治療が必要となった場合</w:t>
      </w:r>
    </w:p>
    <w:p w14:paraId="693E3773" w14:textId="21E75DA7" w:rsidR="00EB05A2" w:rsidRPr="00D63ED1" w:rsidRDefault="00EB05A2" w:rsidP="00C31C5A">
      <w:pPr>
        <w:numPr>
          <w:ilvl w:val="0"/>
          <w:numId w:val="2"/>
        </w:numPr>
        <w:spacing w:line="400" w:lineRule="exact"/>
        <w:ind w:left="760" w:hanging="357"/>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あなたの妊娠がわかった場合</w:t>
      </w:r>
    </w:p>
    <w:p w14:paraId="44009008" w14:textId="447A1AE5" w:rsidR="000D6AC1" w:rsidRPr="00D63ED1" w:rsidRDefault="000D6AC1" w:rsidP="00C31C5A">
      <w:pPr>
        <w:numPr>
          <w:ilvl w:val="0"/>
          <w:numId w:val="2"/>
        </w:numPr>
        <w:spacing w:line="400" w:lineRule="exact"/>
        <w:ind w:left="760" w:hanging="357"/>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治験依頼者</w:t>
      </w:r>
      <w:r w:rsidR="007459F9" w:rsidRPr="00D63ED1">
        <w:rPr>
          <w:rFonts w:ascii="HG丸ｺﾞｼｯｸM-PRO" w:eastAsia="HG丸ｺﾞｼｯｸM-PRO" w:hAnsi="HG丸ｺﾞｼｯｸM-PRO" w:cs="Arial" w:hint="eastAsia"/>
          <w:color w:val="0070C0"/>
          <w:sz w:val="24"/>
        </w:rPr>
        <w:t>など</w:t>
      </w:r>
      <w:r w:rsidRPr="00D63ED1">
        <w:rPr>
          <w:rFonts w:ascii="HG丸ｺﾞｼｯｸM-PRO" w:eastAsia="HG丸ｺﾞｼｯｸM-PRO" w:hAnsi="HG丸ｺﾞｼｯｸM-PRO" w:cs="Arial"/>
          <w:color w:val="0070C0"/>
          <w:sz w:val="24"/>
        </w:rPr>
        <w:t>がこの治験を続けることが難しいと判断した場合</w:t>
      </w:r>
    </w:p>
    <w:p w14:paraId="12E23855" w14:textId="3E7E5EEE" w:rsidR="00EB05A2" w:rsidRPr="00D63ED1" w:rsidRDefault="00EB05A2" w:rsidP="00C31C5A">
      <w:pPr>
        <w:numPr>
          <w:ilvl w:val="0"/>
          <w:numId w:val="2"/>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その他、治験担当医師</w:t>
      </w:r>
      <w:r w:rsidR="000D6AC1" w:rsidRPr="00D63ED1">
        <w:rPr>
          <w:rFonts w:ascii="HG丸ｺﾞｼｯｸM-PRO" w:eastAsia="HG丸ｺﾞｼｯｸM-PRO" w:hAnsi="HG丸ｺﾞｼｯｸM-PRO" w:cs="Arial" w:hint="eastAsia"/>
          <w:color w:val="0070C0"/>
          <w:sz w:val="24"/>
        </w:rPr>
        <w:t>や規制当局、治験審査委員会</w:t>
      </w:r>
      <w:r w:rsidRPr="00D63ED1">
        <w:rPr>
          <w:rFonts w:ascii="HG丸ｺﾞｼｯｸM-PRO" w:eastAsia="HG丸ｺﾞｼｯｸM-PRO" w:hAnsi="HG丸ｺﾞｼｯｸM-PRO" w:cs="Arial"/>
          <w:color w:val="0070C0"/>
          <w:sz w:val="24"/>
        </w:rPr>
        <w:t>が</w:t>
      </w:r>
      <w:r w:rsidR="00FE5F15" w:rsidRPr="00D63ED1">
        <w:rPr>
          <w:rFonts w:ascii="HG丸ｺﾞｼｯｸM-PRO" w:eastAsia="HG丸ｺﾞｼｯｸM-PRO" w:hAnsi="HG丸ｺﾞｼｯｸM-PRO" w:cs="Arial" w:hint="eastAsia"/>
          <w:color w:val="0070C0"/>
          <w:sz w:val="24"/>
        </w:rPr>
        <w:t>この</w:t>
      </w:r>
      <w:r w:rsidRPr="00D63ED1">
        <w:rPr>
          <w:rFonts w:ascii="HG丸ｺﾞｼｯｸM-PRO" w:eastAsia="HG丸ｺﾞｼｯｸM-PRO" w:hAnsi="HG丸ｺﾞｼｯｸM-PRO" w:cs="Arial"/>
          <w:color w:val="0070C0"/>
          <w:sz w:val="24"/>
        </w:rPr>
        <w:t>治験の中止を必要と判断</w:t>
      </w:r>
      <w:r w:rsidRPr="00D63ED1">
        <w:rPr>
          <w:rFonts w:ascii="HG丸ｺﾞｼｯｸM-PRO" w:eastAsia="HG丸ｺﾞｼｯｸM-PRO" w:hAnsi="HG丸ｺﾞｼｯｸM-PRO" w:cs="Arial"/>
          <w:color w:val="0070C0"/>
          <w:sz w:val="24"/>
        </w:rPr>
        <w:lastRenderedPageBreak/>
        <w:t>した場合</w:t>
      </w:r>
    </w:p>
    <w:p w14:paraId="0B97CA88" w14:textId="77777777"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p>
    <w:p w14:paraId="594178FB" w14:textId="03EFEAA1"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color w:val="0070C0"/>
        </w:rPr>
        <w:t>治験薬を</w:t>
      </w:r>
      <w:r w:rsidR="00D50B65" w:rsidRPr="00D63ED1">
        <w:rPr>
          <w:rFonts w:ascii="HG丸ｺﾞｼｯｸM-PRO" w:eastAsia="HG丸ｺﾞｼｯｸM-PRO" w:hAnsi="HG丸ｺﾞｼｯｸM-PRO" w:hint="eastAsia"/>
          <w:color w:val="0070C0"/>
        </w:rPr>
        <w:t>服用（</w:t>
      </w:r>
      <w:r w:rsidRPr="00D63ED1">
        <w:rPr>
          <w:rFonts w:ascii="HG丸ｺﾞｼｯｸM-PRO" w:eastAsia="HG丸ｺﾞｼｯｸM-PRO" w:hAnsi="HG丸ｺﾞｼｯｸM-PRO"/>
          <w:color w:val="0070C0"/>
        </w:rPr>
        <w:t>使用</w:t>
      </w:r>
      <w:r w:rsidR="00D50B65"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color w:val="0070C0"/>
        </w:rPr>
        <w:t>した後に治験の参加を中止する場合には、あなたの健康状態を確認するための検査を受けていただくことがありますので、</w:t>
      </w:r>
      <w:r w:rsidRPr="00D63ED1">
        <w:rPr>
          <w:rFonts w:ascii="HG丸ｺﾞｼｯｸM-PRO" w:eastAsia="HG丸ｺﾞｼｯｸM-PRO" w:hAnsi="HG丸ｺﾞｼｯｸM-PRO" w:hint="eastAsia"/>
          <w:color w:val="0070C0"/>
        </w:rPr>
        <w:t>ご承知おきください</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また、治験の参加を中止した場合、あなたの</w:t>
      </w:r>
      <w:r w:rsidR="008C790A" w:rsidRPr="00D63ED1">
        <w:rPr>
          <w:rFonts w:ascii="HG丸ｺﾞｼｯｸM-PRO" w:eastAsia="HG丸ｺﾞｼｯｸM-PRO" w:hAnsi="HG丸ｺﾞｼｯｸM-PRO" w:hint="eastAsia"/>
          <w:color w:val="0070C0"/>
        </w:rPr>
        <w:t>健康状態を確認</w:t>
      </w:r>
      <w:r w:rsidRPr="00D63ED1">
        <w:rPr>
          <w:rFonts w:ascii="HG丸ｺﾞｼｯｸM-PRO" w:eastAsia="HG丸ｺﾞｼｯｸM-PRO" w:hAnsi="HG丸ｺﾞｼｯｸM-PRO" w:hint="eastAsia"/>
          <w:color w:val="0070C0"/>
        </w:rPr>
        <w:t>するために、治験</w:t>
      </w:r>
      <w:r w:rsidR="00B74D88" w:rsidRPr="00D63ED1">
        <w:rPr>
          <w:rFonts w:ascii="HG丸ｺﾞｼｯｸM-PRO" w:eastAsia="HG丸ｺﾞｼｯｸM-PRO" w:hAnsi="HG丸ｺﾞｼｯｸM-PRO" w:hint="eastAsia"/>
          <w:color w:val="0070C0"/>
        </w:rPr>
        <w:t>中止後も</w:t>
      </w:r>
      <w:r w:rsidRPr="00D63ED1">
        <w:rPr>
          <w:rFonts w:ascii="HG丸ｺﾞｼｯｸM-PRO" w:eastAsia="HG丸ｺﾞｼｯｸM-PRO" w:hAnsi="HG丸ｺﾞｼｯｸM-PRO" w:hint="eastAsia"/>
          <w:color w:val="0070C0"/>
        </w:rPr>
        <w:t>調査や検査を行うことがあります。</w:t>
      </w:r>
    </w:p>
    <w:p w14:paraId="3FCB0A27"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0C72D98A" w14:textId="6B86FD26" w:rsidR="00EB05A2" w:rsidRPr="00D63ED1" w:rsidRDefault="00B3420B" w:rsidP="00C31C5A">
      <w:pPr>
        <w:pStyle w:val="a1"/>
        <w:spacing w:line="400" w:lineRule="exact"/>
        <w:ind w:firstLine="240"/>
        <w:rPr>
          <w:rFonts w:ascii="HG丸ｺﾞｼｯｸM-PRO" w:eastAsia="HG丸ｺﾞｼｯｸM-PRO" w:hAnsi="HG丸ｺﾞｼｯｸM-PRO"/>
          <w:color w:val="0070C0"/>
        </w:rPr>
      </w:pPr>
      <w:bookmarkStart w:id="339" w:name="_Hlk144936763"/>
      <w:r w:rsidRPr="00D63ED1">
        <w:rPr>
          <w:rFonts w:ascii="HG丸ｺﾞｼｯｸM-PRO" w:eastAsia="HG丸ｺﾞｼｯｸM-PRO" w:hAnsi="HG丸ｺﾞｼｯｸM-PRO" w:hint="eastAsia"/>
          <w:i/>
          <w:iCs/>
          <w:color w:val="00B050"/>
        </w:rPr>
        <w:t>（</w:t>
      </w:r>
      <w:r w:rsidR="00EB05A2" w:rsidRPr="00D63ED1">
        <w:rPr>
          <w:rFonts w:ascii="HG丸ｺﾞｼｯｸM-PRO" w:eastAsia="HG丸ｺﾞｼｯｸM-PRO" w:hAnsi="HG丸ｺﾞｼｯｸM-PRO" w:hint="eastAsia"/>
          <w:i/>
          <w:iCs/>
          <w:color w:val="00B050"/>
        </w:rPr>
        <w:t>治験を中止した後のデータの取り扱いについては</w:t>
      </w:r>
      <w:r w:rsidR="006841E6" w:rsidRPr="00D63ED1">
        <w:rPr>
          <w:rFonts w:ascii="HG丸ｺﾞｼｯｸM-PRO" w:eastAsia="HG丸ｺﾞｼｯｸM-PRO" w:hAnsi="HG丸ｺﾞｼｯｸM-PRO" w:hint="eastAsia"/>
          <w:i/>
          <w:iCs/>
          <w:color w:val="00B050"/>
        </w:rPr>
        <w:t>「</w:t>
      </w:r>
      <w:r w:rsidR="006841E6" w:rsidRPr="00D63ED1">
        <w:rPr>
          <w:rFonts w:ascii="HG丸ｺﾞｼｯｸM-PRO" w:eastAsia="HG丸ｺﾞｼｯｸM-PRO" w:hAnsi="HG丸ｺﾞｼｯｸM-PRO"/>
          <w:i/>
          <w:iCs/>
          <w:color w:val="00B050"/>
        </w:rPr>
        <w:t>B</w:t>
      </w:r>
      <w:r w:rsidR="00EB05A2" w:rsidRPr="00D63ED1">
        <w:rPr>
          <w:rFonts w:ascii="HG丸ｺﾞｼｯｸM-PRO" w:eastAsia="HG丸ｺﾞｼｯｸM-PRO" w:hAnsi="HG丸ｺﾞｼｯｸM-PRO"/>
          <w:i/>
          <w:iCs/>
          <w:color w:val="00B050"/>
        </w:rPr>
        <w:t>-2-1</w:t>
      </w:r>
      <w:r w:rsidR="006841E6" w:rsidRPr="00D63ED1">
        <w:rPr>
          <w:rFonts w:ascii="HG丸ｺﾞｼｯｸM-PRO" w:eastAsia="HG丸ｺﾞｼｯｸM-PRO" w:hAnsi="HG丸ｺﾞｼｯｸM-PRO"/>
          <w:i/>
          <w:iCs/>
          <w:color w:val="00B050"/>
        </w:rPr>
        <w:t xml:space="preserve">. </w:t>
      </w:r>
      <w:r w:rsidR="006841E6" w:rsidRPr="00D63ED1">
        <w:rPr>
          <w:rFonts w:ascii="HG丸ｺﾞｼｯｸM-PRO" w:eastAsia="HG丸ｺﾞｼｯｸM-PRO" w:hAnsi="HG丸ｺﾞｼｯｸM-PRO" w:hint="eastAsia"/>
          <w:i/>
          <w:iCs/>
          <w:color w:val="00B050"/>
        </w:rPr>
        <w:t>治験の参加と参加を取りやめる場合について」</w:t>
      </w:r>
      <w:r w:rsidR="00EB05A2" w:rsidRPr="00D63ED1">
        <w:rPr>
          <w:rFonts w:ascii="HG丸ｺﾞｼｯｸM-PRO" w:eastAsia="HG丸ｺﾞｼｯｸM-PRO" w:hAnsi="HG丸ｺﾞｼｯｸM-PRO" w:hint="eastAsia"/>
          <w:i/>
          <w:iCs/>
          <w:color w:val="00B050"/>
        </w:rPr>
        <w:t>に記載があるが、検体の取り扱いについて試験特有のルールがある場合は、以下を記載する</w:t>
      </w:r>
      <w:r w:rsidR="003E5EF0" w:rsidRPr="00D63ED1">
        <w:rPr>
          <w:rFonts w:ascii="HG丸ｺﾞｼｯｸM-PRO" w:eastAsia="HG丸ｺﾞｼｯｸM-PRO" w:hAnsi="HG丸ｺﾞｼｯｸM-PRO" w:hint="eastAsia"/>
          <w:i/>
          <w:iCs/>
          <w:color w:val="00B050"/>
        </w:rPr>
        <w:t>：</w:t>
      </w:r>
      <w:bookmarkEnd w:id="339"/>
      <w:r w:rsidR="00EB05A2" w:rsidRPr="00D63ED1">
        <w:rPr>
          <w:rFonts w:ascii="HG丸ｺﾞｼｯｸM-PRO" w:eastAsia="HG丸ｺﾞｼｯｸM-PRO" w:hAnsi="HG丸ｺﾞｼｯｸM-PRO" w:hint="eastAsia"/>
          <w:color w:val="0070C0"/>
        </w:rPr>
        <w:t>あなたが</w:t>
      </w:r>
      <w:r w:rsidR="00554DCF" w:rsidRPr="00D63ED1">
        <w:rPr>
          <w:rFonts w:ascii="HG丸ｺﾞｼｯｸM-PRO" w:eastAsia="HG丸ｺﾞｼｯｸM-PRO" w:hAnsi="HG丸ｺﾞｼｯｸM-PRO" w:hint="eastAsia"/>
          <w:color w:val="0070C0"/>
        </w:rPr>
        <w:t>治験の途中で参加を中止する場合、それまでに収集された検体のデータの取り扱いについては、「</w:t>
      </w:r>
      <w:r w:rsidR="00A17813" w:rsidRPr="00D63ED1">
        <w:rPr>
          <w:rFonts w:ascii="HG丸ｺﾞｼｯｸM-PRO" w:eastAsia="HG丸ｺﾞｼｯｸM-PRO" w:hAnsi="HG丸ｺﾞｼｯｸM-PRO"/>
          <w:color w:val="0070C0"/>
        </w:rPr>
        <w:t>D</w:t>
      </w:r>
      <w:r w:rsidR="00554DCF" w:rsidRPr="00D63ED1">
        <w:rPr>
          <w:rFonts w:ascii="HG丸ｺﾞｼｯｸM-PRO" w:eastAsia="HG丸ｺﾞｼｯｸM-PRO" w:hAnsi="HG丸ｺﾞｼｯｸM-PRO" w:hint="eastAsia"/>
          <w:color w:val="0070C0"/>
        </w:rPr>
        <w:t>-</w:t>
      </w:r>
      <w:r w:rsidR="00A17813" w:rsidRPr="00D63ED1">
        <w:rPr>
          <w:rFonts w:ascii="HG丸ｺﾞｼｯｸM-PRO" w:eastAsia="HG丸ｺﾞｼｯｸM-PRO" w:hAnsi="HG丸ｺﾞｼｯｸM-PRO"/>
          <w:color w:val="0070C0"/>
        </w:rPr>
        <w:t>4</w:t>
      </w:r>
      <w:r w:rsidR="00554DCF" w:rsidRPr="00D63ED1">
        <w:rPr>
          <w:rFonts w:ascii="HG丸ｺﾞｼｯｸM-PRO" w:eastAsia="HG丸ｺﾞｼｯｸM-PRO" w:hAnsi="HG丸ｺﾞｼｯｸM-PRO" w:hint="eastAsia"/>
          <w:color w:val="0070C0"/>
        </w:rPr>
        <w:t>. 個人情報の保護について」をご参照ください。</w:t>
      </w:r>
      <w:r w:rsidRPr="00D63ED1">
        <w:rPr>
          <w:rFonts w:ascii="HG丸ｺﾞｼｯｸM-PRO" w:eastAsia="HG丸ｺﾞｼｯｸM-PRO" w:hAnsi="HG丸ｺﾞｼｯｸM-PRO" w:hint="eastAsia"/>
          <w:i/>
          <w:iCs/>
          <w:color w:val="00B050"/>
        </w:rPr>
        <w:t>）</w:t>
      </w:r>
    </w:p>
    <w:p w14:paraId="2D104D9D" w14:textId="77777777" w:rsidR="00EB05A2" w:rsidRPr="00D63ED1" w:rsidRDefault="00EB05A2" w:rsidP="00C31C5A">
      <w:pPr>
        <w:pStyle w:val="a1"/>
        <w:spacing w:line="400" w:lineRule="exact"/>
        <w:ind w:firstLineChars="41" w:firstLine="98"/>
        <w:rPr>
          <w:rFonts w:ascii="HG丸ｺﾞｼｯｸM-PRO" w:eastAsia="HG丸ｺﾞｼｯｸM-PRO" w:hAnsi="HG丸ｺﾞｼｯｸM-PRO"/>
        </w:rPr>
      </w:pPr>
    </w:p>
    <w:p w14:paraId="657E48A4" w14:textId="77777777" w:rsidR="00EB05A2" w:rsidRPr="00D63ED1" w:rsidRDefault="00EB05A2" w:rsidP="00C31C5A">
      <w:pPr>
        <w:pStyle w:val="20"/>
        <w:spacing w:after="180" w:line="400" w:lineRule="exact"/>
        <w:rPr>
          <w:rFonts w:ascii="HG丸ｺﾞｼｯｸM-PRO" w:eastAsia="HG丸ｺﾞｼｯｸM-PRO" w:hAnsi="HG丸ｺﾞｼｯｸM-PRO"/>
        </w:rPr>
      </w:pPr>
      <w:bookmarkStart w:id="340" w:name="_Toc112073838"/>
      <w:bookmarkStart w:id="341" w:name="_Toc112080328"/>
      <w:bookmarkStart w:id="342" w:name="_Toc128732639"/>
      <w:bookmarkStart w:id="343" w:name="_Ref161152392"/>
      <w:bookmarkStart w:id="344" w:name="_Ref161152852"/>
      <w:bookmarkStart w:id="345" w:name="_Toc168480405"/>
      <w:r w:rsidRPr="00D63ED1">
        <w:rPr>
          <w:rFonts w:ascii="HG丸ｺﾞｼｯｸM-PRO" w:eastAsia="HG丸ｺﾞｼｯｸM-PRO" w:hAnsi="HG丸ｺﾞｼｯｸM-PRO"/>
        </w:rPr>
        <w:t>治験期間中、あなたに守っていただきたいこと</w:t>
      </w:r>
      <w:bookmarkEnd w:id="340"/>
      <w:bookmarkEnd w:id="341"/>
      <w:bookmarkEnd w:id="342"/>
      <w:bookmarkEnd w:id="343"/>
      <w:bookmarkEnd w:id="344"/>
      <w:bookmarkEnd w:id="345"/>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D63ED1" w14:paraId="5AEB2B98" w14:textId="77777777" w:rsidTr="001946E0">
        <w:tc>
          <w:tcPr>
            <w:tcW w:w="9638" w:type="dxa"/>
            <w:shd w:val="clear" w:color="auto" w:fill="E2EFD9"/>
          </w:tcPr>
          <w:p w14:paraId="38B595CB" w14:textId="77777777" w:rsidR="00EB05A2" w:rsidRPr="00D63ED1" w:rsidRDefault="00EB05A2" w:rsidP="00C31C5A">
            <w:pPr>
              <w:spacing w:line="400" w:lineRule="exact"/>
              <w:rPr>
                <w:rFonts w:ascii="HG丸ｺﾞｼｯｸM-PRO" w:eastAsia="HG丸ｺﾞｼｯｸM-PRO" w:hAnsi="HG丸ｺﾞｼｯｸM-PRO"/>
                <w:color w:val="000000"/>
                <w:szCs w:val="21"/>
              </w:rPr>
            </w:pPr>
            <w:r w:rsidRPr="00D63ED1">
              <w:rPr>
                <w:rFonts w:ascii="HG丸ｺﾞｼｯｸM-PRO" w:eastAsia="HG丸ｺﾞｼｯｸM-PRO" w:hAnsi="HG丸ｺﾞｼｯｸM-PRO" w:hint="eastAsia"/>
                <w:color w:val="000000"/>
                <w:szCs w:val="21"/>
              </w:rPr>
              <w:t>作成ガイド）</w:t>
            </w:r>
          </w:p>
          <w:p w14:paraId="63905EDC" w14:textId="78F0C29C" w:rsidR="00D50B65"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治験実施計画書の規定や治験薬の剤形</w:t>
            </w:r>
            <w:r w:rsidR="00E26BC7" w:rsidRPr="00D63ED1">
              <w:rPr>
                <w:rFonts w:ascii="HG丸ｺﾞｼｯｸM-PRO" w:eastAsia="HG丸ｺﾞｼｯｸM-PRO" w:hAnsi="HG丸ｺﾞｼｯｸM-PRO" w:hint="eastAsia"/>
              </w:rPr>
              <w:t>など</w:t>
            </w:r>
            <w:r w:rsidR="0094121F" w:rsidRPr="00D63ED1">
              <w:rPr>
                <w:rFonts w:ascii="HG丸ｺﾞｼｯｸM-PRO" w:eastAsia="HG丸ｺﾞｼｯｸM-PRO" w:hAnsi="HG丸ｺﾞｼｯｸM-PRO" w:hint="eastAsia"/>
              </w:rPr>
              <w:t>を</w:t>
            </w:r>
            <w:r w:rsidRPr="00D63ED1">
              <w:rPr>
                <w:rFonts w:ascii="HG丸ｺﾞｼｯｸM-PRO" w:eastAsia="HG丸ｺﾞｼｯｸM-PRO" w:hAnsi="HG丸ｺﾞｼｯｸM-PRO" w:hint="eastAsia"/>
              </w:rPr>
              <w:t>考慮し</w:t>
            </w:r>
            <w:r w:rsidRPr="00D63ED1">
              <w:rPr>
                <w:rFonts w:ascii="HG丸ｺﾞｼｯｸM-PRO" w:eastAsia="HG丸ｺﾞｼｯｸM-PRO" w:hAnsi="HG丸ｺﾞｼｯｸM-PRO"/>
              </w:rPr>
              <w:t>、治験ごとに適宜追記変更する。</w:t>
            </w:r>
          </w:p>
          <w:p w14:paraId="5E910485" w14:textId="4A80AB05" w:rsidR="00D50B65" w:rsidRPr="00D63ED1" w:rsidRDefault="00EB05A2" w:rsidP="00C31C5A">
            <w:pPr>
              <w:pStyle w:val="11"/>
              <w:spacing w:line="400" w:lineRule="exact"/>
              <w:ind w:right="105"/>
              <w:rPr>
                <w:rFonts w:ascii="HG丸ｺﾞｼｯｸM-PRO" w:eastAsia="HG丸ｺﾞｼｯｸM-PRO" w:hAnsi="HG丸ｺﾞｼｯｸM-PRO"/>
                <w:dstrike/>
              </w:rPr>
            </w:pPr>
            <w:r w:rsidRPr="00D63ED1">
              <w:rPr>
                <w:rFonts w:ascii="HG丸ｺﾞｼｯｸM-PRO" w:eastAsia="HG丸ｺﾞｼｯｸM-PRO" w:hAnsi="HG丸ｺﾞｼｯｸM-PRO" w:hint="eastAsia"/>
              </w:rPr>
              <w:t>他の箇所に記載があり、内容が重複する場合は、適宜本項から削除可能である。</w:t>
            </w:r>
          </w:p>
          <w:p w14:paraId="0061D241" w14:textId="2924B263" w:rsidR="005F497C" w:rsidRPr="00D63ED1"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羅列するだけではなく可能な限り分類ごとに記載する。</w:t>
            </w:r>
          </w:p>
          <w:p w14:paraId="05F310BB" w14:textId="77777777" w:rsidR="00EB05A2" w:rsidRDefault="00EB05A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過度に生活習慣を束縛する表現は避けること。</w:t>
            </w:r>
          </w:p>
          <w:p w14:paraId="4B9EA09D" w14:textId="77777777" w:rsidR="003958B8" w:rsidRDefault="005B5BD5" w:rsidP="00C31C5A">
            <w:pPr>
              <w:spacing w:line="400" w:lineRule="exact"/>
              <w:rPr>
                <w:rFonts w:ascii="HG丸ｺﾞｼｯｸM-PRO" w:eastAsia="HG丸ｺﾞｼｯｸM-PRO" w:hAnsi="HG丸ｺﾞｼｯｸM-PRO"/>
                <w:b/>
                <w:bCs/>
                <w:szCs w:val="21"/>
                <w:bdr w:val="single" w:sz="4" w:space="0" w:color="auto"/>
              </w:rPr>
            </w:pPr>
            <w:r w:rsidRPr="00501FAA">
              <w:rPr>
                <w:rFonts w:ascii="HG丸ｺﾞｼｯｸM-PRO" w:eastAsia="HG丸ｺﾞｼｯｸM-PRO" w:hAnsi="HG丸ｺﾞｼｯｸM-PRO" w:hint="eastAsia"/>
                <w:b/>
                <w:bCs/>
                <w:color w:val="000000"/>
                <w:szCs w:val="21"/>
                <w:highlight w:val="cyan"/>
                <w:bdr w:val="single" w:sz="4" w:space="0" w:color="auto"/>
              </w:rPr>
              <w:t>九がん：</w:t>
            </w:r>
            <w:r w:rsidRPr="00501FAA">
              <w:rPr>
                <w:rFonts w:ascii="HG丸ｺﾞｼｯｸM-PRO" w:eastAsia="HG丸ｺﾞｼｯｸM-PRO" w:hAnsi="HG丸ｺﾞｼｯｸM-PRO" w:hint="eastAsia"/>
                <w:b/>
                <w:bCs/>
                <w:szCs w:val="21"/>
                <w:highlight w:val="cyan"/>
                <w:bdr w:val="single" w:sz="4" w:space="0" w:color="auto"/>
              </w:rPr>
              <w:t>アルコール含有の薬剤（パクリタキセルなど）を使用する場合は、自家用車の運転など危険を伴う機械操作を制限する記載を必ず加えてください。</w:t>
            </w:r>
          </w:p>
          <w:p w14:paraId="07B58CE7" w14:textId="7D96B90B" w:rsidR="005B5BD5" w:rsidRPr="00320E12" w:rsidRDefault="00320E12" w:rsidP="00C31C5A">
            <w:pPr>
              <w:spacing w:line="400" w:lineRule="exact"/>
              <w:ind w:leftChars="100" w:left="421" w:hangingChars="100" w:hanging="211"/>
              <w:rPr>
                <w:rFonts w:ascii="HG丸ｺﾞｼｯｸM-PRO" w:eastAsia="HG丸ｺﾞｼｯｸM-PRO" w:hAnsi="HG丸ｺﾞｼｯｸM-PRO"/>
                <w:b/>
                <w:bCs/>
                <w:dstrike/>
                <w:szCs w:val="21"/>
                <w:bdr w:val="single" w:sz="4" w:space="0" w:color="auto"/>
              </w:rPr>
            </w:pPr>
            <w:r w:rsidRPr="00501FAA">
              <w:rPr>
                <w:rFonts w:ascii="HG丸ｺﾞｼｯｸM-PRO" w:eastAsia="HG丸ｺﾞｼｯｸM-PRO" w:hAnsi="HG丸ｺﾞｼｯｸM-PRO" w:hint="eastAsia"/>
                <w:b/>
                <w:bCs/>
                <w:szCs w:val="21"/>
                <w:highlight w:val="cyan"/>
                <w:bdr w:val="single" w:sz="4" w:space="0" w:color="auto"/>
              </w:rPr>
              <w:t>例：今回あなたに投与する薬剤の中に、投与当日に自動車などの運転を避けなければならない場合があります。該当する薬剤がある場合は担当医師がご説明しますので、投与当日は自身での運転をさけていただくか、公共交通機関をご利用ください。</w:t>
            </w:r>
          </w:p>
        </w:tc>
      </w:tr>
    </w:tbl>
    <w:p w14:paraId="0AF45078"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59BFD4CC" w14:textId="4D3B5D42" w:rsidR="00EB05A2" w:rsidRPr="00D63ED1" w:rsidRDefault="00EB05A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color w:val="0070C0"/>
        </w:rPr>
        <w:t>あなたの安全を確保するため、また治験薬の有効性や安全性を正しく評価するために治験に参加</w:t>
      </w:r>
      <w:r w:rsidR="003F0378" w:rsidRPr="00D63ED1">
        <w:rPr>
          <w:rFonts w:ascii="HG丸ｺﾞｼｯｸM-PRO" w:eastAsia="HG丸ｺﾞｼｯｸM-PRO" w:hAnsi="HG丸ｺﾞｼｯｸM-PRO" w:hint="eastAsia"/>
          <w:color w:val="0070C0"/>
        </w:rPr>
        <w:t>されている</w:t>
      </w:r>
      <w:r w:rsidRPr="00D63ED1">
        <w:rPr>
          <w:rFonts w:ascii="HG丸ｺﾞｼｯｸM-PRO" w:eastAsia="HG丸ｺﾞｼｯｸM-PRO" w:hAnsi="HG丸ｺﾞｼｯｸM-PRO"/>
          <w:color w:val="0070C0"/>
        </w:rPr>
        <w:t>間は、</w:t>
      </w:r>
      <w:r w:rsidRPr="00D63ED1">
        <w:rPr>
          <w:rFonts w:ascii="HG丸ｺﾞｼｯｸM-PRO" w:eastAsia="HG丸ｺﾞｼｯｸM-PRO" w:hAnsi="HG丸ｺﾞｼｯｸM-PRO" w:hint="eastAsia"/>
          <w:color w:val="0070C0"/>
        </w:rPr>
        <w:t>以下</w:t>
      </w:r>
      <w:r w:rsidRPr="00D63ED1">
        <w:rPr>
          <w:rFonts w:ascii="HG丸ｺﾞｼｯｸM-PRO" w:eastAsia="HG丸ｺﾞｼｯｸM-PRO" w:hAnsi="HG丸ｺﾞｼｯｸM-PRO"/>
          <w:color w:val="0070C0"/>
        </w:rPr>
        <w:t>のことを必ずお守りください。</w:t>
      </w:r>
    </w:p>
    <w:p w14:paraId="2F5381B5"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p>
    <w:p w14:paraId="31A3D04D" w14:textId="77777777" w:rsidR="00EB05A2" w:rsidRPr="00D63ED1" w:rsidRDefault="00EB05A2" w:rsidP="00C31C5A">
      <w:pPr>
        <w:pStyle w:val="a1"/>
        <w:spacing w:line="400" w:lineRule="exact"/>
        <w:ind w:firstLineChars="0" w:firstLine="0"/>
        <w:rPr>
          <w:rFonts w:ascii="HG丸ｺﾞｼｯｸM-PRO" w:eastAsia="HG丸ｺﾞｼｯｸM-PRO" w:hAnsi="HG丸ｺﾞｼｯｸM-PRO"/>
          <w:b/>
          <w:bCs/>
          <w:color w:val="0070C0"/>
          <w:u w:val="single"/>
        </w:rPr>
      </w:pPr>
      <w:r w:rsidRPr="00D63ED1">
        <w:rPr>
          <w:rFonts w:ascii="HG丸ｺﾞｼｯｸM-PRO" w:eastAsia="HG丸ｺﾞｼｯｸM-PRO" w:hAnsi="HG丸ｺﾞｼｯｸM-PRO" w:hint="eastAsia"/>
          <w:b/>
          <w:bCs/>
          <w:color w:val="0070C0"/>
          <w:u w:val="single"/>
        </w:rPr>
        <w:t>指示どおりに診察や検査を受けること</w:t>
      </w:r>
    </w:p>
    <w:p w14:paraId="2AB4799A" w14:textId="72FDE0F5" w:rsidR="00DB14E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治験担当医師の指示どおり、診察・検査を受けてください。</w:t>
      </w:r>
      <w:r w:rsidRPr="00D63ED1">
        <w:rPr>
          <w:rFonts w:ascii="HG丸ｺﾞｼｯｸM-PRO" w:eastAsia="HG丸ｺﾞｼｯｸM-PRO" w:hAnsi="HG丸ｺﾞｼｯｸM-PRO" w:cs="Arial" w:hint="eastAsia"/>
          <w:color w:val="0070C0"/>
          <w:sz w:val="24"/>
        </w:rPr>
        <w:t>受診</w:t>
      </w:r>
      <w:r w:rsidRPr="00D63ED1">
        <w:rPr>
          <w:rFonts w:ascii="HG丸ｺﾞｼｯｸM-PRO" w:eastAsia="HG丸ｺﾞｼｯｸM-PRO" w:hAnsi="HG丸ｺﾞｼｯｸM-PRO" w:cs="Arial"/>
          <w:color w:val="0070C0"/>
          <w:sz w:val="24"/>
        </w:rPr>
        <w:t>予定日に来院できない場合は、必ず</w:t>
      </w:r>
      <w:r w:rsidRPr="00D63ED1">
        <w:rPr>
          <w:rFonts w:ascii="HG丸ｺﾞｼｯｸM-PRO" w:eastAsia="HG丸ｺﾞｼｯｸM-PRO" w:hAnsi="HG丸ｺﾞｼｯｸM-PRO" w:cs="Arial" w:hint="eastAsia"/>
          <w:color w:val="0070C0"/>
          <w:sz w:val="24"/>
        </w:rPr>
        <w:t>治験担当医師または臨床研究コーディネーターにご</w:t>
      </w:r>
      <w:r w:rsidRPr="00D63ED1">
        <w:rPr>
          <w:rFonts w:ascii="HG丸ｺﾞｼｯｸM-PRO" w:eastAsia="HG丸ｺﾞｼｯｸM-PRO" w:hAnsi="HG丸ｺﾞｼｯｸM-PRO" w:cs="Arial"/>
          <w:color w:val="0070C0"/>
          <w:sz w:val="24"/>
        </w:rPr>
        <w:t>連絡ください。</w:t>
      </w:r>
    </w:p>
    <w:p w14:paraId="29338367" w14:textId="77777777" w:rsidR="00EB05A2" w:rsidRPr="00D63ED1" w:rsidRDefault="00EB05A2" w:rsidP="00C31C5A">
      <w:pPr>
        <w:spacing w:line="400" w:lineRule="exact"/>
        <w:rPr>
          <w:rFonts w:ascii="HG丸ｺﾞｼｯｸM-PRO" w:eastAsia="HG丸ｺﾞｼｯｸM-PRO" w:hAnsi="HG丸ｺﾞｼｯｸM-PRO" w:cs="Arial"/>
          <w:b/>
          <w:color w:val="0070C0"/>
          <w:kern w:val="0"/>
          <w:sz w:val="24"/>
          <w:u w:val="single"/>
        </w:rPr>
      </w:pPr>
    </w:p>
    <w:p w14:paraId="3844DB9D" w14:textId="77777777" w:rsidR="00EB05A2" w:rsidRPr="00D63ED1" w:rsidRDefault="00EB05A2" w:rsidP="00C31C5A">
      <w:pPr>
        <w:pStyle w:val="a1"/>
        <w:spacing w:line="400" w:lineRule="exact"/>
        <w:ind w:firstLineChars="0" w:firstLine="0"/>
        <w:rPr>
          <w:rFonts w:ascii="HG丸ｺﾞｼｯｸM-PRO" w:eastAsia="HG丸ｺﾞｼｯｸM-PRO" w:hAnsi="HG丸ｺﾞｼｯｸM-PRO"/>
          <w:b/>
          <w:bCs/>
          <w:color w:val="0070C0"/>
          <w:u w:val="single"/>
        </w:rPr>
      </w:pPr>
      <w:r w:rsidRPr="00D63ED1">
        <w:rPr>
          <w:rFonts w:ascii="HG丸ｺﾞｼｯｸM-PRO" w:eastAsia="HG丸ｺﾞｼｯｸM-PRO" w:hAnsi="HG丸ｺﾞｼｯｸM-PRO"/>
          <w:b/>
          <w:bCs/>
          <w:color w:val="0070C0"/>
          <w:u w:val="single"/>
        </w:rPr>
        <w:lastRenderedPageBreak/>
        <w:t>治験</w:t>
      </w:r>
      <w:r w:rsidRPr="00D63ED1">
        <w:rPr>
          <w:rFonts w:ascii="HG丸ｺﾞｼｯｸM-PRO" w:eastAsia="HG丸ｺﾞｼｯｸM-PRO" w:hAnsi="HG丸ｺﾞｼｯｸM-PRO" w:hint="eastAsia"/>
          <w:b/>
          <w:bCs/>
          <w:color w:val="0070C0"/>
          <w:u w:val="single"/>
        </w:rPr>
        <w:t>薬を正しく服用（使用）すること</w:t>
      </w:r>
    </w:p>
    <w:p w14:paraId="44A9DDAB" w14:textId="35DAB461"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治験薬は、治験担当医師の指示どおり正しく服用（使用）してください。もし指示</w:t>
      </w:r>
      <w:r w:rsidR="00006569" w:rsidRPr="00D63ED1">
        <w:rPr>
          <w:rFonts w:ascii="HG丸ｺﾞｼｯｸM-PRO" w:eastAsia="HG丸ｺﾞｼｯｸM-PRO" w:hAnsi="HG丸ｺﾞｼｯｸM-PRO" w:cs="Arial" w:hint="eastAsia"/>
          <w:color w:val="0070C0"/>
          <w:sz w:val="24"/>
        </w:rPr>
        <w:t>どおりに</w:t>
      </w:r>
      <w:r w:rsidRPr="00D63ED1">
        <w:rPr>
          <w:rFonts w:ascii="HG丸ｺﾞｼｯｸM-PRO" w:eastAsia="HG丸ｺﾞｼｯｸM-PRO" w:hAnsi="HG丸ｺﾞｼｯｸM-PRO" w:cs="Arial" w:hint="eastAsia"/>
          <w:color w:val="0070C0"/>
          <w:sz w:val="24"/>
        </w:rPr>
        <w:t>服用（使用）し</w:t>
      </w:r>
      <w:r w:rsidR="00006569" w:rsidRPr="00D63ED1">
        <w:rPr>
          <w:rFonts w:ascii="HG丸ｺﾞｼｯｸM-PRO" w:eastAsia="HG丸ｺﾞｼｯｸM-PRO" w:hAnsi="HG丸ｺﾞｼｯｸM-PRO" w:cs="Arial" w:hint="eastAsia"/>
          <w:color w:val="0070C0"/>
          <w:sz w:val="24"/>
        </w:rPr>
        <w:t>なか</w:t>
      </w:r>
      <w:r w:rsidRPr="00D63ED1">
        <w:rPr>
          <w:rFonts w:ascii="HG丸ｺﾞｼｯｸM-PRO" w:eastAsia="HG丸ｺﾞｼｯｸM-PRO" w:hAnsi="HG丸ｺﾞｼｯｸM-PRO" w:cs="Arial" w:hint="eastAsia"/>
          <w:color w:val="0070C0"/>
          <w:sz w:val="24"/>
        </w:rPr>
        <w:t>った場合は</w:t>
      </w:r>
      <w:r w:rsidR="00006569" w:rsidRPr="00D63ED1">
        <w:rPr>
          <w:rFonts w:ascii="HG丸ｺﾞｼｯｸM-PRO" w:eastAsia="HG丸ｺﾞｼｯｸM-PRO" w:hAnsi="HG丸ｺﾞｼｯｸM-PRO" w:cs="Arial"/>
          <w:color w:val="0070C0"/>
          <w:sz w:val="24"/>
        </w:rPr>
        <w:t>、</w:t>
      </w:r>
      <w:r w:rsidRPr="00D63ED1">
        <w:rPr>
          <w:rFonts w:ascii="HG丸ｺﾞｼｯｸM-PRO" w:eastAsia="HG丸ｺﾞｼｯｸM-PRO" w:hAnsi="HG丸ｺﾞｼｯｸM-PRO" w:cs="Arial" w:hint="eastAsia"/>
          <w:color w:val="0070C0"/>
          <w:sz w:val="24"/>
        </w:rPr>
        <w:t>すぐに治験担当医師または臨床研究コーディネーターにご連絡ください。</w:t>
      </w:r>
    </w:p>
    <w:p w14:paraId="43A9B579" w14:textId="05B06A67" w:rsidR="00EB05A2" w:rsidRPr="00A035C0" w:rsidRDefault="00EB05A2" w:rsidP="00C31C5A">
      <w:pPr>
        <w:numPr>
          <w:ilvl w:val="0"/>
          <w:numId w:val="1"/>
        </w:numPr>
        <w:spacing w:line="400" w:lineRule="exac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hint="eastAsia"/>
          <w:color w:val="0070C0"/>
          <w:sz w:val="24"/>
        </w:rPr>
        <w:t>服用（使用）しな</w:t>
      </w:r>
      <w:r w:rsidR="009F4E1C" w:rsidRPr="00D63ED1">
        <w:rPr>
          <w:rFonts w:ascii="HG丸ｺﾞｼｯｸM-PRO" w:eastAsia="HG丸ｺﾞｼｯｸM-PRO" w:hAnsi="HG丸ｺﾞｼｯｸM-PRO" w:cs="Arial" w:hint="eastAsia"/>
          <w:color w:val="0070C0"/>
          <w:sz w:val="24"/>
        </w:rPr>
        <w:t>かった</w:t>
      </w:r>
      <w:r w:rsidRPr="00D63ED1">
        <w:rPr>
          <w:rFonts w:ascii="HG丸ｺﾞｼｯｸM-PRO" w:eastAsia="HG丸ｺﾞｼｯｸM-PRO" w:hAnsi="HG丸ｺﾞｼｯｸM-PRO" w:cs="Arial" w:hint="eastAsia"/>
          <w:color w:val="0070C0"/>
          <w:sz w:val="24"/>
        </w:rPr>
        <w:t>治験薬（</w:t>
      </w:r>
      <w:r w:rsidRPr="00D63ED1">
        <w:rPr>
          <w:rFonts w:ascii="HG丸ｺﾞｼｯｸM-PRO" w:eastAsia="HG丸ｺﾞｼｯｸM-PRO" w:hAnsi="HG丸ｺﾞｼｯｸM-PRO" w:cs="Arial"/>
          <w:color w:val="0070C0"/>
          <w:sz w:val="24"/>
        </w:rPr>
        <w:t>残った治験薬</w:t>
      </w:r>
      <w:r w:rsidRPr="00D63ED1">
        <w:rPr>
          <w:rFonts w:ascii="HG丸ｺﾞｼｯｸM-PRO" w:eastAsia="HG丸ｺﾞｼｯｸM-PRO" w:hAnsi="HG丸ｺﾞｼｯｸM-PRO" w:cs="Arial" w:hint="eastAsia"/>
          <w:color w:val="0070C0"/>
          <w:sz w:val="24"/>
        </w:rPr>
        <w:t>、</w:t>
      </w:r>
      <w:r w:rsidRPr="00D63ED1">
        <w:rPr>
          <w:rFonts w:ascii="HG丸ｺﾞｼｯｸM-PRO" w:eastAsia="HG丸ｺﾞｼｯｸM-PRO" w:hAnsi="HG丸ｺﾞｼｯｸM-PRO" w:cs="Arial"/>
          <w:color w:val="0070C0"/>
          <w:sz w:val="24"/>
        </w:rPr>
        <w:t>服用</w:t>
      </w:r>
      <w:r w:rsidRPr="00D63ED1">
        <w:rPr>
          <w:rFonts w:ascii="HG丸ｺﾞｼｯｸM-PRO" w:eastAsia="HG丸ｺﾞｼｯｸM-PRO" w:hAnsi="HG丸ｺﾞｼｯｸM-PRO" w:cs="Arial" w:hint="eastAsia"/>
          <w:color w:val="0070C0"/>
          <w:sz w:val="24"/>
        </w:rPr>
        <w:t>（使用）</w:t>
      </w:r>
      <w:r w:rsidRPr="00D63ED1">
        <w:rPr>
          <w:rFonts w:ascii="HG丸ｺﾞｼｯｸM-PRO" w:eastAsia="HG丸ｺﾞｼｯｸM-PRO" w:hAnsi="HG丸ｺﾞｼｯｸM-PRO" w:cs="Arial"/>
          <w:color w:val="0070C0"/>
          <w:sz w:val="24"/>
        </w:rPr>
        <w:t>し忘れた</w:t>
      </w:r>
      <w:r w:rsidRPr="00D63ED1">
        <w:rPr>
          <w:rFonts w:ascii="HG丸ｺﾞｼｯｸM-PRO" w:eastAsia="HG丸ｺﾞｼｯｸM-PRO" w:hAnsi="HG丸ｺﾞｼｯｸM-PRO" w:cs="Arial" w:hint="eastAsia"/>
          <w:color w:val="0070C0"/>
          <w:sz w:val="24"/>
        </w:rPr>
        <w:t>り落としたりした</w:t>
      </w:r>
      <w:r w:rsidRPr="00D63ED1">
        <w:rPr>
          <w:rFonts w:ascii="HG丸ｺﾞｼｯｸM-PRO" w:eastAsia="HG丸ｺﾞｼｯｸM-PRO" w:hAnsi="HG丸ｺﾞｼｯｸM-PRO" w:cs="Arial"/>
          <w:color w:val="0070C0"/>
          <w:sz w:val="24"/>
        </w:rPr>
        <w:t>治験薬</w:t>
      </w:r>
      <w:r w:rsidRPr="00D63ED1">
        <w:rPr>
          <w:rFonts w:ascii="HG丸ｺﾞｼｯｸM-PRO" w:eastAsia="HG丸ｺﾞｼｯｸM-PRO" w:hAnsi="HG丸ｺﾞｼｯｸM-PRO" w:cs="Arial" w:hint="eastAsia"/>
          <w:color w:val="0070C0"/>
          <w:sz w:val="24"/>
        </w:rPr>
        <w:t>）や</w:t>
      </w:r>
      <w:r w:rsidRPr="00D63ED1">
        <w:rPr>
          <w:rFonts w:ascii="HG丸ｺﾞｼｯｸM-PRO" w:eastAsia="HG丸ｺﾞｼｯｸM-PRO" w:hAnsi="HG丸ｺﾞｼｯｸM-PRO" w:cs="Arial"/>
          <w:color w:val="0070C0"/>
          <w:sz w:val="24"/>
        </w:rPr>
        <w:t>、空になった</w:t>
      </w:r>
      <w:r w:rsidRPr="00D63ED1">
        <w:rPr>
          <w:rFonts w:ascii="HG丸ｺﾞｼｯｸM-PRO" w:eastAsia="HG丸ｺﾞｼｯｸM-PRO" w:hAnsi="HG丸ｺﾞｼｯｸM-PRO" w:cs="Arial"/>
          <w:bCs/>
          <w:color w:val="0070C0"/>
          <w:sz w:val="24"/>
        </w:rPr>
        <w:t>容器などは</w:t>
      </w:r>
      <w:r w:rsidRPr="00D63ED1">
        <w:rPr>
          <w:rFonts w:ascii="HG丸ｺﾞｼｯｸM-PRO" w:eastAsia="HG丸ｺﾞｼｯｸM-PRO" w:hAnsi="HG丸ｺﾞｼｯｸM-PRO" w:cs="Arial" w:hint="eastAsia"/>
          <w:bCs/>
          <w:color w:val="0070C0"/>
          <w:sz w:val="24"/>
        </w:rPr>
        <w:t>回収します</w:t>
      </w:r>
      <w:r w:rsidR="00DB14E2" w:rsidRPr="00D63ED1">
        <w:rPr>
          <w:rFonts w:ascii="HG丸ｺﾞｼｯｸM-PRO" w:eastAsia="HG丸ｺﾞｼｯｸM-PRO" w:hAnsi="HG丸ｺﾞｼｯｸM-PRO" w:cs="Arial" w:hint="eastAsia"/>
          <w:bCs/>
          <w:color w:val="0070C0"/>
          <w:sz w:val="24"/>
        </w:rPr>
        <w:t>。ご自宅で破棄せず</w:t>
      </w:r>
      <w:r w:rsidRPr="00D63ED1">
        <w:rPr>
          <w:rFonts w:ascii="HG丸ｺﾞｼｯｸM-PRO" w:eastAsia="HG丸ｺﾞｼｯｸM-PRO" w:hAnsi="HG丸ｺﾞｼｯｸM-PRO" w:cs="Arial"/>
          <w:bCs/>
          <w:color w:val="0070C0"/>
          <w:sz w:val="24"/>
        </w:rPr>
        <w:t>次回来院時に必ず</w:t>
      </w:r>
      <w:r w:rsidRPr="00D63ED1">
        <w:rPr>
          <w:rFonts w:ascii="HG丸ｺﾞｼｯｸM-PRO" w:eastAsia="HG丸ｺﾞｼｯｸM-PRO" w:hAnsi="HG丸ｺﾞｼｯｸM-PRO" w:cs="Arial" w:hint="eastAsia"/>
          <w:bCs/>
          <w:color w:val="0070C0"/>
          <w:sz w:val="24"/>
        </w:rPr>
        <w:t>ご持参</w:t>
      </w:r>
      <w:r w:rsidRPr="00D63ED1">
        <w:rPr>
          <w:rFonts w:ascii="HG丸ｺﾞｼｯｸM-PRO" w:eastAsia="HG丸ｺﾞｼｯｸM-PRO" w:hAnsi="HG丸ｺﾞｼｯｸM-PRO" w:cs="Arial"/>
          <w:bCs/>
          <w:color w:val="0070C0"/>
          <w:sz w:val="24"/>
        </w:rPr>
        <w:t>ください。</w:t>
      </w:r>
      <w:r w:rsidR="00A035C0" w:rsidRPr="00A035C0">
        <w:rPr>
          <w:rFonts w:ascii="HG丸ｺﾞｼｯｸM-PRO" w:eastAsia="HG丸ｺﾞｼｯｸM-PRO" w:hAnsi="HG丸ｺﾞｼｯｸM-PRO" w:cs="Arial" w:hint="eastAsia"/>
          <w:b/>
          <w:color w:val="000000"/>
          <w:sz w:val="24"/>
          <w:highlight w:val="cyan"/>
          <w:bdr w:val="single" w:sz="4" w:space="0" w:color="auto"/>
        </w:rPr>
        <w:t>九がん：内服薬がある場合のみ記載</w:t>
      </w:r>
    </w:p>
    <w:p w14:paraId="60A3C051" w14:textId="6D72A123" w:rsidR="00EB05A2" w:rsidRPr="00CE5A38"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bCs/>
          <w:color w:val="0070C0"/>
          <w:sz w:val="24"/>
        </w:rPr>
        <w:t>治験薬は、他のくすりとの組み合わせで作用が強まったり弱まったりすることがあります。</w:t>
      </w:r>
      <w:r w:rsidRPr="00D63ED1">
        <w:rPr>
          <w:rFonts w:ascii="HG丸ｺﾞｼｯｸM-PRO" w:eastAsia="HG丸ｺﾞｼｯｸM-PRO" w:hAnsi="HG丸ｺﾞｼｯｸM-PRO" w:cs="Arial"/>
          <w:bCs/>
          <w:color w:val="0070C0"/>
          <w:sz w:val="24"/>
        </w:rPr>
        <w:t>現在、他の医師や医療機関を受診されている場合や、</w:t>
      </w:r>
      <w:r w:rsidRPr="00D63ED1">
        <w:rPr>
          <w:rFonts w:ascii="HG丸ｺﾞｼｯｸM-PRO" w:eastAsia="HG丸ｺﾞｼｯｸM-PRO" w:hAnsi="HG丸ｺﾞｼｯｸM-PRO" w:cs="Arial"/>
          <w:color w:val="0070C0"/>
          <w:sz w:val="24"/>
        </w:rPr>
        <w:t>使用している</w:t>
      </w:r>
      <w:r w:rsidRPr="00D63ED1">
        <w:rPr>
          <w:rFonts w:ascii="HG丸ｺﾞｼｯｸM-PRO" w:eastAsia="HG丸ｺﾞｼｯｸM-PRO" w:hAnsi="HG丸ｺﾞｼｯｸM-PRO" w:cs="Arial" w:hint="eastAsia"/>
          <w:color w:val="0070C0"/>
          <w:sz w:val="24"/>
        </w:rPr>
        <w:t>くすり</w:t>
      </w:r>
      <w:r w:rsidRPr="00D63ED1">
        <w:rPr>
          <w:rFonts w:ascii="HG丸ｺﾞｼｯｸM-PRO" w:eastAsia="HG丸ｺﾞｼｯｸM-PRO" w:hAnsi="HG丸ｺﾞｼｯｸM-PRO" w:cs="Arial"/>
          <w:color w:val="0070C0"/>
          <w:sz w:val="24"/>
        </w:rPr>
        <w:t>（</w:t>
      </w:r>
      <w:r w:rsidR="00B342AD" w:rsidRPr="00D63ED1">
        <w:rPr>
          <w:rFonts w:ascii="HG丸ｺﾞｼｯｸM-PRO" w:eastAsia="HG丸ｺﾞｼｯｸM-PRO" w:hAnsi="HG丸ｺﾞｼｯｸM-PRO" w:cs="Arial" w:hint="eastAsia"/>
          <w:color w:val="0070C0"/>
          <w:sz w:val="24"/>
        </w:rPr>
        <w:t>市販のくすりや</w:t>
      </w:r>
      <w:r w:rsidRPr="00D63ED1">
        <w:rPr>
          <w:rFonts w:ascii="HG丸ｺﾞｼｯｸM-PRO" w:eastAsia="HG丸ｺﾞｼｯｸM-PRO" w:hAnsi="HG丸ｺﾞｼｯｸM-PRO" w:cs="Arial"/>
          <w:color w:val="0070C0"/>
          <w:sz w:val="24"/>
        </w:rPr>
        <w:t>他の</w:t>
      </w:r>
      <w:r w:rsidR="00466FEB" w:rsidRPr="00D63ED1">
        <w:rPr>
          <w:rFonts w:ascii="HG丸ｺﾞｼｯｸM-PRO" w:eastAsia="HG丸ｺﾞｼｯｸM-PRO" w:hAnsi="HG丸ｺﾞｼｯｸM-PRO" w:cs="Arial" w:hint="eastAsia"/>
          <w:color w:val="0070C0"/>
          <w:sz w:val="24"/>
        </w:rPr>
        <w:t>医療機関</w:t>
      </w:r>
      <w:r w:rsidRPr="00D63ED1">
        <w:rPr>
          <w:rFonts w:ascii="HG丸ｺﾞｼｯｸM-PRO" w:eastAsia="HG丸ｺﾞｼｯｸM-PRO" w:hAnsi="HG丸ｺﾞｼｯｸM-PRO" w:cs="Arial"/>
          <w:color w:val="0070C0"/>
          <w:sz w:val="24"/>
        </w:rPr>
        <w:t>から処方されているものを含む）・健康食品・サプリメントなどがある場合は、</w:t>
      </w:r>
      <w:r w:rsidRPr="00D63ED1">
        <w:rPr>
          <w:rFonts w:ascii="HG丸ｺﾞｼｯｸM-PRO" w:eastAsia="HG丸ｺﾞｼｯｸM-PRO" w:hAnsi="HG丸ｺﾞｼｯｸM-PRO" w:cs="Arial" w:hint="eastAsia"/>
          <w:color w:val="0070C0"/>
          <w:sz w:val="24"/>
        </w:rPr>
        <w:t>治験参加</w:t>
      </w:r>
      <w:r w:rsidRPr="00D63ED1">
        <w:rPr>
          <w:rFonts w:ascii="HG丸ｺﾞｼｯｸM-PRO" w:eastAsia="HG丸ｺﾞｼｯｸM-PRO" w:hAnsi="HG丸ｺﾞｼｯｸM-PRO" w:cs="Arial"/>
          <w:color w:val="0070C0"/>
          <w:sz w:val="24"/>
        </w:rPr>
        <w:t>前に</w:t>
      </w:r>
      <w:r w:rsidRPr="00D63ED1">
        <w:rPr>
          <w:rFonts w:ascii="HG丸ｺﾞｼｯｸM-PRO" w:eastAsia="HG丸ｺﾞｼｯｸM-PRO" w:hAnsi="HG丸ｺﾞｼｯｸM-PRO" w:cs="Arial" w:hint="eastAsia"/>
          <w:color w:val="0070C0"/>
          <w:sz w:val="24"/>
        </w:rPr>
        <w:t>治験担当医師または臨床研究コーディネーターに</w:t>
      </w:r>
      <w:r w:rsidRPr="00D63ED1">
        <w:rPr>
          <w:rFonts w:ascii="HG丸ｺﾞｼｯｸM-PRO" w:eastAsia="HG丸ｺﾞｼｯｸM-PRO" w:hAnsi="HG丸ｺﾞｼｯｸM-PRO" w:cs="Arial"/>
          <w:color w:val="0070C0"/>
          <w:sz w:val="24"/>
        </w:rPr>
        <w:t>お伝えください。</w:t>
      </w:r>
      <w:r w:rsidRPr="00D63ED1">
        <w:rPr>
          <w:rFonts w:ascii="HG丸ｺﾞｼｯｸM-PRO" w:eastAsia="HG丸ｺﾞｼｯｸM-PRO" w:hAnsi="HG丸ｺﾞｼｯｸM-PRO" w:cs="Arial" w:hint="eastAsia"/>
          <w:color w:val="0070C0"/>
          <w:sz w:val="24"/>
        </w:rPr>
        <w:t>また、治験参加中に新たに使用することになった場合も、使用前にお伝えください。</w:t>
      </w:r>
      <w:r w:rsidR="00943E76" w:rsidRPr="00D62D12">
        <w:rPr>
          <w:rFonts w:ascii="HG丸ｺﾞｼｯｸM-PRO" w:eastAsia="HG丸ｺﾞｼｯｸM-PRO" w:hAnsi="HG丸ｺﾞｼｯｸM-PRO" w:cs="Arial" w:hint="eastAsia"/>
          <w:b/>
          <w:bCs/>
          <w:color w:val="000000"/>
          <w:sz w:val="24"/>
          <w:highlight w:val="cyan"/>
          <w:bdr w:val="single" w:sz="4" w:space="0" w:color="auto"/>
        </w:rPr>
        <w:t>九がん</w:t>
      </w:r>
      <w:r w:rsidR="00943E76">
        <w:rPr>
          <w:rFonts w:ascii="HG丸ｺﾞｼｯｸM-PRO" w:eastAsia="HG丸ｺﾞｼｯｸM-PRO" w:hAnsi="HG丸ｺﾞｼｯｸM-PRO" w:cs="Arial" w:hint="eastAsia"/>
          <w:b/>
          <w:bCs/>
          <w:color w:val="000000"/>
          <w:sz w:val="24"/>
          <w:highlight w:val="cyan"/>
          <w:bdr w:val="single" w:sz="4" w:space="0" w:color="auto"/>
        </w:rPr>
        <w:t>追記</w:t>
      </w:r>
      <w:r w:rsidR="00943E76" w:rsidRPr="00D62D12">
        <w:rPr>
          <w:rFonts w:ascii="HG丸ｺﾞｼｯｸM-PRO" w:eastAsia="HG丸ｺﾞｼｯｸM-PRO" w:hAnsi="HG丸ｺﾞｼｯｸM-PRO" w:cs="Arial" w:hint="eastAsia"/>
          <w:b/>
          <w:bCs/>
          <w:color w:val="000000"/>
          <w:sz w:val="24"/>
          <w:highlight w:val="cyan"/>
          <w:bdr w:val="single" w:sz="4" w:space="0" w:color="auto"/>
        </w:rPr>
        <w:t>：</w:t>
      </w:r>
      <w:r w:rsidR="00943E76">
        <w:rPr>
          <w:rFonts w:ascii="HG丸ｺﾞｼｯｸM-PRO" w:eastAsia="HG丸ｺﾞｼｯｸM-PRO" w:hAnsi="HG丸ｺﾞｼｯｸM-PRO" w:cs="Arial" w:hint="eastAsia"/>
          <w:b/>
          <w:bCs/>
          <w:color w:val="000000"/>
          <w:sz w:val="24"/>
          <w:highlight w:val="cyan"/>
          <w:bdr w:val="single" w:sz="4" w:space="0" w:color="auto"/>
        </w:rPr>
        <w:t>治験担当医師はあなたの治療を行う他の医療機関にあなたが治験へ参加したことを伝達したり、あなたの治療や経過</w:t>
      </w:r>
      <w:r w:rsidR="00CE5A38">
        <w:rPr>
          <w:rFonts w:ascii="HG丸ｺﾞｼｯｸM-PRO" w:eastAsia="HG丸ｺﾞｼｯｸM-PRO" w:hAnsi="HG丸ｺﾞｼｯｸM-PRO" w:cs="Arial" w:hint="eastAsia"/>
          <w:b/>
          <w:bCs/>
          <w:color w:val="000000"/>
          <w:sz w:val="24"/>
          <w:highlight w:val="cyan"/>
          <w:bdr w:val="single" w:sz="4" w:space="0" w:color="auto"/>
        </w:rPr>
        <w:t>をお尋ねすることがあります。</w:t>
      </w:r>
    </w:p>
    <w:p w14:paraId="5EB3E67E" w14:textId="4B04C710" w:rsidR="00CE5A38" w:rsidRPr="00720951" w:rsidRDefault="007E4C74" w:rsidP="00C31C5A">
      <w:pPr>
        <w:pStyle w:val="pf0"/>
        <w:numPr>
          <w:ilvl w:val="0"/>
          <w:numId w:val="1"/>
        </w:numPr>
        <w:spacing w:line="400" w:lineRule="exact"/>
        <w:jc w:val="both"/>
        <w:rPr>
          <w:rFonts w:ascii="HG丸ｺﾞｼｯｸM-PRO" w:eastAsia="HG丸ｺﾞｼｯｸM-PRO" w:hAnsi="HG丸ｺﾞｼｯｸM-PRO" w:cs="Arial"/>
          <w:b/>
          <w:bCs/>
        </w:rPr>
      </w:pPr>
      <w:r w:rsidRPr="007E4C74">
        <w:rPr>
          <w:rStyle w:val="cf01"/>
          <w:rFonts w:ascii="HG丸ｺﾞｼｯｸM-PRO" w:eastAsia="HG丸ｺﾞｼｯｸM-PRO" w:hAnsi="HG丸ｺﾞｼｯｸM-PRO" w:cs="Arial" w:hint="default"/>
          <w:b/>
          <w:bCs/>
          <w:sz w:val="24"/>
          <w:szCs w:val="24"/>
          <w:highlight w:val="cyan"/>
          <w:bdr w:val="single" w:sz="4" w:space="0" w:color="auto"/>
        </w:rPr>
        <w:t>九がん要追記：治験に参加していただいている間、薬局などで市販されている薬や、他の病院や当病院の他の診療科で処方される薬のうち、一部の薬はお使いいただけません。もしこれらの薬を使ってしまうと治験の途中であっても治験薬の投与を中止することがありますので、薬を使用する前には、必ず</w:t>
      </w:r>
      <w:r w:rsidR="00A36AAF">
        <w:rPr>
          <w:rStyle w:val="cf01"/>
          <w:rFonts w:ascii="HG丸ｺﾞｼｯｸM-PRO" w:eastAsia="HG丸ｺﾞｼｯｸM-PRO" w:hAnsi="HG丸ｺﾞｼｯｸM-PRO" w:cs="Arial" w:hint="default"/>
          <w:b/>
          <w:bCs/>
          <w:sz w:val="24"/>
          <w:szCs w:val="24"/>
          <w:highlight w:val="cyan"/>
          <w:bdr w:val="single" w:sz="4" w:space="0" w:color="auto"/>
        </w:rPr>
        <w:t>治験</w:t>
      </w:r>
      <w:r w:rsidRPr="007E4C74">
        <w:rPr>
          <w:rStyle w:val="cf01"/>
          <w:rFonts w:ascii="HG丸ｺﾞｼｯｸM-PRO" w:eastAsia="HG丸ｺﾞｼｯｸM-PRO" w:hAnsi="HG丸ｺﾞｼｯｸM-PRO" w:cs="Arial" w:hint="default"/>
          <w:b/>
          <w:bCs/>
          <w:sz w:val="24"/>
          <w:szCs w:val="24"/>
          <w:highlight w:val="cyan"/>
          <w:bdr w:val="single" w:sz="4" w:space="0" w:color="auto"/>
        </w:rPr>
        <w:t>担当医師又は</w:t>
      </w:r>
      <w:r w:rsidR="00A36AAF">
        <w:rPr>
          <w:rStyle w:val="cf01"/>
          <w:rFonts w:ascii="HG丸ｺﾞｼｯｸM-PRO" w:eastAsia="HG丸ｺﾞｼｯｸM-PRO" w:hAnsi="HG丸ｺﾞｼｯｸM-PRO" w:cs="Arial" w:hint="default"/>
          <w:b/>
          <w:bCs/>
          <w:sz w:val="24"/>
          <w:szCs w:val="24"/>
          <w:highlight w:val="cyan"/>
          <w:bdr w:val="single" w:sz="4" w:space="0" w:color="auto"/>
        </w:rPr>
        <w:t>臨床研究コーディネーター</w:t>
      </w:r>
      <w:r w:rsidRPr="007E4C74">
        <w:rPr>
          <w:rStyle w:val="cf01"/>
          <w:rFonts w:ascii="HG丸ｺﾞｼｯｸM-PRO" w:eastAsia="HG丸ｺﾞｼｯｸM-PRO" w:hAnsi="HG丸ｺﾞｼｯｸM-PRO" w:cs="Arial" w:hint="default"/>
          <w:b/>
          <w:bCs/>
          <w:sz w:val="24"/>
          <w:szCs w:val="24"/>
          <w:highlight w:val="cyan"/>
          <w:bdr w:val="single" w:sz="4" w:space="0" w:color="auto"/>
        </w:rPr>
        <w:t>まで申し出てください。</w:t>
      </w:r>
    </w:p>
    <w:p w14:paraId="0515C9B5" w14:textId="77777777"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hint="eastAsia"/>
          <w:color w:val="0070C0"/>
          <w:sz w:val="24"/>
        </w:rPr>
        <w:t>治験に参加されている間は、「服薬日誌」に記入してください。また、「服薬日誌」は回収しますので、次の来院時にお持ちください。</w:t>
      </w:r>
    </w:p>
    <w:p w14:paraId="5ED99ECB" w14:textId="77777777" w:rsidR="00E13C45" w:rsidRPr="00D63ED1" w:rsidRDefault="00E13C45" w:rsidP="00C31C5A">
      <w:pPr>
        <w:pStyle w:val="a1"/>
        <w:spacing w:line="400" w:lineRule="exact"/>
        <w:ind w:firstLine="240"/>
        <w:rPr>
          <w:rFonts w:ascii="HG丸ｺﾞｼｯｸM-PRO" w:eastAsia="HG丸ｺﾞｼｯｸM-PRO" w:hAnsi="HG丸ｺﾞｼｯｸM-PRO"/>
        </w:rPr>
      </w:pPr>
    </w:p>
    <w:p w14:paraId="6C06051D" w14:textId="77777777" w:rsidR="00EB05A2" w:rsidRPr="00D63ED1" w:rsidRDefault="00EB05A2" w:rsidP="00C31C5A">
      <w:pPr>
        <w:pStyle w:val="a1"/>
        <w:spacing w:line="400" w:lineRule="exact"/>
        <w:ind w:firstLineChars="0" w:firstLine="0"/>
        <w:rPr>
          <w:rFonts w:ascii="HG丸ｺﾞｼｯｸM-PRO" w:eastAsia="HG丸ｺﾞｼｯｸM-PRO" w:hAnsi="HG丸ｺﾞｼｯｸM-PRO"/>
          <w:b/>
          <w:bCs/>
          <w:color w:val="0070C0"/>
          <w:u w:val="single"/>
        </w:rPr>
      </w:pPr>
      <w:r w:rsidRPr="00D63ED1">
        <w:rPr>
          <w:rFonts w:ascii="HG丸ｺﾞｼｯｸM-PRO" w:eastAsia="HG丸ｺﾞｼｯｸM-PRO" w:hAnsi="HG丸ｺﾞｼｯｸM-PRO" w:hint="eastAsia"/>
          <w:b/>
          <w:bCs/>
          <w:color w:val="0070C0"/>
          <w:u w:val="single"/>
        </w:rPr>
        <w:t>避妊すること</w:t>
      </w:r>
    </w:p>
    <w:p w14:paraId="3DFF0F97" w14:textId="2C0DEEAB"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治験薬は胎児への安全性が確認されていません</w:t>
      </w:r>
      <w:r w:rsidRPr="00D63ED1">
        <w:rPr>
          <w:rFonts w:ascii="HG丸ｺﾞｼｯｸM-PRO" w:eastAsia="HG丸ｺﾞｼｯｸM-PRO" w:hAnsi="HG丸ｺﾞｼｯｸM-PRO" w:cs="Arial" w:hint="eastAsia"/>
          <w:color w:val="0070C0"/>
          <w:sz w:val="24"/>
        </w:rPr>
        <w:t>。治験参加中や治験薬を最後に服用（使用）した日から</w:t>
      </w:r>
      <w:r w:rsidRPr="00D63ED1">
        <w:rPr>
          <w:rFonts w:ascii="HG丸ｺﾞｼｯｸM-PRO" w:eastAsia="HG丸ｺﾞｼｯｸM-PRO" w:hAnsi="HG丸ｺﾞｼｯｸM-PRO" w:cs="Arial"/>
          <w:color w:val="0070C0"/>
          <w:sz w:val="24"/>
        </w:rPr>
        <w:t>●●</w:t>
      </w:r>
      <w:r w:rsidRPr="00D63ED1">
        <w:rPr>
          <w:rFonts w:ascii="HG丸ｺﾞｼｯｸM-PRO" w:eastAsia="HG丸ｺﾞｼｯｸM-PRO" w:hAnsi="HG丸ｺﾞｼｯｸM-PRO" w:cs="Arial" w:hint="eastAsia"/>
          <w:color w:val="0070C0"/>
          <w:sz w:val="24"/>
        </w:rPr>
        <w:t>日間は、経口避妊薬や避妊具（コンドーム、子宮内避妊用具など）を複数用いるなど確実な方法で避妊してください。提示した避妊法は日本国内で承認または認証されている方法です。具体的な避妊方法については治験担当医師の指導に従ってください</w:t>
      </w:r>
      <w:r w:rsidR="00EB0ADF" w:rsidRPr="00D63ED1">
        <w:rPr>
          <w:rFonts w:ascii="HG丸ｺﾞｼｯｸM-PRO" w:eastAsia="HG丸ｺﾞｼｯｸM-PRO" w:hAnsi="HG丸ｺﾞｼｯｸM-PRO" w:cs="Arial" w:hint="eastAsia"/>
          <w:i/>
          <w:iCs/>
          <w:color w:val="00B050"/>
          <w:sz w:val="24"/>
        </w:rPr>
        <w:t>（被験薬以外の治験使用薬について避妊期間が設定される場合は薬剤ごとに記載する）</w:t>
      </w:r>
      <w:r w:rsidRPr="00D63ED1">
        <w:rPr>
          <w:rFonts w:ascii="HG丸ｺﾞｼｯｸM-PRO" w:eastAsia="HG丸ｺﾞｼｯｸM-PRO" w:hAnsi="HG丸ｺﾞｼｯｸM-PRO" w:cs="Arial" w:hint="eastAsia"/>
          <w:color w:val="0070C0"/>
          <w:sz w:val="24"/>
        </w:rPr>
        <w:t>。</w:t>
      </w:r>
      <w:r w:rsidRPr="00D63ED1">
        <w:rPr>
          <w:rFonts w:ascii="HG丸ｺﾞｼｯｸM-PRO" w:eastAsia="HG丸ｺﾞｼｯｸM-PRO" w:hAnsi="HG丸ｺﾞｼｯｸM-PRO" w:cs="Arial"/>
          <w:color w:val="0070C0"/>
          <w:sz w:val="24"/>
        </w:rPr>
        <w:t>治験参加中に、あなたもしくはあなたのパートナーが妊娠された場合は、すぐにご連絡ください。その後の妊娠経過などの情報を提供していただくことがあります。</w:t>
      </w:r>
      <w:r w:rsidR="00F40D1D" w:rsidRPr="00501FAA">
        <w:rPr>
          <w:rFonts w:ascii="HG丸ｺﾞｼｯｸM-PRO" w:eastAsia="HG丸ｺﾞｼｯｸM-PRO" w:hAnsi="HG丸ｺﾞｼｯｸM-PRO" w:cs="Arial" w:hint="eastAsia"/>
          <w:b/>
          <w:bCs/>
          <w:color w:val="000000"/>
          <w:sz w:val="24"/>
          <w:highlight w:val="cyan"/>
          <w:bdr w:val="single" w:sz="4" w:space="0" w:color="auto"/>
        </w:rPr>
        <w:t>九がん：</w:t>
      </w:r>
      <w:r w:rsidR="00F40D1D" w:rsidRPr="00501FAA">
        <w:rPr>
          <w:rFonts w:ascii="HG丸ｺﾞｼｯｸM-PRO" w:eastAsia="HG丸ｺﾞｼｯｸM-PRO" w:hAnsi="HG丸ｺﾞｼｯｸM-PRO" w:hint="eastAsia"/>
          <w:b/>
          <w:bCs/>
          <w:sz w:val="24"/>
          <w:highlight w:val="cyan"/>
          <w:bdr w:val="single" w:sz="4" w:space="0" w:color="auto"/>
        </w:rPr>
        <w:t>避妊方法について具体的規定がある場合</w:t>
      </w:r>
      <w:r w:rsidR="00F40D1D" w:rsidRPr="00501FAA">
        <w:rPr>
          <w:rFonts w:ascii="HG丸ｺﾞｼｯｸM-PRO" w:eastAsia="HG丸ｺﾞｼｯｸM-PRO" w:hAnsi="HG丸ｺﾞｼｯｸM-PRO" w:hint="eastAsia"/>
          <w:b/>
          <w:bCs/>
          <w:sz w:val="24"/>
          <w:highlight w:val="cyan"/>
          <w:bdr w:val="single" w:sz="4" w:space="0" w:color="auto"/>
        </w:rPr>
        <w:lastRenderedPageBreak/>
        <w:t>は必ず記載するか、記載個所の項目名を追記</w:t>
      </w:r>
    </w:p>
    <w:p w14:paraId="7D05D69D" w14:textId="77777777" w:rsidR="00EB05A2" w:rsidRPr="00D63ED1" w:rsidRDefault="00EB05A2" w:rsidP="00C31C5A">
      <w:pPr>
        <w:spacing w:line="400" w:lineRule="exact"/>
        <w:rPr>
          <w:rFonts w:ascii="HG丸ｺﾞｼｯｸM-PRO" w:eastAsia="HG丸ｺﾞｼｯｸM-PRO" w:hAnsi="HG丸ｺﾞｼｯｸM-PRO" w:cs="Arial"/>
          <w:b/>
          <w:color w:val="0070C0"/>
          <w:kern w:val="0"/>
          <w:sz w:val="24"/>
          <w:u w:val="single"/>
        </w:rPr>
      </w:pPr>
    </w:p>
    <w:p w14:paraId="64073F2B" w14:textId="77777777" w:rsidR="00EB05A2" w:rsidRPr="00D63ED1" w:rsidRDefault="00EB05A2" w:rsidP="00C31C5A">
      <w:pPr>
        <w:pStyle w:val="a1"/>
        <w:spacing w:line="400" w:lineRule="exact"/>
        <w:ind w:firstLineChars="0" w:firstLine="0"/>
        <w:rPr>
          <w:rFonts w:ascii="HG丸ｺﾞｼｯｸM-PRO" w:eastAsia="HG丸ｺﾞｼｯｸM-PRO" w:hAnsi="HG丸ｺﾞｼｯｸM-PRO"/>
          <w:b/>
          <w:bCs/>
          <w:color w:val="0070C0"/>
          <w:u w:val="single"/>
        </w:rPr>
      </w:pPr>
      <w:r w:rsidRPr="00D63ED1">
        <w:rPr>
          <w:rFonts w:ascii="HG丸ｺﾞｼｯｸM-PRO" w:eastAsia="HG丸ｺﾞｼｯｸM-PRO" w:hAnsi="HG丸ｺﾞｼｯｸM-PRO" w:hint="eastAsia"/>
          <w:b/>
          <w:bCs/>
          <w:color w:val="0070C0"/>
          <w:u w:val="single"/>
        </w:rPr>
        <w:t>連絡を取り合うこと</w:t>
      </w:r>
    </w:p>
    <w:p w14:paraId="32E9315E" w14:textId="40828095"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いつもと体調が違うと感じられた場合は、</w:t>
      </w:r>
      <w:r w:rsidR="004C5099" w:rsidRPr="00D63ED1">
        <w:rPr>
          <w:rFonts w:ascii="HG丸ｺﾞｼｯｸM-PRO" w:eastAsia="HG丸ｺﾞｼｯｸM-PRO" w:hAnsi="HG丸ｺﾞｼｯｸM-PRO" w:cs="Arial" w:hint="eastAsia"/>
          <w:color w:val="0070C0"/>
          <w:sz w:val="24"/>
        </w:rPr>
        <w:t>すぐ</w:t>
      </w:r>
      <w:r w:rsidRPr="00D63ED1">
        <w:rPr>
          <w:rFonts w:ascii="HG丸ｺﾞｼｯｸM-PRO" w:eastAsia="HG丸ｺﾞｼｯｸM-PRO" w:hAnsi="HG丸ｺﾞｼｯｸM-PRO" w:cs="Arial" w:hint="eastAsia"/>
          <w:color w:val="0070C0"/>
          <w:sz w:val="24"/>
        </w:rPr>
        <w:t>に治験担当医師または臨床研究コーディネーターに</w:t>
      </w:r>
      <w:r w:rsidR="002D7445" w:rsidRPr="00D63ED1">
        <w:rPr>
          <w:rFonts w:ascii="HG丸ｺﾞｼｯｸM-PRO" w:eastAsia="HG丸ｺﾞｼｯｸM-PRO" w:hAnsi="HG丸ｺﾞｼｯｸM-PRO" w:cs="Arial" w:hint="eastAsia"/>
          <w:color w:val="0070C0"/>
          <w:sz w:val="24"/>
        </w:rPr>
        <w:t>ご</w:t>
      </w:r>
      <w:r w:rsidRPr="00D63ED1">
        <w:rPr>
          <w:rFonts w:ascii="HG丸ｺﾞｼｯｸM-PRO" w:eastAsia="HG丸ｺﾞｼｯｸM-PRO" w:hAnsi="HG丸ｺﾞｼｯｸM-PRO" w:cs="Arial"/>
          <w:color w:val="0070C0"/>
          <w:sz w:val="24"/>
        </w:rPr>
        <w:t>連絡ください。</w:t>
      </w:r>
    </w:p>
    <w:p w14:paraId="14962903" w14:textId="3D0F09A4" w:rsidR="00DB14E2" w:rsidRPr="0061360C" w:rsidRDefault="00DB14E2" w:rsidP="00C31C5A">
      <w:pPr>
        <w:numPr>
          <w:ilvl w:val="0"/>
          <w:numId w:val="1"/>
        </w:numPr>
        <w:spacing w:line="400" w:lineRule="exac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70C0"/>
          <w:sz w:val="24"/>
        </w:rPr>
        <w:t>治験に参加されている間、他の医師の診察や他の医療機関を受診される場合、また薬局で</w:t>
      </w:r>
      <w:r w:rsidRPr="00D63ED1">
        <w:rPr>
          <w:rFonts w:ascii="HG丸ｺﾞｼｯｸM-PRO" w:eastAsia="HG丸ｺﾞｼｯｸM-PRO" w:hAnsi="HG丸ｺﾞｼｯｸM-PRO" w:cs="Arial" w:hint="eastAsia"/>
          <w:color w:val="0070C0"/>
          <w:sz w:val="24"/>
        </w:rPr>
        <w:t>くすり</w:t>
      </w:r>
      <w:r w:rsidR="00B342AD" w:rsidRPr="00D63ED1">
        <w:rPr>
          <w:rFonts w:ascii="HG丸ｺﾞｼｯｸM-PRO" w:eastAsia="HG丸ｺﾞｼｯｸM-PRO" w:hAnsi="HG丸ｺﾞｼｯｸM-PRO" w:cs="Arial" w:hint="eastAsia"/>
          <w:color w:val="0070C0"/>
          <w:sz w:val="24"/>
        </w:rPr>
        <w:t>や</w:t>
      </w:r>
      <w:r w:rsidR="00065E9D" w:rsidRPr="00D63ED1">
        <w:rPr>
          <w:rFonts w:ascii="HG丸ｺﾞｼｯｸM-PRO" w:eastAsia="HG丸ｺﾞｼｯｸM-PRO" w:hAnsi="HG丸ｺﾞｼｯｸM-PRO" w:cs="Arial" w:hint="eastAsia"/>
          <w:color w:val="0070C0"/>
          <w:sz w:val="24"/>
        </w:rPr>
        <w:t>健康食品</w:t>
      </w:r>
      <w:r w:rsidRPr="00D63ED1">
        <w:rPr>
          <w:rFonts w:ascii="HG丸ｺﾞｼｯｸM-PRO" w:eastAsia="HG丸ｺﾞｼｯｸM-PRO" w:hAnsi="HG丸ｺﾞｼｯｸM-PRO" w:cs="Arial"/>
          <w:color w:val="0070C0"/>
          <w:sz w:val="24"/>
        </w:rPr>
        <w:t>を購入される場合は、あらかじめ治験担当医師にご相談ください。緊急の場合などであらかじめ相談できない</w:t>
      </w:r>
      <w:r w:rsidRPr="00D63ED1">
        <w:rPr>
          <w:rFonts w:ascii="HG丸ｺﾞｼｯｸM-PRO" w:eastAsia="HG丸ｺﾞｼｯｸM-PRO" w:hAnsi="HG丸ｺﾞｼｯｸM-PRO" w:cs="Arial" w:hint="eastAsia"/>
          <w:color w:val="0070C0"/>
          <w:sz w:val="24"/>
        </w:rPr>
        <w:t>とき</w:t>
      </w:r>
      <w:r w:rsidRPr="00D63ED1">
        <w:rPr>
          <w:rFonts w:ascii="HG丸ｺﾞｼｯｸM-PRO" w:eastAsia="HG丸ｺﾞｼｯｸM-PRO" w:hAnsi="HG丸ｺﾞｼｯｸM-PRO" w:cs="Arial"/>
          <w:color w:val="0070C0"/>
          <w:sz w:val="24"/>
        </w:rPr>
        <w:t>は、</w:t>
      </w:r>
      <w:r w:rsidRPr="00D63ED1">
        <w:rPr>
          <w:rFonts w:ascii="HG丸ｺﾞｼｯｸM-PRO" w:eastAsia="HG丸ｺﾞｼｯｸM-PRO" w:hAnsi="HG丸ｺﾞｼｯｸM-PRO" w:cs="Arial" w:hint="eastAsia"/>
          <w:color w:val="0070C0"/>
          <w:sz w:val="24"/>
        </w:rPr>
        <w:t>当院からお渡しする</w:t>
      </w:r>
      <w:r w:rsidRPr="00D63ED1">
        <w:rPr>
          <w:rFonts w:ascii="HG丸ｺﾞｼｯｸM-PRO" w:eastAsia="HG丸ｺﾞｼｯｸM-PRO" w:hAnsi="HG丸ｺﾞｼｯｸM-PRO" w:cs="Arial"/>
          <w:color w:val="0070C0"/>
          <w:sz w:val="24"/>
        </w:rPr>
        <w:t>「治験参加カード」を提示して、治験に参加していることを</w:t>
      </w:r>
      <w:r w:rsidRPr="00D63ED1">
        <w:rPr>
          <w:rFonts w:ascii="HG丸ｺﾞｼｯｸM-PRO" w:eastAsia="HG丸ｺﾞｼｯｸM-PRO" w:hAnsi="HG丸ｺﾞｼｯｸM-PRO" w:cs="Arial" w:hint="eastAsia"/>
          <w:color w:val="0070C0"/>
          <w:sz w:val="24"/>
        </w:rPr>
        <w:t>必ず</w:t>
      </w:r>
      <w:r w:rsidRPr="00D63ED1">
        <w:rPr>
          <w:rFonts w:ascii="HG丸ｺﾞｼｯｸM-PRO" w:eastAsia="HG丸ｺﾞｼｯｸM-PRO" w:hAnsi="HG丸ｺﾞｼｯｸM-PRO" w:cs="Arial"/>
          <w:color w:val="0070C0"/>
          <w:sz w:val="24"/>
        </w:rPr>
        <w:t>お伝えください。その後</w:t>
      </w:r>
      <w:r w:rsidRPr="00D63ED1">
        <w:rPr>
          <w:rFonts w:ascii="HG丸ｺﾞｼｯｸM-PRO" w:eastAsia="HG丸ｺﾞｼｯｸM-PRO" w:hAnsi="HG丸ｺﾞｼｯｸM-PRO" w:cs="Arial" w:hint="eastAsia"/>
          <w:color w:val="0070C0"/>
          <w:sz w:val="24"/>
        </w:rPr>
        <w:t>、治験担当医師または臨床研究コーディネーターにも</w:t>
      </w:r>
      <w:r w:rsidRPr="00D63ED1">
        <w:rPr>
          <w:rFonts w:ascii="HG丸ｺﾞｼｯｸM-PRO" w:eastAsia="HG丸ｺﾞｼｯｸM-PRO" w:hAnsi="HG丸ｺﾞｼｯｸM-PRO" w:cs="Arial"/>
          <w:color w:val="0070C0"/>
          <w:sz w:val="24"/>
        </w:rPr>
        <w:t>お知らせください</w:t>
      </w:r>
      <w:r w:rsidR="0061360C" w:rsidRPr="0061360C">
        <w:rPr>
          <w:rFonts w:ascii="HG丸ｺﾞｼｯｸM-PRO" w:eastAsia="HG丸ｺﾞｼｯｸM-PRO" w:hAnsi="HG丸ｺﾞｼｯｸM-PRO" w:cs="Arial"/>
          <w:color w:val="4472C4" w:themeColor="accent1"/>
          <w:sz w:val="24"/>
        </w:rPr>
        <w:t>。</w:t>
      </w:r>
      <w:r w:rsidR="0061360C" w:rsidRPr="00501FAA">
        <w:rPr>
          <w:rFonts w:ascii="HG丸ｺﾞｼｯｸM-PRO" w:eastAsia="HG丸ｺﾞｼｯｸM-PRO" w:hAnsi="HG丸ｺﾞｼｯｸM-PRO" w:cs="Arial" w:hint="eastAsia"/>
          <w:b/>
          <w:bCs/>
          <w:color w:val="000000"/>
          <w:sz w:val="24"/>
          <w:highlight w:val="cyan"/>
          <w:bdr w:val="single" w:sz="4" w:space="0" w:color="auto"/>
        </w:rPr>
        <w:t>九がん要追記：</w:t>
      </w:r>
      <w:r w:rsidR="0061360C" w:rsidRPr="00501FAA">
        <w:rPr>
          <w:rFonts w:ascii="HG丸ｺﾞｼｯｸM-PRO" w:eastAsia="HG丸ｺﾞｼｯｸM-PRO" w:hAnsi="HG丸ｺﾞｼｯｸM-PRO" w:hint="eastAsia"/>
          <w:b/>
          <w:bCs/>
          <w:sz w:val="24"/>
          <w:highlight w:val="cyan"/>
          <w:bdr w:val="single" w:sz="4" w:space="0" w:color="auto"/>
        </w:rPr>
        <w:t>治験参加カードには、治験に参加していただく期間やいっしょに飲んではいけない薬などが書いてあります。いつでもこのカードを携帯し、他の診療科や他の病院を受診する際には、医師や薬剤師に提示してください。</w:t>
      </w:r>
    </w:p>
    <w:p w14:paraId="3717B126" w14:textId="77777777"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住所</w:t>
      </w:r>
      <w:r w:rsidRPr="00D63ED1">
        <w:rPr>
          <w:rFonts w:ascii="HG丸ｺﾞｼｯｸM-PRO" w:eastAsia="HG丸ｺﾞｼｯｸM-PRO" w:hAnsi="HG丸ｺﾞｼｯｸM-PRO" w:cs="Arial"/>
          <w:bCs/>
          <w:color w:val="0070C0"/>
          <w:sz w:val="24"/>
        </w:rPr>
        <w:t>や電話番号など連絡先が変更になる場合は、必ず</w:t>
      </w:r>
      <w:r w:rsidRPr="00D63ED1">
        <w:rPr>
          <w:rFonts w:ascii="HG丸ｺﾞｼｯｸM-PRO" w:eastAsia="HG丸ｺﾞｼｯｸM-PRO" w:hAnsi="HG丸ｺﾞｼｯｸM-PRO" w:cs="Arial" w:hint="eastAsia"/>
          <w:color w:val="0070C0"/>
          <w:sz w:val="24"/>
        </w:rPr>
        <w:t>治験担当医師または臨床研究コーディネーターに</w:t>
      </w:r>
      <w:r w:rsidRPr="00D63ED1">
        <w:rPr>
          <w:rFonts w:ascii="HG丸ｺﾞｼｯｸM-PRO" w:eastAsia="HG丸ｺﾞｼｯｸM-PRO" w:hAnsi="HG丸ｺﾞｼｯｸM-PRO" w:cs="Arial"/>
          <w:bCs/>
          <w:color w:val="0070C0"/>
          <w:sz w:val="24"/>
        </w:rPr>
        <w:t>お知らせください。</w:t>
      </w:r>
    </w:p>
    <w:p w14:paraId="22F3DC05" w14:textId="77777777" w:rsidR="00EB05A2" w:rsidRPr="00D63ED1" w:rsidRDefault="00EB05A2" w:rsidP="00C31C5A">
      <w:pPr>
        <w:spacing w:line="400" w:lineRule="exact"/>
        <w:rPr>
          <w:rFonts w:ascii="HG丸ｺﾞｼｯｸM-PRO" w:eastAsia="HG丸ｺﾞｼｯｸM-PRO" w:hAnsi="HG丸ｺﾞｼｯｸM-PRO" w:cs="Arial"/>
          <w:bCs/>
          <w:color w:val="0070C0"/>
          <w:sz w:val="24"/>
        </w:rPr>
      </w:pPr>
    </w:p>
    <w:p w14:paraId="004C5DCC" w14:textId="77777777" w:rsidR="00EB05A2" w:rsidRPr="00D63ED1" w:rsidRDefault="00EB05A2" w:rsidP="00C31C5A">
      <w:pPr>
        <w:pStyle w:val="a1"/>
        <w:spacing w:line="400" w:lineRule="exact"/>
        <w:ind w:firstLineChars="0" w:firstLine="0"/>
        <w:rPr>
          <w:rFonts w:ascii="HG丸ｺﾞｼｯｸM-PRO" w:eastAsia="HG丸ｺﾞｼｯｸM-PRO" w:hAnsi="HG丸ｺﾞｼｯｸM-PRO"/>
          <w:b/>
          <w:bCs/>
          <w:color w:val="0070C0"/>
          <w:u w:val="single"/>
        </w:rPr>
      </w:pPr>
      <w:r w:rsidRPr="00D63ED1">
        <w:rPr>
          <w:rFonts w:ascii="HG丸ｺﾞｼｯｸM-PRO" w:eastAsia="HG丸ｺﾞｼｯｸM-PRO" w:hAnsi="HG丸ｺﾞｼｯｸM-PRO" w:hint="eastAsia"/>
          <w:b/>
          <w:bCs/>
          <w:color w:val="0070C0"/>
          <w:u w:val="single"/>
        </w:rPr>
        <w:t>治験の情報を不特定多数に公開しないこと</w:t>
      </w:r>
    </w:p>
    <w:p w14:paraId="0CB71482" w14:textId="77777777" w:rsidR="00EB05A2" w:rsidRPr="00D63ED1" w:rsidRDefault="00EB05A2" w:rsidP="00C31C5A">
      <w:pPr>
        <w:numPr>
          <w:ilvl w:val="0"/>
          <w:numId w:val="1"/>
        </w:numPr>
        <w:spacing w:line="400" w:lineRule="exact"/>
        <w:rPr>
          <w:rFonts w:ascii="HG丸ｺﾞｼｯｸM-PRO" w:eastAsia="HG丸ｺﾞｼｯｸM-PRO" w:hAnsi="HG丸ｺﾞｼｯｸM-PRO" w:cs="Arial"/>
          <w:color w:val="0070C0"/>
          <w:sz w:val="24"/>
        </w:rPr>
      </w:pPr>
      <w:r w:rsidRPr="00D63ED1">
        <w:rPr>
          <w:rFonts w:ascii="HG丸ｺﾞｼｯｸM-PRO" w:eastAsia="HG丸ｺﾞｼｯｸM-PRO" w:hAnsi="HG丸ｺﾞｼｯｸM-PRO" w:cs="Arial"/>
          <w:color w:val="0070C0"/>
          <w:sz w:val="24"/>
        </w:rPr>
        <w:t>この治験に関する情報は、治験依頼者の機密情報となります</w:t>
      </w:r>
      <w:r w:rsidRPr="00D63ED1">
        <w:rPr>
          <w:rFonts w:ascii="HG丸ｺﾞｼｯｸM-PRO" w:eastAsia="HG丸ｺﾞｼｯｸM-PRO" w:hAnsi="HG丸ｺﾞｼｯｸM-PRO" w:cs="Arial" w:hint="eastAsia"/>
          <w:color w:val="0070C0"/>
          <w:sz w:val="24"/>
        </w:rPr>
        <w:t>。ご家族や職場の必要な方に相談することはできますが</w:t>
      </w:r>
      <w:r w:rsidRPr="00D63ED1">
        <w:rPr>
          <w:rFonts w:ascii="HG丸ｺﾞｼｯｸM-PRO" w:eastAsia="HG丸ｺﾞｼｯｸM-PRO" w:hAnsi="HG丸ｺﾞｼｯｸM-PRO" w:cs="Arial"/>
          <w:color w:val="0070C0"/>
          <w:sz w:val="24"/>
        </w:rPr>
        <w:t>、SNS</w:t>
      </w:r>
      <w:r w:rsidRPr="00D63ED1">
        <w:rPr>
          <w:rFonts w:ascii="HG丸ｺﾞｼｯｸM-PRO" w:eastAsia="HG丸ｺﾞｼｯｸM-PRO" w:hAnsi="HG丸ｺﾞｼｯｸM-PRO" w:cs="Arial" w:hint="eastAsia"/>
          <w:color w:val="0070C0"/>
          <w:sz w:val="24"/>
        </w:rPr>
        <w:t>（ソーシャル・ネットワーキング・サービス）</w:t>
      </w:r>
      <w:r w:rsidRPr="00D63ED1">
        <w:rPr>
          <w:rFonts w:ascii="HG丸ｺﾞｼｯｸM-PRO" w:eastAsia="HG丸ｺﾞｼｯｸM-PRO" w:hAnsi="HG丸ｺﾞｼｯｸM-PRO" w:cs="Arial"/>
          <w:color w:val="0070C0"/>
          <w:sz w:val="24"/>
        </w:rPr>
        <w:t>などに掲載するのはご遠慮ください（治験薬の写真掲載なども含みます）。</w:t>
      </w:r>
    </w:p>
    <w:p w14:paraId="669A77F2" w14:textId="77777777" w:rsidR="00EB05A2" w:rsidRPr="00D63ED1" w:rsidRDefault="00EB05A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br w:type="page"/>
      </w:r>
    </w:p>
    <w:p w14:paraId="4EF87A63" w14:textId="1130EE92" w:rsidR="00EB05A2" w:rsidRPr="00D63ED1" w:rsidRDefault="00DF4B54" w:rsidP="00C31C5A">
      <w:pPr>
        <w:pStyle w:val="10"/>
        <w:spacing w:after="180" w:line="400" w:lineRule="exact"/>
        <w:rPr>
          <w:rFonts w:ascii="HG丸ｺﾞｼｯｸM-PRO" w:eastAsia="HG丸ｺﾞｼｯｸM-PRO" w:hAnsi="HG丸ｺﾞｼｯｸM-PRO"/>
        </w:rPr>
      </w:pPr>
      <w:bookmarkStart w:id="346" w:name="_Toc168480406"/>
      <w:r w:rsidRPr="00D63ED1">
        <w:rPr>
          <w:rFonts w:ascii="HG丸ｺﾞｼｯｸM-PRO" w:eastAsia="HG丸ｺﾞｼｯｸM-PRO" w:hAnsi="HG丸ｺﾞｼｯｸM-PRO" w:hint="eastAsia"/>
        </w:rPr>
        <w:lastRenderedPageBreak/>
        <w:t>治験に関する一般的な説明</w:t>
      </w:r>
      <w:bookmarkEnd w:id="346"/>
    </w:p>
    <w:p w14:paraId="63981369" w14:textId="77777777" w:rsidR="000A6E92" w:rsidRPr="00D63ED1" w:rsidRDefault="000A6E92" w:rsidP="00C31C5A">
      <w:pPr>
        <w:pStyle w:val="20"/>
        <w:spacing w:after="180" w:line="400" w:lineRule="exact"/>
        <w:rPr>
          <w:rFonts w:ascii="HG丸ｺﾞｼｯｸM-PRO" w:eastAsia="HG丸ｺﾞｼｯｸM-PRO" w:hAnsi="HG丸ｺﾞｼｯｸM-PRO"/>
        </w:rPr>
      </w:pPr>
      <w:bookmarkStart w:id="347" w:name="_Toc168480407"/>
      <w:bookmarkStart w:id="348" w:name="_Toc168480454"/>
      <w:bookmarkStart w:id="349" w:name="_Toc168480455"/>
      <w:bookmarkStart w:id="350" w:name="_Toc168480456"/>
      <w:bookmarkStart w:id="351" w:name="_Toc168480457"/>
      <w:bookmarkStart w:id="352" w:name="_Toc168480458"/>
      <w:bookmarkStart w:id="353" w:name="_Toc159843603"/>
      <w:bookmarkStart w:id="354" w:name="_Toc159843604"/>
      <w:bookmarkStart w:id="355" w:name="_Ref167444170"/>
      <w:bookmarkStart w:id="356" w:name="_Toc168480474"/>
      <w:bookmarkEnd w:id="347"/>
      <w:bookmarkEnd w:id="348"/>
      <w:bookmarkEnd w:id="349"/>
      <w:bookmarkEnd w:id="350"/>
      <w:bookmarkEnd w:id="351"/>
      <w:bookmarkEnd w:id="352"/>
      <w:bookmarkEnd w:id="353"/>
      <w:bookmarkEnd w:id="354"/>
      <w:r w:rsidRPr="00D63ED1">
        <w:rPr>
          <w:rFonts w:ascii="HG丸ｺﾞｼｯｸM-PRO" w:eastAsia="HG丸ｺﾞｼｯｸM-PRO" w:hAnsi="HG丸ｺﾞｼｯｸM-PRO"/>
        </w:rPr>
        <w:t>治験中の費用について</w:t>
      </w:r>
      <w:bookmarkEnd w:id="355"/>
      <w:bookmarkEnd w:id="356"/>
    </w:p>
    <w:p w14:paraId="5C2D80E1" w14:textId="5FD48649" w:rsidR="000A6E92" w:rsidRDefault="000A6E9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rPr>
        <w:t>この治験</w:t>
      </w:r>
      <w:r w:rsidRPr="00D63ED1">
        <w:rPr>
          <w:rFonts w:ascii="HG丸ｺﾞｼｯｸM-PRO" w:eastAsia="HG丸ｺﾞｼｯｸM-PRO" w:hAnsi="HG丸ｺﾞｼｯｸM-PRO" w:hint="eastAsia"/>
        </w:rPr>
        <w:t>で服用（使用）する</w:t>
      </w:r>
      <w:r w:rsidRPr="00D63ED1">
        <w:rPr>
          <w:rFonts w:ascii="HG丸ｺﾞｼｯｸM-PRO" w:eastAsia="HG丸ｺﾞｼｯｸM-PRO" w:hAnsi="HG丸ｺﾞｼｯｸM-PRO"/>
        </w:rPr>
        <w:t>治験薬の費用はかかりません。</w:t>
      </w:r>
      <w:r w:rsidRPr="00D63ED1">
        <w:rPr>
          <w:rFonts w:ascii="HG丸ｺﾞｼｯｸM-PRO" w:eastAsia="HG丸ｺﾞｼｯｸM-PRO" w:hAnsi="HG丸ｺﾞｼｯｸM-PRO"/>
          <w:color w:val="0070C0"/>
        </w:rPr>
        <w:t>そのため、この治験薬を</w:t>
      </w:r>
      <w:r w:rsidRPr="00D63ED1">
        <w:rPr>
          <w:rFonts w:ascii="HG丸ｺﾞｼｯｸM-PRO" w:eastAsia="HG丸ｺﾞｼｯｸM-PRO" w:hAnsi="HG丸ｺﾞｼｯｸM-PRO" w:hint="eastAsia"/>
          <w:color w:val="0070C0"/>
        </w:rPr>
        <w:t>服用（</w:t>
      </w:r>
      <w:r w:rsidRPr="00D63ED1">
        <w:rPr>
          <w:rFonts w:ascii="HG丸ｺﾞｼｯｸM-PRO" w:eastAsia="HG丸ｺﾞｼｯｸM-PRO" w:hAnsi="HG丸ｺﾞｼｯｸM-PRO"/>
          <w:color w:val="0070C0"/>
        </w:rPr>
        <w:t>使用</w:t>
      </w:r>
      <w:r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color w:val="0070C0"/>
        </w:rPr>
        <w:t>している間は、診療費の負担が一部少なくなることがあります。ただし、初診料や再診料、入院費、あるいは</w:t>
      </w:r>
      <w:r w:rsidRPr="00D63ED1">
        <w:rPr>
          <w:rFonts w:ascii="HG丸ｺﾞｼｯｸM-PRO" w:eastAsia="HG丸ｺﾞｼｯｸM-PRO" w:hAnsi="HG丸ｺﾞｼｯｸM-PRO" w:hint="eastAsia"/>
          <w:color w:val="0070C0"/>
        </w:rPr>
        <w:t>この治験の対象疾患</w:t>
      </w:r>
      <w:r w:rsidRPr="00D63ED1">
        <w:rPr>
          <w:rFonts w:ascii="HG丸ｺﾞｼｯｸM-PRO" w:eastAsia="HG丸ｺﾞｼｯｸM-PRO" w:hAnsi="HG丸ｺﾞｼｯｸM-PRO"/>
          <w:color w:val="0070C0"/>
        </w:rPr>
        <w:t>の治療以外の</w:t>
      </w:r>
      <w:r w:rsidRPr="00D63ED1">
        <w:rPr>
          <w:rFonts w:ascii="HG丸ｺﾞｼｯｸM-PRO" w:eastAsia="HG丸ｺﾞｼｯｸM-PRO" w:hAnsi="HG丸ｺﾞｼｯｸM-PRO" w:hint="eastAsia"/>
          <w:color w:val="0070C0"/>
        </w:rPr>
        <w:t>くすり</w:t>
      </w:r>
      <w:r w:rsidRPr="00D63ED1">
        <w:rPr>
          <w:rFonts w:ascii="HG丸ｺﾞｼｯｸM-PRO" w:eastAsia="HG丸ｺﾞｼｯｸM-PRO" w:hAnsi="HG丸ｺﾞｼｯｸM-PRO"/>
          <w:color w:val="0070C0"/>
        </w:rPr>
        <w:t>の費用などは、通常の診療分をあなたが加入している健康保険で負担</w:t>
      </w:r>
      <w:r w:rsidRPr="00D63ED1">
        <w:rPr>
          <w:rFonts w:ascii="HG丸ｺﾞｼｯｸM-PRO" w:eastAsia="HG丸ｺﾞｼｯｸM-PRO" w:hAnsi="HG丸ｺﾞｼｯｸM-PRO" w:hint="eastAsia"/>
          <w:color w:val="0070C0"/>
        </w:rPr>
        <w:t>する</w:t>
      </w:r>
      <w:r w:rsidRPr="00D63ED1">
        <w:rPr>
          <w:rFonts w:ascii="HG丸ｺﾞｼｯｸM-PRO" w:eastAsia="HG丸ｺﾞｼｯｸM-PRO" w:hAnsi="HG丸ｺﾞｼｯｸM-PRO"/>
          <w:color w:val="0070C0"/>
        </w:rPr>
        <w:t>ことになります。</w:t>
      </w:r>
    </w:p>
    <w:p w14:paraId="7017E5AC" w14:textId="77777777" w:rsidR="006635DF" w:rsidRPr="00501FAA" w:rsidRDefault="006635DF" w:rsidP="00C31C5A">
      <w:pPr>
        <w:pStyle w:val="a1"/>
        <w:spacing w:line="400" w:lineRule="exact"/>
        <w:ind w:firstLineChars="0" w:firstLine="0"/>
        <w:rPr>
          <w:rFonts w:ascii="HG丸ｺﾞｼｯｸM-PRO" w:eastAsia="HG丸ｺﾞｼｯｸM-PRO" w:hAnsi="HG丸ｺﾞｼｯｸM-PRO"/>
          <w:b/>
          <w:bCs/>
          <w:color w:val="000000"/>
          <w:bdr w:val="single" w:sz="4" w:space="0" w:color="auto"/>
        </w:rPr>
      </w:pPr>
      <w:r w:rsidRPr="00501FAA">
        <w:rPr>
          <w:rFonts w:ascii="HG丸ｺﾞｼｯｸM-PRO" w:eastAsia="HG丸ｺﾞｼｯｸM-PRO" w:hAnsi="HG丸ｺﾞｼｯｸM-PRO" w:hint="eastAsia"/>
          <w:b/>
          <w:bCs/>
          <w:color w:val="000000"/>
          <w:highlight w:val="cyan"/>
          <w:bdr w:val="single" w:sz="4" w:space="0" w:color="auto"/>
        </w:rPr>
        <w:t>九州がんセンターでは次の</w:t>
      </w:r>
      <w:r>
        <w:rPr>
          <w:rFonts w:ascii="HG丸ｺﾞｼｯｸM-PRO" w:eastAsia="HG丸ｺﾞｼｯｸM-PRO" w:hAnsi="HG丸ｺﾞｼｯｸM-PRO" w:hint="eastAsia"/>
          <w:b/>
          <w:bCs/>
          <w:color w:val="000000"/>
          <w:highlight w:val="cyan"/>
          <w:bdr w:val="single" w:sz="4" w:space="0" w:color="auto"/>
        </w:rPr>
        <w:t>追加</w:t>
      </w:r>
      <w:r w:rsidRPr="00501FAA">
        <w:rPr>
          <w:rFonts w:ascii="HG丸ｺﾞｼｯｸM-PRO" w:eastAsia="HG丸ｺﾞｼｯｸM-PRO" w:hAnsi="HG丸ｺﾞｼｯｸM-PRO" w:hint="eastAsia"/>
          <w:b/>
          <w:bCs/>
          <w:color w:val="000000"/>
          <w:highlight w:val="cyan"/>
          <w:bdr w:val="single" w:sz="4" w:space="0" w:color="auto"/>
        </w:rPr>
        <w:t>記載をお願いしています。</w:t>
      </w:r>
    </w:p>
    <w:p w14:paraId="12AEBC32" w14:textId="5963D447" w:rsidR="004342FB" w:rsidRPr="00501FAA" w:rsidRDefault="004342FB" w:rsidP="00C31C5A">
      <w:pPr>
        <w:pStyle w:val="a1"/>
        <w:spacing w:line="400" w:lineRule="exact"/>
        <w:ind w:firstLineChars="105" w:firstLine="252"/>
        <w:rPr>
          <w:rFonts w:ascii="HG丸ｺﾞｼｯｸM-PRO" w:eastAsia="HG丸ｺﾞｼｯｸM-PRO" w:hAnsi="HG丸ｺﾞｼｯｸM-PRO"/>
        </w:rPr>
      </w:pPr>
      <w:r w:rsidRPr="00501FAA">
        <w:rPr>
          <w:rFonts w:ascii="HG丸ｺﾞｼｯｸM-PRO" w:eastAsia="HG丸ｺﾞｼｯｸM-PRO" w:hAnsi="HG丸ｺﾞｼｯｸM-PRO" w:hint="eastAsia"/>
          <w:highlight w:val="cyan"/>
        </w:rPr>
        <w:t>また、入院費用に関して、当院では治療上、入院管理にて投与/観察する場合があります。このように医師が必要と判断した入院でも、下記の治験依頼者の負担に該当しない場合は、通常の保険診療として行われるため、加入している健康保険の規定に従った自己負担分をお支払いいただくことになります。</w:t>
      </w:r>
    </w:p>
    <w:p w14:paraId="02DB4DAC" w14:textId="77777777" w:rsidR="00FA30B0" w:rsidRPr="00501FAA" w:rsidRDefault="00FA30B0" w:rsidP="00C31C5A">
      <w:pPr>
        <w:pStyle w:val="a1"/>
        <w:spacing w:line="400" w:lineRule="exact"/>
        <w:ind w:firstLine="240"/>
        <w:rPr>
          <w:rFonts w:ascii="HG丸ｺﾞｼｯｸM-PRO" w:eastAsia="HG丸ｺﾞｼｯｸM-PRO" w:hAnsi="HG丸ｺﾞｼｯｸM-PRO"/>
        </w:rPr>
      </w:pPr>
      <w:r w:rsidRPr="00501FAA">
        <w:rPr>
          <w:rFonts w:ascii="HG丸ｺﾞｼｯｸM-PRO" w:eastAsia="HG丸ｺﾞｼｯｸM-PRO" w:hAnsi="HG丸ｺﾞｼｯｸM-PRO" w:hint="eastAsia"/>
          <w:highlight w:val="cyan"/>
        </w:rPr>
        <w:t>この治験にかかる費用は治験依頼者が負担します。また、当院に資金が支払われ、この治験や関連する学術研究活動にかかる費用にあてられます。担当医師および当院には、この治験の結果との金銭的利害関係は一切ありません。</w:t>
      </w:r>
    </w:p>
    <w:p w14:paraId="58B61A7E" w14:textId="77777777" w:rsidR="000A6E92" w:rsidRPr="00D63ED1" w:rsidRDefault="000A6E92" w:rsidP="00C31C5A">
      <w:pPr>
        <w:pStyle w:val="a1"/>
        <w:spacing w:line="400" w:lineRule="exact"/>
        <w:ind w:firstLineChars="0" w:firstLine="0"/>
        <w:rPr>
          <w:rFonts w:ascii="HG丸ｺﾞｼｯｸM-PRO" w:eastAsia="HG丸ｺﾞｼｯｸM-PRO" w:hAnsi="HG丸ｺﾞｼｯｸM-PRO"/>
          <w:color w:val="0070C0"/>
        </w:rPr>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6"/>
        <w:gridCol w:w="6111"/>
      </w:tblGrid>
      <w:tr w:rsidR="000A6E92" w:rsidRPr="00D63ED1" w14:paraId="1009F90A"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hideMark/>
          </w:tcPr>
          <w:p w14:paraId="5D233D0C" w14:textId="77777777"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t>＜治験依頼者の負担費用＞</w:t>
            </w:r>
          </w:p>
          <w:p w14:paraId="2BE9D711" w14:textId="0B5442CC"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t>あなたの負担はありません</w:t>
            </w:r>
          </w:p>
          <w:p w14:paraId="44EC7B9F" w14:textId="3A9353BE" w:rsidR="000A6E92" w:rsidRPr="00D63ED1" w:rsidRDefault="00642E77"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501FAA">
              <w:rPr>
                <w:rFonts w:ascii="HG丸ｺﾞｼｯｸM-PRO" w:eastAsia="HG丸ｺﾞｼｯｸM-PRO" w:hAnsi="HG丸ｺﾞｼｯｸM-PRO"/>
                <w:noProof/>
                <w:kern w:val="0"/>
              </w:rPr>
              <mc:AlternateContent>
                <mc:Choice Requires="wps">
                  <w:drawing>
                    <wp:anchor distT="0" distB="0" distL="114300" distR="114300" simplePos="0" relativeHeight="251680776" behindDoc="0" locked="0" layoutInCell="1" allowOverlap="1" wp14:anchorId="2586BA2D" wp14:editId="23141759">
                      <wp:simplePos x="0" y="0"/>
                      <wp:positionH relativeFrom="column">
                        <wp:posOffset>-390525</wp:posOffset>
                      </wp:positionH>
                      <wp:positionV relativeFrom="paragraph">
                        <wp:posOffset>527050</wp:posOffset>
                      </wp:positionV>
                      <wp:extent cx="2665730" cy="2136775"/>
                      <wp:effectExtent l="19050" t="342900" r="39370" b="34925"/>
                      <wp:wrapNone/>
                      <wp:docPr id="421207831" name="吹き出し: 円形 4"/>
                      <wp:cNvGraphicFramePr/>
                      <a:graphic xmlns:a="http://schemas.openxmlformats.org/drawingml/2006/main">
                        <a:graphicData uri="http://schemas.microsoft.com/office/word/2010/wordprocessingShape">
                          <wps:wsp>
                            <wps:cNvSpPr/>
                            <wps:spPr>
                              <a:xfrm>
                                <a:off x="0" y="0"/>
                                <a:ext cx="2665730" cy="2136775"/>
                              </a:xfrm>
                              <a:prstGeom prst="wedgeEllipseCallout">
                                <a:avLst>
                                  <a:gd name="adj1" fmla="val -3291"/>
                                  <a:gd name="adj2" fmla="val -65425"/>
                                </a:avLst>
                              </a:prstGeom>
                              <a:solidFill>
                                <a:srgbClr val="66FFFF">
                                  <a:alpha val="50000"/>
                                </a:srgbClr>
                              </a:solidFill>
                              <a:ln w="12700" cap="flat" cmpd="sng" algn="ctr">
                                <a:solidFill>
                                  <a:srgbClr val="4472C4">
                                    <a:shade val="15000"/>
                                  </a:srgbClr>
                                </a:solidFill>
                                <a:prstDash val="solid"/>
                                <a:miter lim="800000"/>
                              </a:ln>
                              <a:effectLst/>
                            </wps:spPr>
                            <wps:txbx>
                              <w:txbxContent>
                                <w:p w14:paraId="07958713" w14:textId="77777777" w:rsidR="004E2EB2" w:rsidRPr="003E5AD4" w:rsidRDefault="004E2EB2" w:rsidP="004E2EB2">
                                  <w:pPr>
                                    <w:pStyle w:val="Web"/>
                                    <w:ind w:firstLine="221"/>
                                    <w:rPr>
                                      <w:rFonts w:ascii="HG丸ｺﾞｼｯｸM-PRO" w:eastAsia="HG丸ｺﾞｼｯｸM-PRO" w:hAnsi="HG丸ｺﾞｼｯｸM-PRO" w:cs="Arial"/>
                                      <w:b/>
                                      <w:bCs/>
                                      <w:color w:val="000000" w:themeColor="text1"/>
                                      <w:sz w:val="22"/>
                                      <w:szCs w:val="22"/>
                                    </w:rPr>
                                  </w:pPr>
                                  <w:r w:rsidRPr="003E5AD4">
                                    <w:rPr>
                                      <w:rStyle w:val="cf01"/>
                                      <w:rFonts w:ascii="HG丸ｺﾞｼｯｸM-PRO" w:eastAsia="HG丸ｺﾞｼｯｸM-PRO" w:hAnsi="HG丸ｺﾞｼｯｸM-PRO" w:cs="Arial" w:hint="default"/>
                                      <w:b/>
                                      <w:bCs/>
                                      <w:color w:val="000000" w:themeColor="text1"/>
                                      <w:sz w:val="22"/>
                                      <w:szCs w:val="22"/>
                                    </w:rPr>
                                    <w:t>こちらには当院で記載する内容を予めいれています。</w:t>
                                  </w:r>
                                  <w:r w:rsidRPr="007735A8">
                                    <w:rPr>
                                      <w:rStyle w:val="cf01"/>
                                      <w:rFonts w:ascii="HG丸ｺﾞｼｯｸM-PRO" w:eastAsia="HG丸ｺﾞｼｯｸM-PRO" w:hAnsi="HG丸ｺﾞｼｯｸM-PRO" w:cs="Arial" w:hint="default"/>
                                      <w:b/>
                                      <w:bCs/>
                                      <w:color w:val="FF0000"/>
                                      <w:sz w:val="22"/>
                                      <w:szCs w:val="22"/>
                                    </w:rPr>
                                    <w:t>契約内容に沿って</w:t>
                                  </w:r>
                                  <w:r w:rsidRPr="003E5AD4">
                                    <w:rPr>
                                      <w:rStyle w:val="cf01"/>
                                      <w:rFonts w:ascii="HG丸ｺﾞｼｯｸM-PRO" w:eastAsia="HG丸ｺﾞｼｯｸM-PRO" w:hAnsi="HG丸ｺﾞｼｯｸM-PRO" w:cs="Arial" w:hint="default"/>
                                      <w:b/>
                                      <w:bCs/>
                                      <w:color w:val="000000" w:themeColor="text1"/>
                                      <w:sz w:val="22"/>
                                      <w:szCs w:val="22"/>
                                    </w:rPr>
                                    <w:t>編集してください。ICF作成時は費用の覚書を同時に確認いたします。</w:t>
                                  </w:r>
                                </w:p>
                                <w:p w14:paraId="0E6BA9BD" w14:textId="77777777" w:rsidR="004E2EB2" w:rsidRPr="003E5AD4" w:rsidRDefault="004E2EB2" w:rsidP="004E2EB2">
                                  <w:pPr>
                                    <w:jc w:val="cente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6BA2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4" o:spid="_x0000_s1041" type="#_x0000_t63" style="position:absolute;left:0;text-align:left;margin-left:-30.75pt;margin-top:41.5pt;width:209.9pt;height:168.25pt;z-index:251680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" adj="10089,-3332" fillcolor="#6ff" strokecolor="#172c51" strokeweight="1pt">
                      <v:fill opacity="32896f"/>
                      <v:textbox>
                        <w:txbxContent>
                          <w:p w14:paraId="07958713" w14:textId="77777777" w:rsidR="004E2EB2" w:rsidRPr="003E5AD4" w:rsidRDefault="004E2EB2" w:rsidP="004E2EB2">
                            <w:pPr>
                              <w:pStyle w:val="Web"/>
                              <w:ind w:firstLine="221"/>
                              <w:rPr>
                                <w:rFonts w:ascii="HG丸ｺﾞｼｯｸM-PRO" w:eastAsia="HG丸ｺﾞｼｯｸM-PRO" w:hAnsi="HG丸ｺﾞｼｯｸM-PRO" w:cs="Arial"/>
                                <w:b/>
                                <w:bCs/>
                                <w:color w:val="000000" w:themeColor="text1"/>
                                <w:sz w:val="22"/>
                                <w:szCs w:val="22"/>
                              </w:rPr>
                            </w:pPr>
                            <w:r w:rsidRPr="003E5AD4">
                              <w:rPr>
                                <w:rStyle w:val="cf01"/>
                                <w:rFonts w:ascii="HG丸ｺﾞｼｯｸM-PRO" w:eastAsia="HG丸ｺﾞｼｯｸM-PRO" w:hAnsi="HG丸ｺﾞｼｯｸM-PRO" w:cs="Arial" w:hint="default"/>
                                <w:b/>
                                <w:bCs/>
                                <w:color w:val="000000" w:themeColor="text1"/>
                                <w:sz w:val="22"/>
                                <w:szCs w:val="22"/>
                              </w:rPr>
                              <w:t>こちらには当院で記載する内容を予めいれています。</w:t>
                            </w:r>
                            <w:r w:rsidRPr="007735A8">
                              <w:rPr>
                                <w:rStyle w:val="cf01"/>
                                <w:rFonts w:ascii="HG丸ｺﾞｼｯｸM-PRO" w:eastAsia="HG丸ｺﾞｼｯｸM-PRO" w:hAnsi="HG丸ｺﾞｼｯｸM-PRO" w:cs="Arial" w:hint="default"/>
                                <w:b/>
                                <w:bCs/>
                                <w:color w:val="FF0000"/>
                                <w:sz w:val="22"/>
                                <w:szCs w:val="22"/>
                              </w:rPr>
                              <w:t>契約内容に沿って</w:t>
                            </w:r>
                            <w:r w:rsidRPr="003E5AD4">
                              <w:rPr>
                                <w:rStyle w:val="cf01"/>
                                <w:rFonts w:ascii="HG丸ｺﾞｼｯｸM-PRO" w:eastAsia="HG丸ｺﾞｼｯｸM-PRO" w:hAnsi="HG丸ｺﾞｼｯｸM-PRO" w:cs="Arial" w:hint="default"/>
                                <w:b/>
                                <w:bCs/>
                                <w:color w:val="000000" w:themeColor="text1"/>
                                <w:sz w:val="22"/>
                                <w:szCs w:val="22"/>
                              </w:rPr>
                              <w:t>編集してください。ICF作成時は費用の覚書を同時に確認いたします。</w:t>
                            </w:r>
                          </w:p>
                          <w:p w14:paraId="0E6BA9BD" w14:textId="77777777" w:rsidR="004E2EB2" w:rsidRPr="003E5AD4" w:rsidRDefault="004E2EB2" w:rsidP="004E2EB2">
                            <w:pPr>
                              <w:jc w:val="center"/>
                              <w:rPr>
                                <w:rFonts w:ascii="HG丸ｺﾞｼｯｸM-PRO" w:eastAsia="HG丸ｺﾞｼｯｸM-PRO" w:hAnsi="HG丸ｺﾞｼｯｸM-PRO"/>
                              </w:rPr>
                            </w:pPr>
                          </w:p>
                        </w:txbxContent>
                      </v:textbox>
                    </v:shape>
                  </w:pict>
                </mc:Fallback>
              </mc:AlternateContent>
            </w:r>
          </w:p>
        </w:tc>
        <w:tc>
          <w:tcPr>
            <w:tcW w:w="6111" w:type="dxa"/>
            <w:tcBorders>
              <w:top w:val="single" w:sz="6" w:space="0" w:color="auto"/>
              <w:left w:val="single" w:sz="6" w:space="0" w:color="auto"/>
              <w:bottom w:val="single" w:sz="6" w:space="0" w:color="auto"/>
              <w:right w:val="single" w:sz="6" w:space="0" w:color="auto"/>
            </w:tcBorders>
            <w:shd w:val="clear" w:color="auto" w:fill="F2F2F2"/>
            <w:hideMark/>
          </w:tcPr>
          <w:p w14:paraId="7EAFD108" w14:textId="77777777" w:rsidR="00375F90" w:rsidRPr="00501FAA" w:rsidRDefault="00375F90" w:rsidP="00C31C5A">
            <w:pPr>
              <w:spacing w:line="400" w:lineRule="exact"/>
              <w:ind w:leftChars="65" w:left="136" w:rightChars="63" w:right="132"/>
              <w:rPr>
                <w:rFonts w:ascii="HG丸ｺﾞｼｯｸM-PRO" w:eastAsia="HG丸ｺﾞｼｯｸM-PRO" w:hAnsi="HG丸ｺﾞｼｯｸM-PRO" w:cs="Arial"/>
                <w:sz w:val="24"/>
                <w:highlight w:val="cyan"/>
              </w:rPr>
            </w:pPr>
            <w:r w:rsidRPr="00501FAA">
              <w:rPr>
                <w:rFonts w:ascii="HG丸ｺﾞｼｯｸM-PRO" w:eastAsia="HG丸ｺﾞｼｯｸM-PRO" w:hAnsi="HG丸ｺﾞｼｯｸM-PRO" w:cs="Arial" w:hint="eastAsia"/>
                <w:sz w:val="24"/>
                <w:highlight w:val="cyan"/>
              </w:rPr>
              <w:t>対象</w:t>
            </w:r>
            <w:r w:rsidRPr="00501FAA">
              <w:rPr>
                <w:rFonts w:ascii="HG丸ｺﾞｼｯｸM-PRO" w:eastAsia="HG丸ｺﾞｼｯｸM-PRO" w:hAnsi="HG丸ｺﾞｼｯｸM-PRO" w:cs="Arial"/>
                <w:sz w:val="24"/>
                <w:highlight w:val="cyan"/>
              </w:rPr>
              <w:t>期間中の当院における</w:t>
            </w:r>
            <w:r w:rsidRPr="00501FAA">
              <w:rPr>
                <w:rFonts w:ascii="HG丸ｺﾞｼｯｸM-PRO" w:eastAsia="HG丸ｺﾞｼｯｸM-PRO" w:hAnsi="HG丸ｺﾞｼｯｸM-PRO" w:cs="Arial" w:hint="eastAsia"/>
                <w:sz w:val="24"/>
                <w:highlight w:val="cyan"/>
              </w:rPr>
              <w:t>以下の費用</w:t>
            </w:r>
          </w:p>
          <w:p w14:paraId="39F3249B" w14:textId="77777777" w:rsidR="00375F90" w:rsidRPr="00501FAA" w:rsidRDefault="00375F90" w:rsidP="00C31C5A">
            <w:pPr>
              <w:pStyle w:val="aff"/>
              <w:numPr>
                <w:ilvl w:val="0"/>
                <w:numId w:val="20"/>
              </w:numPr>
              <w:spacing w:line="400" w:lineRule="exact"/>
              <w:ind w:leftChars="0"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cs="Arial" w:hint="eastAsia"/>
                <w:sz w:val="24"/>
                <w:highlight w:val="cyan"/>
              </w:rPr>
              <w:t>対象期間：</w:t>
            </w:r>
            <w:r w:rsidRPr="00501FAA">
              <w:rPr>
                <w:rFonts w:ascii="HG丸ｺﾞｼｯｸM-PRO" w:eastAsia="HG丸ｺﾞｼｯｸM-PRO" w:hAnsi="HG丸ｺﾞｼｯｸM-PRO" w:hint="eastAsia"/>
                <w:sz w:val="24"/>
                <w:highlight w:val="cyan"/>
              </w:rPr>
              <w:t>最初の同意から治験薬および/または併用抗がん薬の投与</w:t>
            </w:r>
            <w:r>
              <w:rPr>
                <w:rFonts w:ascii="HG丸ｺﾞｼｯｸM-PRO" w:eastAsia="HG丸ｺﾞｼｯｸM-PRO" w:hAnsi="HG丸ｺﾞｼｯｸM-PRO" w:hint="eastAsia"/>
                <w:sz w:val="24"/>
                <w:highlight w:val="cyan"/>
              </w:rPr>
              <w:t>が</w:t>
            </w:r>
            <w:r w:rsidRPr="00501FAA">
              <w:rPr>
                <w:rFonts w:ascii="HG丸ｺﾞｼｯｸM-PRO" w:eastAsia="HG丸ｺﾞｼｯｸM-PRO" w:hAnsi="HG丸ｺﾞｼｯｸM-PRO" w:hint="eastAsia"/>
                <w:sz w:val="24"/>
                <w:highlight w:val="cyan"/>
              </w:rPr>
              <w:t>始まる前まで</w:t>
            </w:r>
            <w:r w:rsidRPr="00501FAA">
              <w:rPr>
                <w:rFonts w:ascii="HG丸ｺﾞｼｯｸM-PRO" w:eastAsia="HG丸ｺﾞｼｯｸM-PRO" w:hAnsi="HG丸ｺﾞｼｯｸM-PRO" w:cs="Arial"/>
                <w:sz w:val="24"/>
                <w:highlight w:val="cyan"/>
              </w:rPr>
              <w:br/>
            </w:r>
            <w:r w:rsidRPr="00501FAA">
              <w:rPr>
                <w:rFonts w:ascii="HG丸ｺﾞｼｯｸM-PRO" w:eastAsia="HG丸ｺﾞｼｯｸM-PRO" w:hAnsi="HG丸ｺﾞｼｯｸM-PRO" w:cs="Arial" w:hint="eastAsia"/>
                <w:sz w:val="24"/>
                <w:highlight w:val="cyan"/>
              </w:rPr>
              <w:t>対象費用：</w:t>
            </w:r>
            <w:r w:rsidRPr="00501FAA">
              <w:rPr>
                <w:rFonts w:ascii="HG丸ｺﾞｼｯｸM-PRO" w:eastAsia="HG丸ｺﾞｼｯｸM-PRO" w:hAnsi="HG丸ｺﾞｼｯｸM-PRO" w:hint="eastAsia"/>
                <w:sz w:val="24"/>
                <w:highlight w:val="cyan"/>
              </w:rPr>
              <w:t>治験に関するすべての検査・画像診断費用（治験上、医学的判断のために実施した検査費用を含む）、腫瘍検体の採取（生検）の費用</w:t>
            </w:r>
          </w:p>
          <w:p w14:paraId="3FD01C29" w14:textId="77777777" w:rsidR="00375F90" w:rsidRPr="00501FAA" w:rsidRDefault="00375F90" w:rsidP="00C31C5A">
            <w:pPr>
              <w:pStyle w:val="aff"/>
              <w:numPr>
                <w:ilvl w:val="0"/>
                <w:numId w:val="20"/>
              </w:numPr>
              <w:spacing w:line="400" w:lineRule="exact"/>
              <w:ind w:leftChars="0"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cs="Arial" w:hint="eastAsia"/>
                <w:sz w:val="24"/>
                <w:highlight w:val="cyan"/>
              </w:rPr>
              <w:t>対象期間：</w:t>
            </w:r>
            <w:r w:rsidRPr="00501FAA">
              <w:rPr>
                <w:rFonts w:ascii="HG丸ｺﾞｼｯｸM-PRO" w:eastAsia="HG丸ｺﾞｼｯｸM-PRO" w:hAnsi="HG丸ｺﾞｼｯｸM-PRO" w:hint="eastAsia"/>
                <w:sz w:val="24"/>
                <w:highlight w:val="cyan"/>
              </w:rPr>
              <w:t>治験薬および/または併用抗がん薬の投与開始から最終投与日まで</w:t>
            </w:r>
          </w:p>
          <w:p w14:paraId="2DD5202C" w14:textId="77777777" w:rsidR="00375F90" w:rsidRDefault="00375F90" w:rsidP="00C31C5A">
            <w:pPr>
              <w:pStyle w:val="aff"/>
              <w:spacing w:line="400" w:lineRule="exact"/>
              <w:ind w:leftChars="0" w:left="803"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cs="Arial" w:hint="eastAsia"/>
                <w:sz w:val="24"/>
                <w:highlight w:val="cyan"/>
              </w:rPr>
              <w:t>対象費用：</w:t>
            </w:r>
            <w:r w:rsidRPr="00501FAA">
              <w:rPr>
                <w:rFonts w:ascii="HG丸ｺﾞｼｯｸM-PRO" w:eastAsia="HG丸ｺﾞｼｯｸM-PRO" w:hAnsi="HG丸ｺﾞｼｯｸM-PRO" w:hint="eastAsia"/>
                <w:sz w:val="24"/>
                <w:highlight w:val="cyan"/>
              </w:rPr>
              <w:t>治験薬および/または併用抗がん薬の費用、</w:t>
            </w:r>
            <w:r w:rsidRPr="00501FAA">
              <w:rPr>
                <w:rFonts w:ascii="HG丸ｺﾞｼｯｸM-PRO" w:eastAsia="HG丸ｺﾞｼｯｸM-PRO" w:hAnsi="HG丸ｺﾞｼｯｸM-PRO" w:cs="Arial" w:hint="eastAsia"/>
                <w:sz w:val="24"/>
                <w:highlight w:val="cyan"/>
              </w:rPr>
              <w:t>全て</w:t>
            </w:r>
            <w:r w:rsidRPr="00501FAA">
              <w:rPr>
                <w:rFonts w:ascii="HG丸ｺﾞｼｯｸM-PRO" w:eastAsia="HG丸ｺﾞｼｯｸM-PRO" w:hAnsi="HG丸ｺﾞｼｯｸM-PRO" w:cs="Arial"/>
                <w:sz w:val="24"/>
                <w:highlight w:val="cyan"/>
              </w:rPr>
              <w:t>の検査</w:t>
            </w:r>
            <w:r w:rsidRPr="00501FAA">
              <w:rPr>
                <w:rFonts w:ascii="HG丸ｺﾞｼｯｸM-PRO" w:eastAsia="HG丸ｺﾞｼｯｸM-PRO" w:hAnsi="HG丸ｺﾞｼｯｸM-PRO" w:cs="Arial" w:hint="eastAsia"/>
                <w:sz w:val="24"/>
                <w:highlight w:val="cyan"/>
              </w:rPr>
              <w:t>・</w:t>
            </w:r>
            <w:r w:rsidRPr="00501FAA">
              <w:rPr>
                <w:rFonts w:ascii="HG丸ｺﾞｼｯｸM-PRO" w:eastAsia="HG丸ｺﾞｼｯｸM-PRO" w:hAnsi="HG丸ｺﾞｼｯｸM-PRO" w:cs="Arial"/>
                <w:sz w:val="24"/>
                <w:highlight w:val="cyan"/>
              </w:rPr>
              <w:t>画像診断費用</w:t>
            </w:r>
            <w:r w:rsidRPr="00501FAA">
              <w:rPr>
                <w:rFonts w:ascii="HG丸ｺﾞｼｯｸM-PRO" w:eastAsia="HG丸ｺﾞｼｯｸM-PRO" w:hAnsi="HG丸ｺﾞｼｯｸM-PRO" w:cs="Arial" w:hint="eastAsia"/>
                <w:sz w:val="24"/>
                <w:highlight w:val="cyan"/>
              </w:rPr>
              <w:t>、</w:t>
            </w:r>
            <w:r w:rsidRPr="00501FAA">
              <w:rPr>
                <w:rFonts w:ascii="HG丸ｺﾞｼｯｸM-PRO" w:eastAsia="HG丸ｺﾞｼｯｸM-PRO" w:hAnsi="HG丸ｺﾞｼｯｸM-PRO" w:hint="eastAsia"/>
                <w:sz w:val="24"/>
                <w:highlight w:val="cyan"/>
              </w:rPr>
              <w:t>腫瘍検体の採取（生検）の費用</w:t>
            </w:r>
          </w:p>
          <w:p w14:paraId="62FBB765" w14:textId="77777777" w:rsidR="005B6ACD" w:rsidRPr="00501FAA" w:rsidRDefault="005B6ACD" w:rsidP="00C31C5A">
            <w:pPr>
              <w:pStyle w:val="aff"/>
              <w:numPr>
                <w:ilvl w:val="0"/>
                <w:numId w:val="20"/>
              </w:numPr>
              <w:spacing w:line="400" w:lineRule="exact"/>
              <w:ind w:leftChars="0" w:rightChars="63" w:right="132"/>
              <w:rPr>
                <w:rFonts w:ascii="HG丸ｺﾞｼｯｸM-PRO" w:eastAsia="HG丸ｺﾞｼｯｸM-PRO" w:hAnsi="HG丸ｺﾞｼｯｸM-PRO" w:cs="Arial"/>
                <w:sz w:val="24"/>
                <w:highlight w:val="cyan"/>
              </w:rPr>
            </w:pPr>
            <w:r w:rsidRPr="00501FAA">
              <w:rPr>
                <w:rFonts w:ascii="HG丸ｺﾞｼｯｸM-PRO" w:eastAsia="HG丸ｺﾞｼｯｸM-PRO" w:hAnsi="HG丸ｺﾞｼｯｸM-PRO" w:cs="Arial" w:hint="eastAsia"/>
                <w:sz w:val="24"/>
                <w:highlight w:val="cyan"/>
              </w:rPr>
              <w:t>対象期間：</w:t>
            </w:r>
            <w:r w:rsidRPr="00501FAA">
              <w:rPr>
                <w:rFonts w:ascii="HG丸ｺﾞｼｯｸM-PRO" w:eastAsia="HG丸ｺﾞｼｯｸM-PRO" w:hAnsi="HG丸ｺﾞｼｯｸM-PRO" w:hint="eastAsia"/>
                <w:sz w:val="24"/>
                <w:highlight w:val="cyan"/>
              </w:rPr>
              <w:t>治験薬および/または併用抗がん薬の投与終了日以降から最終観察日まで</w:t>
            </w:r>
          </w:p>
          <w:p w14:paraId="6DB789BC" w14:textId="77777777" w:rsidR="005B6ACD" w:rsidRPr="00501FAA" w:rsidRDefault="005B6ACD" w:rsidP="00C31C5A">
            <w:pPr>
              <w:pStyle w:val="aff"/>
              <w:spacing w:line="400" w:lineRule="exact"/>
              <w:ind w:leftChars="0" w:left="803"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cs="Arial" w:hint="eastAsia"/>
                <w:sz w:val="24"/>
                <w:highlight w:val="cyan"/>
              </w:rPr>
              <w:t>対象費用：</w:t>
            </w:r>
            <w:r w:rsidRPr="00501FAA">
              <w:rPr>
                <w:rFonts w:ascii="HG丸ｺﾞｼｯｸM-PRO" w:eastAsia="HG丸ｺﾞｼｯｸM-PRO" w:hAnsi="HG丸ｺﾞｼｯｸM-PRO" w:hint="eastAsia"/>
                <w:sz w:val="24"/>
                <w:highlight w:val="cyan"/>
              </w:rPr>
              <w:t>治験に関するすべての検査・画像診断費用（治験上、医学的判断のために実施した検査費用を含む）、腫瘍検体の採取（生検）の費用</w:t>
            </w:r>
          </w:p>
          <w:p w14:paraId="08807EF9" w14:textId="77777777" w:rsidR="005B6ACD" w:rsidRDefault="005B6ACD" w:rsidP="00C31C5A">
            <w:pPr>
              <w:pStyle w:val="aff"/>
              <w:spacing w:line="400" w:lineRule="exact"/>
              <w:ind w:leftChars="0" w:left="803" w:rightChars="63" w:right="132"/>
              <w:rPr>
                <w:rFonts w:ascii="HG丸ｺﾞｼｯｸM-PRO" w:eastAsia="HG丸ｺﾞｼｯｸM-PRO" w:hAnsi="HG丸ｺﾞｼｯｸM-PRO"/>
                <w:sz w:val="24"/>
                <w:highlight w:val="cyan"/>
              </w:rPr>
            </w:pPr>
          </w:p>
          <w:p w14:paraId="0B6666D8" w14:textId="77777777" w:rsidR="003C14EC" w:rsidRPr="00501FAA" w:rsidRDefault="003C14EC" w:rsidP="00C31C5A">
            <w:pPr>
              <w:tabs>
                <w:tab w:val="left" w:pos="424"/>
              </w:tabs>
              <w:spacing w:line="400" w:lineRule="exact"/>
              <w:ind w:left="283" w:rightChars="63" w:right="132"/>
              <w:rPr>
                <w:rFonts w:ascii="HG丸ｺﾞｼｯｸM-PRO" w:eastAsia="HG丸ｺﾞｼｯｸM-PRO" w:hAnsi="HG丸ｺﾞｼｯｸM-PRO" w:cs="Arial"/>
                <w:sz w:val="24"/>
              </w:rPr>
            </w:pPr>
            <w:r w:rsidRPr="00501FAA">
              <w:rPr>
                <w:rFonts w:ascii="HG丸ｺﾞｼｯｸM-PRO" w:eastAsia="HG丸ｺﾞｼｯｸM-PRO" w:hAnsi="HG丸ｺﾞｼｯｸM-PRO" w:cs="Arial" w:hint="eastAsia"/>
                <w:sz w:val="24"/>
                <w:highlight w:val="cyan"/>
              </w:rPr>
              <w:t>また、以下の入院費用に関しては、あなたの費用負担はありません。</w:t>
            </w:r>
          </w:p>
          <w:p w14:paraId="72843645" w14:textId="77777777" w:rsidR="003C14EC" w:rsidRPr="00501FAA" w:rsidRDefault="003C14EC" w:rsidP="00C31C5A">
            <w:pPr>
              <w:pStyle w:val="a1"/>
              <w:numPr>
                <w:ilvl w:val="0"/>
                <w:numId w:val="21"/>
              </w:numPr>
              <w:spacing w:line="400" w:lineRule="exact"/>
              <w:ind w:firstLineChars="0"/>
              <w:jc w:val="left"/>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腫瘍検体の採取（生検）における入院費用</w:t>
            </w:r>
          </w:p>
          <w:p w14:paraId="5522F20C"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-最大2泊3日</w:t>
            </w:r>
          </w:p>
          <w:p w14:paraId="38AC8F4D"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-食事代含む</w:t>
            </w:r>
          </w:p>
          <w:p w14:paraId="4F0247C0" w14:textId="77777777" w:rsidR="003C14EC" w:rsidRPr="00501FAA" w:rsidRDefault="003C14EC" w:rsidP="00C31C5A">
            <w:pPr>
              <w:tabs>
                <w:tab w:val="left" w:pos="424"/>
              </w:tabs>
              <w:spacing w:line="400" w:lineRule="exact"/>
              <w:ind w:rightChars="63" w:right="132" w:firstLineChars="300" w:firstLine="720"/>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-差額ベッド代含まず</w:t>
            </w:r>
          </w:p>
          <w:p w14:paraId="2587753B" w14:textId="77777777" w:rsidR="003C14EC" w:rsidRPr="00501FAA" w:rsidRDefault="003C14EC" w:rsidP="00C31C5A">
            <w:pPr>
              <w:pStyle w:val="a1"/>
              <w:numPr>
                <w:ilvl w:val="0"/>
                <w:numId w:val="21"/>
              </w:numPr>
              <w:spacing w:line="400" w:lineRule="exact"/>
              <w:ind w:firstLineChars="0"/>
              <w:jc w:val="left"/>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治験で規定した入院観察期間における入院費用</w:t>
            </w:r>
          </w:p>
          <w:p w14:paraId="58A92229"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-最大28泊29日</w:t>
            </w:r>
          </w:p>
          <w:p w14:paraId="6B9074E7"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-食事代含む</w:t>
            </w:r>
          </w:p>
          <w:p w14:paraId="1FE1C558" w14:textId="77777777" w:rsidR="003C14EC" w:rsidRPr="00501FAA" w:rsidRDefault="003C14EC" w:rsidP="00C31C5A">
            <w:pPr>
              <w:pStyle w:val="aff"/>
              <w:tabs>
                <w:tab w:val="left" w:pos="424"/>
              </w:tabs>
              <w:spacing w:line="400" w:lineRule="exact"/>
              <w:ind w:leftChars="0" w:left="713"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-差額ベッド代含まず</w:t>
            </w:r>
          </w:p>
          <w:p w14:paraId="335C8B86" w14:textId="77777777" w:rsidR="003C14EC" w:rsidRPr="00501FAA" w:rsidRDefault="003C14EC" w:rsidP="00C31C5A">
            <w:pPr>
              <w:pStyle w:val="aff"/>
              <w:numPr>
                <w:ilvl w:val="0"/>
                <w:numId w:val="21"/>
              </w:numPr>
              <w:tabs>
                <w:tab w:val="left" w:pos="424"/>
              </w:tabs>
              <w:spacing w:line="400" w:lineRule="exact"/>
              <w:ind w:leftChars="0"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薬物動態採血のための入院費用</w:t>
            </w:r>
          </w:p>
          <w:p w14:paraId="00616342"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-最大2泊3日</w:t>
            </w:r>
          </w:p>
          <w:p w14:paraId="33298AB5" w14:textId="77777777" w:rsidR="003C14EC" w:rsidRPr="00501FAA" w:rsidRDefault="003C14EC" w:rsidP="00C31C5A">
            <w:pPr>
              <w:pStyle w:val="a1"/>
              <w:spacing w:line="400" w:lineRule="exact"/>
              <w:ind w:firstLineChars="300" w:firstLine="720"/>
              <w:rPr>
                <w:rFonts w:ascii="HG丸ｺﾞｼｯｸM-PRO" w:eastAsia="HG丸ｺﾞｼｯｸM-PRO" w:hAnsi="HG丸ｺﾞｼｯｸM-PRO"/>
                <w:highlight w:val="cyan"/>
              </w:rPr>
            </w:pPr>
            <w:r w:rsidRPr="00501FAA">
              <w:rPr>
                <w:rFonts w:ascii="HG丸ｺﾞｼｯｸM-PRO" w:eastAsia="HG丸ｺﾞｼｯｸM-PRO" w:hAnsi="HG丸ｺﾞｼｯｸM-PRO" w:hint="eastAsia"/>
                <w:highlight w:val="cyan"/>
              </w:rPr>
              <w:t>-食事代含む</w:t>
            </w:r>
          </w:p>
          <w:p w14:paraId="79C0A1BC" w14:textId="5BBB1047" w:rsidR="005B6ACD" w:rsidRPr="005B6ACD" w:rsidRDefault="003C14EC" w:rsidP="00C31C5A">
            <w:pPr>
              <w:pStyle w:val="aff"/>
              <w:spacing w:line="400" w:lineRule="exact"/>
              <w:ind w:leftChars="0" w:left="713" w:rightChars="63" w:right="132"/>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-差額ベッド代含まず</w:t>
            </w:r>
          </w:p>
          <w:p w14:paraId="5E8E3166" w14:textId="571519DC" w:rsidR="000A6E92" w:rsidRPr="00D63ED1" w:rsidRDefault="000A6E92" w:rsidP="00C31C5A">
            <w:pPr>
              <w:pStyle w:val="5Blue"/>
              <w:numPr>
                <w:ilvl w:val="0"/>
                <w:numId w:val="0"/>
              </w:numPr>
              <w:spacing w:line="400" w:lineRule="exact"/>
              <w:ind w:left="376" w:rightChars="63" w:right="132"/>
              <w:rPr>
                <w:rFonts w:ascii="HG丸ｺﾞｼｯｸM-PRO" w:eastAsia="HG丸ｺﾞｼｯｸM-PRO" w:hAnsi="HG丸ｺﾞｼｯｸM-PRO"/>
              </w:rPr>
            </w:pPr>
          </w:p>
        </w:tc>
      </w:tr>
      <w:tr w:rsidR="000A6E92" w:rsidRPr="00D63ED1" w14:paraId="1594F854"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tcPr>
          <w:p w14:paraId="69A3A615" w14:textId="77777777"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lastRenderedPageBreak/>
              <w:t>＜保険診療での負担費用＞</w:t>
            </w:r>
          </w:p>
          <w:p w14:paraId="46276F56" w14:textId="77777777"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hint="eastAsia"/>
                <w:kern w:val="0"/>
                <w:sz w:val="24"/>
              </w:rPr>
              <w:t>一部があなたの負担となります</w:t>
            </w:r>
          </w:p>
        </w:tc>
        <w:tc>
          <w:tcPr>
            <w:tcW w:w="6111" w:type="dxa"/>
            <w:tcBorders>
              <w:top w:val="single" w:sz="6" w:space="0" w:color="auto"/>
              <w:left w:val="single" w:sz="6" w:space="0" w:color="auto"/>
              <w:bottom w:val="single" w:sz="6" w:space="0" w:color="auto"/>
              <w:right w:val="single" w:sz="6" w:space="0" w:color="auto"/>
            </w:tcBorders>
            <w:shd w:val="clear" w:color="auto" w:fill="F2F2F2"/>
          </w:tcPr>
          <w:p w14:paraId="71E70BCF" w14:textId="77777777" w:rsidR="000A6E92" w:rsidRPr="00D63ED1" w:rsidRDefault="000A6E92" w:rsidP="00C31C5A">
            <w:pPr>
              <w:pStyle w:val="5"/>
              <w:spacing w:line="400" w:lineRule="exact"/>
              <w:ind w:left="345" w:right="273" w:hanging="240"/>
              <w:rPr>
                <w:rFonts w:ascii="HG丸ｺﾞｼｯｸM-PRO" w:eastAsia="HG丸ｺﾞｼｯｸM-PRO" w:hAnsi="HG丸ｺﾞｼｯｸM-PRO"/>
              </w:rPr>
            </w:pPr>
            <w:r w:rsidRPr="00D63ED1">
              <w:rPr>
                <w:rFonts w:ascii="HG丸ｺﾞｼｯｸM-PRO" w:eastAsia="HG丸ｺﾞｼｯｸM-PRO" w:hAnsi="HG丸ｺﾞｼｯｸM-PRO" w:hint="eastAsia"/>
              </w:rPr>
              <w:t>初診料・再診料</w:t>
            </w:r>
          </w:p>
          <w:p w14:paraId="47BCEEAC" w14:textId="77777777" w:rsidR="000A6E92" w:rsidRDefault="000A6E92" w:rsidP="00C31C5A">
            <w:pPr>
              <w:pStyle w:val="5"/>
              <w:spacing w:line="400" w:lineRule="exact"/>
              <w:ind w:left="345" w:right="273" w:hanging="240"/>
              <w:rPr>
                <w:rFonts w:ascii="HG丸ｺﾞｼｯｸM-PRO" w:eastAsia="HG丸ｺﾞｼｯｸM-PRO" w:hAnsi="HG丸ｺﾞｼｯｸM-PRO"/>
              </w:rPr>
            </w:pPr>
            <w:r w:rsidRPr="00720951">
              <w:rPr>
                <w:rFonts w:ascii="HG丸ｺﾞｼｯｸM-PRO" w:eastAsia="HG丸ｺﾞｼｯｸM-PRO" w:hAnsi="HG丸ｺﾞｼｯｸM-PRO" w:hint="eastAsia"/>
                <w:color w:val="4472C4" w:themeColor="accent1"/>
              </w:rPr>
              <w:t>対象となる病気/症状</w:t>
            </w:r>
            <w:r w:rsidRPr="00720951">
              <w:rPr>
                <w:rFonts w:ascii="HG丸ｺﾞｼｯｸM-PRO" w:eastAsia="HG丸ｺﾞｼｯｸM-PRO" w:hAnsi="HG丸ｺﾞｼｯｸM-PRO"/>
                <w:color w:val="auto"/>
              </w:rPr>
              <w:t>以外</w:t>
            </w:r>
            <w:r w:rsidRPr="00D63ED1">
              <w:rPr>
                <w:rFonts w:ascii="HG丸ｺﾞｼｯｸM-PRO" w:eastAsia="HG丸ｺﾞｼｯｸM-PRO" w:hAnsi="HG丸ｺﾞｼｯｸM-PRO"/>
              </w:rPr>
              <w:t>の治療の費用</w:t>
            </w:r>
          </w:p>
          <w:p w14:paraId="7B7D7ABD" w14:textId="42B416BB" w:rsidR="003C14EC" w:rsidRPr="00D63ED1" w:rsidRDefault="00EC4CAD" w:rsidP="00C31C5A">
            <w:pPr>
              <w:pStyle w:val="5"/>
              <w:spacing w:line="400" w:lineRule="exact"/>
              <w:ind w:left="345" w:right="273" w:hanging="240"/>
              <w:rPr>
                <w:rFonts w:ascii="HG丸ｺﾞｼｯｸM-PRO" w:eastAsia="HG丸ｺﾞｼｯｸM-PRO" w:hAnsi="HG丸ｺﾞｼｯｸM-PRO"/>
              </w:rPr>
            </w:pPr>
            <w:r w:rsidRPr="00501FAA">
              <w:rPr>
                <w:rFonts w:ascii="HG丸ｺﾞｼｯｸM-PRO" w:eastAsia="HG丸ｺﾞｼｯｸM-PRO" w:hAnsi="HG丸ｺﾞｼｯｸM-PRO" w:hint="eastAsia"/>
                <w:highlight w:val="cyan"/>
              </w:rPr>
              <w:t>治験に関連しないその他の検査費用</w:t>
            </w:r>
          </w:p>
          <w:p w14:paraId="361D1AAC" w14:textId="77777777" w:rsidR="000A6E92" w:rsidRPr="00D63ED1" w:rsidRDefault="000A6E92" w:rsidP="00C31C5A">
            <w:pPr>
              <w:spacing w:line="400" w:lineRule="exact"/>
              <w:ind w:rightChars="60" w:right="126"/>
              <w:rPr>
                <w:rFonts w:ascii="HG丸ｺﾞｼｯｸM-PRO" w:eastAsia="HG丸ｺﾞｼｯｸM-PRO" w:hAnsi="HG丸ｺﾞｼｯｸM-PRO" w:cs="Arial"/>
                <w:sz w:val="24"/>
              </w:rPr>
            </w:pPr>
          </w:p>
        </w:tc>
      </w:tr>
    </w:tbl>
    <w:tbl>
      <w:tblPr>
        <w:tblStyle w:val="af7"/>
        <w:tblW w:w="9638" w:type="dxa"/>
        <w:shd w:val="clear" w:color="auto" w:fill="E2EFD9"/>
        <w:tblLook w:val="04A0" w:firstRow="1" w:lastRow="0" w:firstColumn="1" w:lastColumn="0" w:noHBand="0" w:noVBand="1"/>
      </w:tblPr>
      <w:tblGrid>
        <w:gridCol w:w="9638"/>
      </w:tblGrid>
      <w:tr w:rsidR="000931D2" w:rsidRPr="00D63ED1" w14:paraId="7E7C7CFE" w14:textId="77777777" w:rsidTr="00B1390D">
        <w:tc>
          <w:tcPr>
            <w:tcW w:w="9638" w:type="dxa"/>
            <w:shd w:val="clear" w:color="auto" w:fill="E2EFD9"/>
          </w:tcPr>
          <w:p w14:paraId="66C67DE5" w14:textId="77777777" w:rsidR="000931D2" w:rsidRPr="00D63ED1" w:rsidRDefault="000931D2" w:rsidP="00C31C5A">
            <w:pPr>
              <w:widowControl/>
              <w:shd w:val="clear" w:color="auto" w:fill="E2EFD9" w:themeFill="accent6" w:themeFillTint="33"/>
              <w:spacing w:line="400" w:lineRule="exact"/>
              <w:ind w:rightChars="50" w:right="105"/>
              <w:jc w:val="left"/>
              <w:textAlignment w:val="baseline"/>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color w:val="000000"/>
              </w:rPr>
              <w:t>作成ガイド）</w:t>
            </w:r>
          </w:p>
          <w:p w14:paraId="67D8AD47" w14:textId="4ADA3DF9" w:rsidR="000931D2" w:rsidRPr="00D63ED1" w:rsidRDefault="000931D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各実施医療機関での規定および運用に従い、治験参加後に使用する併用薬（治験参加前より引き続き使用する併用薬含め）が治験参加者負担となる場合は記載する。また、その場合に後発品から先発品への変更が必要となった場合は治験参加</w:t>
            </w:r>
            <w:r w:rsidR="009417BF" w:rsidRPr="00D63ED1">
              <w:rPr>
                <w:rFonts w:ascii="HG丸ｺﾞｼｯｸM-PRO" w:eastAsia="HG丸ｺﾞｼｯｸM-PRO" w:hAnsi="HG丸ｺﾞｼｯｸM-PRO" w:hint="eastAsia"/>
              </w:rPr>
              <w:t>者</w:t>
            </w:r>
            <w:r w:rsidRPr="00D63ED1">
              <w:rPr>
                <w:rFonts w:ascii="HG丸ｺﾞｼｯｸM-PRO" w:eastAsia="HG丸ｺﾞｼｯｸM-PRO" w:hAnsi="HG丸ｺﾞｼｯｸM-PRO" w:hint="eastAsia"/>
              </w:rPr>
              <w:t>の費用負担が増えるため、明確に記載する。</w:t>
            </w:r>
          </w:p>
        </w:tc>
      </w:tr>
    </w:tbl>
    <w:p w14:paraId="0F0758B4" w14:textId="77777777" w:rsidR="000A6E92" w:rsidRPr="00D63ED1" w:rsidRDefault="000A6E92" w:rsidP="00C31C5A">
      <w:pPr>
        <w:spacing w:line="400" w:lineRule="exact"/>
        <w:rPr>
          <w:rFonts w:ascii="HG丸ｺﾞｼｯｸM-PRO" w:eastAsia="HG丸ｺﾞｼｯｸM-PRO" w:hAnsi="HG丸ｺﾞｼｯｸM-PRO" w:cs="Arial"/>
          <w:color w:val="000000"/>
          <w:sz w:val="24"/>
        </w:rPr>
      </w:pPr>
    </w:p>
    <w:p w14:paraId="27E2AEFC" w14:textId="77777777" w:rsidR="000A6E92" w:rsidRPr="00D63ED1" w:rsidRDefault="000A6E92" w:rsidP="00C31C5A">
      <w:pPr>
        <w:widowControl/>
        <w:spacing w:line="400" w:lineRule="exact"/>
        <w:ind w:leftChars="86" w:left="181"/>
        <w:jc w:val="lef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br w:type="page"/>
      </w:r>
    </w:p>
    <w:p w14:paraId="03FE9C94" w14:textId="77777777" w:rsidR="000A6E92" w:rsidRPr="00D63ED1" w:rsidRDefault="000A6E92" w:rsidP="00C31C5A">
      <w:pPr>
        <w:pStyle w:val="20"/>
        <w:spacing w:after="180" w:line="400" w:lineRule="exact"/>
        <w:rPr>
          <w:rFonts w:ascii="HG丸ｺﾞｼｯｸM-PRO" w:eastAsia="HG丸ｺﾞｼｯｸM-PRO" w:hAnsi="HG丸ｺﾞｼｯｸM-PRO"/>
        </w:rPr>
      </w:pPr>
      <w:bookmarkStart w:id="357" w:name="_Ref167444201"/>
      <w:bookmarkStart w:id="358" w:name="_Toc168480475"/>
      <w:r w:rsidRPr="00D63ED1">
        <w:rPr>
          <w:rFonts w:ascii="HG丸ｺﾞｼｯｸM-PRO" w:eastAsia="HG丸ｺﾞｼｯｸM-PRO" w:hAnsi="HG丸ｺﾞｼｯｸM-PRO"/>
        </w:rPr>
        <w:lastRenderedPageBreak/>
        <w:t>負担軽減費について</w:t>
      </w:r>
      <w:bookmarkEnd w:id="357"/>
      <w:bookmarkEnd w:id="358"/>
    </w:p>
    <w:p w14:paraId="59C9824D" w14:textId="3CCF033D"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治験に参加</w:t>
      </w:r>
      <w:r w:rsidRPr="00D63ED1">
        <w:rPr>
          <w:rFonts w:ascii="HG丸ｺﾞｼｯｸM-PRO" w:eastAsia="HG丸ｺﾞｼｯｸM-PRO" w:hAnsi="HG丸ｺﾞｼｯｸM-PRO" w:hint="eastAsia"/>
        </w:rPr>
        <w:t>された場合</w:t>
      </w:r>
      <w:r w:rsidRPr="00D63ED1">
        <w:rPr>
          <w:rFonts w:ascii="HG丸ｺﾞｼｯｸM-PRO" w:eastAsia="HG丸ｺﾞｼｯｸM-PRO" w:hAnsi="HG丸ｺﾞｼｯｸM-PRO"/>
        </w:rPr>
        <w:t>、治験のスケジュールどおりに</w:t>
      </w:r>
      <w:r w:rsidRPr="00D63ED1">
        <w:rPr>
          <w:rFonts w:ascii="HG丸ｺﾞｼｯｸM-PRO" w:eastAsia="HG丸ｺﾞｼｯｸM-PRO" w:hAnsi="HG丸ｺﾞｼｯｸM-PRO" w:hint="eastAsia"/>
        </w:rPr>
        <w:t>ご</w:t>
      </w:r>
      <w:r w:rsidRPr="00D63ED1">
        <w:rPr>
          <w:rFonts w:ascii="HG丸ｺﾞｼｯｸM-PRO" w:eastAsia="HG丸ｺﾞｼｯｸM-PRO" w:hAnsi="HG丸ｺﾞｼｯｸM-PRO"/>
        </w:rPr>
        <w:t>来院いただく</w:t>
      </w:r>
      <w:r w:rsidRPr="00D63ED1">
        <w:rPr>
          <w:rFonts w:ascii="HG丸ｺﾞｼｯｸM-PRO" w:eastAsia="HG丸ｺﾞｼｯｸM-PRO" w:hAnsi="HG丸ｺﾞｼｯｸM-PRO" w:hint="eastAsia"/>
        </w:rPr>
        <w:t>必要があり</w:t>
      </w:r>
      <w:r w:rsidRPr="00D63ED1">
        <w:rPr>
          <w:rFonts w:ascii="HG丸ｺﾞｼｯｸM-PRO" w:eastAsia="HG丸ｺﾞｼｯｸM-PRO" w:hAnsi="HG丸ｺﾞｼｯｸM-PRO"/>
          <w:color w:val="auto"/>
        </w:rPr>
        <w:t>ます。</w:t>
      </w:r>
      <w:r w:rsidRPr="00D63ED1">
        <w:rPr>
          <w:rFonts w:ascii="HG丸ｺﾞｼｯｸM-PRO" w:eastAsia="HG丸ｺﾞｼｯｸM-PRO" w:hAnsi="HG丸ｺﾞｼｯｸM-PRO" w:hint="eastAsia"/>
          <w:color w:val="auto"/>
        </w:rPr>
        <w:t>そのため、</w:t>
      </w:r>
      <w:r w:rsidRPr="00D63ED1">
        <w:rPr>
          <w:rFonts w:ascii="HG丸ｺﾞｼｯｸM-PRO" w:eastAsia="HG丸ｺﾞｼｯｸM-PRO" w:hAnsi="HG丸ｺﾞｼｯｸM-PRO"/>
        </w:rPr>
        <w:t>治験参加に伴う交通費などの負担を軽減する目的で、治験のための来院ごと、あるいは治験のための入退院</w:t>
      </w:r>
      <w:r w:rsidR="00F25BE8" w:rsidRPr="00D63ED1">
        <w:rPr>
          <w:rFonts w:ascii="HG丸ｺﾞｼｯｸM-PRO" w:eastAsia="HG丸ｺﾞｼｯｸM-PRO" w:hAnsi="HG丸ｺﾞｼｯｸM-PRO" w:hint="eastAsia"/>
        </w:rPr>
        <w:t>1</w:t>
      </w:r>
      <w:r w:rsidRPr="00D63ED1">
        <w:rPr>
          <w:rFonts w:ascii="HG丸ｺﾞｼｯｸM-PRO" w:eastAsia="HG丸ｺﾞｼｯｸM-PRO" w:hAnsi="HG丸ｺﾞｼｯｸM-PRO"/>
        </w:rPr>
        <w:t>回につき、事前に決められた金額をお支払いします。</w:t>
      </w:r>
    </w:p>
    <w:p w14:paraId="2298A814"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これらの費用は、「負担軽減費」といわれており、受け取る、受け取らないはあなたの意思で決定することができます。</w:t>
      </w:r>
    </w:p>
    <w:p w14:paraId="5574D484" w14:textId="77777777" w:rsidR="000A6E92" w:rsidRPr="00D63ED1" w:rsidRDefault="000A6E92"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color w:val="0070C0"/>
        </w:rPr>
        <w:t>なお、この負担軽減費は、税法上の雑所得にあたります。そのため、確定申告が必要となる場合があります。</w:t>
      </w:r>
    </w:p>
    <w:p w14:paraId="7E09B034"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54B9BC71" w14:textId="757B8515"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この治験における負担軽減費は以下のとおりです。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6945"/>
      </w:tblGrid>
      <w:tr w:rsidR="000A6E92" w:rsidRPr="00D63ED1" w14:paraId="0D20DE45" w14:textId="77777777" w:rsidTr="00800331">
        <w:trPr>
          <w:trHeight w:val="2213"/>
        </w:trPr>
        <w:tc>
          <w:tcPr>
            <w:tcW w:w="2702" w:type="dxa"/>
            <w:tcBorders>
              <w:top w:val="single" w:sz="6" w:space="0" w:color="auto"/>
              <w:left w:val="single" w:sz="6" w:space="0" w:color="auto"/>
              <w:bottom w:val="single" w:sz="6" w:space="0" w:color="auto"/>
              <w:right w:val="single" w:sz="6" w:space="0" w:color="auto"/>
            </w:tcBorders>
            <w:shd w:val="clear" w:color="auto" w:fill="F2F2F2"/>
            <w:hideMark/>
          </w:tcPr>
          <w:p w14:paraId="747F1723" w14:textId="5EE9D9EF"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kern w:val="0"/>
                <w:sz w:val="24"/>
              </w:rPr>
              <w:t>負担軽減費</w:t>
            </w:r>
          </w:p>
          <w:p w14:paraId="4AA77C9F" w14:textId="1EAD5F02" w:rsidR="000A6E92" w:rsidRPr="00D63ED1" w:rsidRDefault="00C771BD"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501FAA">
              <w:rPr>
                <w:rFonts w:ascii="HG丸ｺﾞｼｯｸM-PRO" w:eastAsia="HG丸ｺﾞｼｯｸM-PRO" w:hAnsi="HG丸ｺﾞｼｯｸM-PRO"/>
                <w:noProof/>
                <w:kern w:val="0"/>
              </w:rPr>
              <mc:AlternateContent>
                <mc:Choice Requires="wps">
                  <w:drawing>
                    <wp:anchor distT="0" distB="0" distL="114300" distR="114300" simplePos="0" relativeHeight="251682824" behindDoc="0" locked="0" layoutInCell="1" allowOverlap="1" wp14:anchorId="13B1B2C7" wp14:editId="5C946FE7">
                      <wp:simplePos x="0" y="0"/>
                      <wp:positionH relativeFrom="column">
                        <wp:posOffset>-310515</wp:posOffset>
                      </wp:positionH>
                      <wp:positionV relativeFrom="paragraph">
                        <wp:posOffset>929005</wp:posOffset>
                      </wp:positionV>
                      <wp:extent cx="1971675" cy="1447800"/>
                      <wp:effectExtent l="19050" t="285750" r="47625" b="38100"/>
                      <wp:wrapNone/>
                      <wp:docPr id="1985768704" name="吹き出し: 円形 4"/>
                      <wp:cNvGraphicFramePr/>
                      <a:graphic xmlns:a="http://schemas.openxmlformats.org/drawingml/2006/main">
                        <a:graphicData uri="http://schemas.microsoft.com/office/word/2010/wordprocessingShape">
                          <wps:wsp>
                            <wps:cNvSpPr/>
                            <wps:spPr>
                              <a:xfrm>
                                <a:off x="0" y="0"/>
                                <a:ext cx="1971675" cy="1447800"/>
                              </a:xfrm>
                              <a:prstGeom prst="wedgeEllipseCallout">
                                <a:avLst>
                                  <a:gd name="adj1" fmla="val 4054"/>
                                  <a:gd name="adj2" fmla="val -68054"/>
                                </a:avLst>
                              </a:prstGeom>
                              <a:solidFill>
                                <a:srgbClr val="66FFFF">
                                  <a:alpha val="50000"/>
                                </a:srgbClr>
                              </a:solidFill>
                              <a:ln w="12700" cap="flat" cmpd="sng" algn="ctr">
                                <a:solidFill>
                                  <a:srgbClr val="4472C4">
                                    <a:shade val="15000"/>
                                  </a:srgbClr>
                                </a:solidFill>
                                <a:prstDash val="solid"/>
                                <a:miter lim="800000"/>
                              </a:ln>
                              <a:effectLst/>
                            </wps:spPr>
                            <wps:txbx>
                              <w:txbxContent>
                                <w:p w14:paraId="239C92B8" w14:textId="77777777" w:rsidR="00C771BD" w:rsidRPr="003E5AD4" w:rsidRDefault="00C771BD" w:rsidP="00C771BD">
                                  <w:pPr>
                                    <w:rPr>
                                      <w:rFonts w:ascii="HG丸ｺﾞｼｯｸM-PRO" w:eastAsia="HG丸ｺﾞｼｯｸM-PRO" w:hAnsi="HG丸ｺﾞｼｯｸM-PRO"/>
                                      <w:color w:val="000000" w:themeColor="text1"/>
                                    </w:rPr>
                                  </w:pPr>
                                  <w:r w:rsidRPr="003E5AD4">
                                    <w:rPr>
                                      <w:rFonts w:ascii="HG丸ｺﾞｼｯｸM-PRO" w:eastAsia="HG丸ｺﾞｼｯｸM-PRO" w:hAnsi="HG丸ｺﾞｼｯｸM-PRO" w:hint="eastAsia"/>
                                      <w:color w:val="000000" w:themeColor="text1"/>
                                    </w:rPr>
                                    <w:t>当院の内容に編集しています。契約内容に合わせて編集してください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1B2C7" id="_x0000_s1042" type="#_x0000_t63" style="position:absolute;left:0;text-align:left;margin-left:-24.45pt;margin-top:73.15pt;width:155.25pt;height:114pt;z-index:251682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" adj="11676,-3900" fillcolor="#6ff" strokecolor="#172c51" strokeweight="1pt">
                      <v:fill opacity="32896f"/>
                      <v:textbox>
                        <w:txbxContent>
                          <w:p w14:paraId="239C92B8" w14:textId="77777777" w:rsidR="00C771BD" w:rsidRPr="003E5AD4" w:rsidRDefault="00C771BD" w:rsidP="00C771BD">
                            <w:pPr>
                              <w:rPr>
                                <w:rFonts w:ascii="HG丸ｺﾞｼｯｸM-PRO" w:eastAsia="HG丸ｺﾞｼｯｸM-PRO" w:hAnsi="HG丸ｺﾞｼｯｸM-PRO"/>
                                <w:color w:val="000000" w:themeColor="text1"/>
                              </w:rPr>
                            </w:pPr>
                            <w:r w:rsidRPr="003E5AD4">
                              <w:rPr>
                                <w:rFonts w:ascii="HG丸ｺﾞｼｯｸM-PRO" w:eastAsia="HG丸ｺﾞｼｯｸM-PRO" w:hAnsi="HG丸ｺﾞｼｯｸM-PRO" w:hint="eastAsia"/>
                                <w:color w:val="000000" w:themeColor="text1"/>
                              </w:rPr>
                              <w:t>当院の内容に編集しています。契約内容に合わせて編集してください</w:t>
                            </w:r>
                          </w:p>
                        </w:txbxContent>
                      </v:textbox>
                    </v:shape>
                  </w:pict>
                </mc:Fallback>
              </mc:AlternateContent>
            </w:r>
            <w:r w:rsidR="000A6E92" w:rsidRPr="00D63ED1">
              <w:rPr>
                <w:rFonts w:ascii="HG丸ｺﾞｼｯｸM-PRO" w:eastAsia="HG丸ｺﾞｼｯｸM-PRO" w:hAnsi="HG丸ｺﾞｼｯｸM-PRO" w:cs="Arial" w:hint="eastAsia"/>
                <w:kern w:val="0"/>
                <w:sz w:val="24"/>
              </w:rPr>
              <w:t>＜参加に伴う</w:t>
            </w:r>
            <w:r w:rsidR="000A6E92" w:rsidRPr="00D63ED1">
              <w:rPr>
                <w:rFonts w:ascii="HG丸ｺﾞｼｯｸM-PRO" w:eastAsia="HG丸ｺﾞｼｯｸM-PRO" w:hAnsi="HG丸ｺﾞｼｯｸM-PRO" w:cs="Arial"/>
                <w:kern w:val="0"/>
                <w:sz w:val="24"/>
              </w:rPr>
              <w:t>あなたへの</w:t>
            </w:r>
            <w:r w:rsidR="000A6E92" w:rsidRPr="00D63ED1">
              <w:rPr>
                <w:rFonts w:ascii="HG丸ｺﾞｼｯｸM-PRO" w:eastAsia="HG丸ｺﾞｼｯｸM-PRO" w:hAnsi="HG丸ｺﾞｼｯｸM-PRO" w:cs="Arial" w:hint="eastAsia"/>
                <w:kern w:val="0"/>
                <w:sz w:val="24"/>
              </w:rPr>
              <w:t>お支払い＞</w:t>
            </w:r>
          </w:p>
        </w:tc>
        <w:tc>
          <w:tcPr>
            <w:tcW w:w="6945" w:type="dxa"/>
            <w:tcBorders>
              <w:top w:val="single" w:sz="6" w:space="0" w:color="auto"/>
              <w:left w:val="single" w:sz="6" w:space="0" w:color="auto"/>
              <w:bottom w:val="single" w:sz="6" w:space="0" w:color="auto"/>
              <w:right w:val="single" w:sz="6" w:space="0" w:color="auto"/>
            </w:tcBorders>
            <w:shd w:val="clear" w:color="auto" w:fill="F2F2F2"/>
            <w:hideMark/>
          </w:tcPr>
          <w:p w14:paraId="7791788F" w14:textId="77777777" w:rsidR="00673F22" w:rsidRPr="00501FAA" w:rsidRDefault="00673F22" w:rsidP="00C31C5A">
            <w:pPr>
              <w:pStyle w:val="aff"/>
              <w:widowControl/>
              <w:numPr>
                <w:ilvl w:val="0"/>
                <w:numId w:val="16"/>
              </w:numPr>
              <w:spacing w:line="400" w:lineRule="exact"/>
              <w:ind w:leftChars="0" w:rightChars="63" w:right="132" w:hanging="297"/>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当院へ</w:t>
            </w:r>
            <w:r w:rsidRPr="00501FAA">
              <w:rPr>
                <w:rFonts w:ascii="HG丸ｺﾞｼｯｸM-PRO" w:eastAsia="HG丸ｺﾞｼｯｸM-PRO" w:hAnsi="HG丸ｺﾞｼｯｸM-PRO" w:cs="Arial" w:hint="eastAsia"/>
                <w:color w:val="000000" w:themeColor="text1"/>
                <w:sz w:val="24"/>
                <w:highlight w:val="cyan"/>
              </w:rPr>
              <w:t>の来院：</w:t>
            </w:r>
            <w:r w:rsidRPr="00501FAA">
              <w:rPr>
                <w:rFonts w:ascii="HG丸ｺﾞｼｯｸM-PRO" w:eastAsia="HG丸ｺﾞｼｯｸM-PRO" w:hAnsi="HG丸ｺﾞｼｯｸM-PRO" w:cs="Arial"/>
                <w:color w:val="000000" w:themeColor="text1"/>
                <w:sz w:val="24"/>
                <w:highlight w:val="cyan"/>
              </w:rPr>
              <w:t>治験のための来院ごと、あるいは治験のための入退院</w:t>
            </w:r>
            <w:r w:rsidRPr="00501FAA">
              <w:rPr>
                <w:rFonts w:ascii="HG丸ｺﾞｼｯｸM-PRO" w:eastAsia="HG丸ｺﾞｼｯｸM-PRO" w:hAnsi="HG丸ｺﾞｼｯｸM-PRO" w:cs="Arial" w:hint="eastAsia"/>
                <w:color w:val="000000" w:themeColor="text1"/>
                <w:sz w:val="24"/>
                <w:highlight w:val="cyan"/>
              </w:rPr>
              <w:t>1</w:t>
            </w:r>
            <w:r w:rsidRPr="00501FAA">
              <w:rPr>
                <w:rFonts w:ascii="HG丸ｺﾞｼｯｸM-PRO" w:eastAsia="HG丸ｺﾞｼｯｸM-PRO" w:hAnsi="HG丸ｺﾞｼｯｸM-PRO" w:cs="Arial"/>
                <w:color w:val="000000" w:themeColor="text1"/>
                <w:sz w:val="24"/>
                <w:highlight w:val="cyan"/>
              </w:rPr>
              <w:t>回につき</w:t>
            </w:r>
            <w:r w:rsidRPr="00501FAA">
              <w:rPr>
                <w:rFonts w:ascii="HG丸ｺﾞｼｯｸM-PRO" w:eastAsia="HG丸ｺﾞｼｯｸM-PRO" w:hAnsi="HG丸ｺﾞｼｯｸM-PRO" w:cs="Arial" w:hint="eastAsia"/>
                <w:color w:val="000000" w:themeColor="text1"/>
                <w:sz w:val="24"/>
                <w:highlight w:val="cyan"/>
              </w:rPr>
              <w:t>7000</w:t>
            </w:r>
            <w:r w:rsidRPr="00501FAA">
              <w:rPr>
                <w:rFonts w:ascii="HG丸ｺﾞｼｯｸM-PRO" w:eastAsia="HG丸ｺﾞｼｯｸM-PRO" w:hAnsi="HG丸ｺﾞｼｯｸM-PRO" w:cs="Arial"/>
                <w:color w:val="000000" w:themeColor="text1"/>
                <w:sz w:val="24"/>
                <w:highlight w:val="cyan"/>
              </w:rPr>
              <w:t>円</w:t>
            </w:r>
          </w:p>
          <w:p w14:paraId="22CAFAD7" w14:textId="77777777" w:rsidR="00673F22" w:rsidRPr="00501FAA" w:rsidRDefault="00673F22" w:rsidP="00C31C5A">
            <w:pPr>
              <w:pStyle w:val="aff"/>
              <w:widowControl/>
              <w:numPr>
                <w:ilvl w:val="0"/>
                <w:numId w:val="16"/>
              </w:numPr>
              <w:spacing w:line="400" w:lineRule="exact"/>
              <w:ind w:leftChars="0" w:rightChars="63" w:right="132" w:hanging="297"/>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他院への検査（治験の実施に規定された検査）受診：1回につき7000円（ただし当院と同日に受診する場合は1回につき3000円）</w:t>
            </w:r>
          </w:p>
          <w:p w14:paraId="6005CB5E" w14:textId="77777777" w:rsidR="00673F22" w:rsidRPr="00501FAA" w:rsidRDefault="00673F22" w:rsidP="00C31C5A">
            <w:pPr>
              <w:pStyle w:val="aff"/>
              <w:widowControl/>
              <w:numPr>
                <w:ilvl w:val="0"/>
                <w:numId w:val="16"/>
              </w:numPr>
              <w:spacing w:line="400" w:lineRule="exact"/>
              <w:ind w:leftChars="0" w:rightChars="63" w:right="132" w:hanging="297"/>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以下の検査を実施する場合：</w:t>
            </w:r>
          </w:p>
          <w:p w14:paraId="5957B701" w14:textId="77777777" w:rsidR="00673F22" w:rsidRPr="00501FAA" w:rsidRDefault="00673F22" w:rsidP="00C31C5A">
            <w:pPr>
              <w:pStyle w:val="aff"/>
              <w:widowControl/>
              <w:spacing w:line="400" w:lineRule="exact"/>
              <w:ind w:leftChars="0" w:left="420"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CT検査：1回につき　　　　　円</w:t>
            </w:r>
          </w:p>
          <w:p w14:paraId="151483BF" w14:textId="77777777" w:rsidR="00673F22" w:rsidRPr="00501FAA" w:rsidRDefault="00673F22" w:rsidP="00C31C5A">
            <w:pPr>
              <w:pStyle w:val="aff"/>
              <w:widowControl/>
              <w:spacing w:line="400" w:lineRule="exact"/>
              <w:ind w:leftChars="0" w:left="420"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MRI検査：1回につき　　　　　円</w:t>
            </w:r>
          </w:p>
          <w:p w14:paraId="4F0EFCD2" w14:textId="77777777" w:rsidR="00673F22" w:rsidRPr="00501FAA" w:rsidRDefault="00673F22" w:rsidP="00C31C5A">
            <w:pPr>
              <w:pStyle w:val="aff"/>
              <w:widowControl/>
              <w:spacing w:line="400" w:lineRule="exact"/>
              <w:ind w:leftChars="0" w:left="420"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PET検査：1回につき　　　　　円</w:t>
            </w:r>
          </w:p>
          <w:p w14:paraId="0D05D43E" w14:textId="77777777" w:rsidR="00673F22" w:rsidRPr="00501FAA" w:rsidRDefault="00673F22" w:rsidP="00C31C5A">
            <w:pPr>
              <w:pStyle w:val="aff"/>
              <w:widowControl/>
              <w:spacing w:line="400" w:lineRule="exact"/>
              <w:ind w:leftChars="0" w:left="420"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RI検査：1回につき　　　　　円</w:t>
            </w:r>
          </w:p>
          <w:p w14:paraId="33ABFABB" w14:textId="77777777" w:rsidR="00673F22" w:rsidRPr="00501FAA" w:rsidRDefault="00673F22" w:rsidP="00C31C5A">
            <w:pPr>
              <w:pStyle w:val="aff"/>
              <w:widowControl/>
              <w:spacing w:line="400" w:lineRule="exact"/>
              <w:ind w:leftChars="0" w:left="420"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hint="eastAsia"/>
                <w:color w:val="000000"/>
                <w:sz w:val="24"/>
                <w:highlight w:val="cyan"/>
              </w:rPr>
              <w:t>臨床検査（心電図検査等含む）：1回につき　　　　　円</w:t>
            </w:r>
          </w:p>
          <w:p w14:paraId="7864C1B2" w14:textId="08C0C77A" w:rsidR="00B319F1" w:rsidRDefault="00B319F1" w:rsidP="00C31C5A">
            <w:pPr>
              <w:widowControl/>
              <w:spacing w:line="400" w:lineRule="exact"/>
              <w:ind w:leftChars="194" w:left="409" w:rightChars="63" w:right="132" w:hanging="2"/>
              <w:jc w:val="left"/>
              <w:textAlignment w:val="baseline"/>
              <w:rPr>
                <w:rFonts w:ascii="HG丸ｺﾞｼｯｸM-PRO" w:eastAsia="HG丸ｺﾞｼｯｸM-PRO" w:hAnsi="HG丸ｺﾞｼｯｸM-PRO" w:cs="Arial"/>
                <w:color w:val="0070C0"/>
                <w:sz w:val="24"/>
              </w:rPr>
            </w:pPr>
          </w:p>
          <w:p w14:paraId="2136791C" w14:textId="77777777" w:rsidR="00351E28" w:rsidRPr="00501FAA" w:rsidRDefault="00351E28" w:rsidP="00C31C5A">
            <w:pPr>
              <w:spacing w:line="400" w:lineRule="exact"/>
              <w:ind w:left="407"/>
              <w:rPr>
                <w:rFonts w:ascii="HG丸ｺﾞｼｯｸM-PRO" w:eastAsia="HG丸ｺﾞｼｯｸM-PRO" w:hAnsi="HG丸ｺﾞｼｯｸM-PRO" w:cs="Arial"/>
                <w:color w:val="000000" w:themeColor="text1"/>
                <w:sz w:val="24"/>
                <w:highlight w:val="cyan"/>
              </w:rPr>
            </w:pPr>
            <w:r w:rsidRPr="00501FAA">
              <w:rPr>
                <w:rFonts w:ascii="HG丸ｺﾞｼｯｸM-PRO" w:eastAsia="HG丸ｺﾞｼｯｸM-PRO" w:hAnsi="HG丸ｺﾞｼｯｸM-PRO" w:cs="Arial" w:hint="eastAsia"/>
                <w:color w:val="000000"/>
                <w:sz w:val="24"/>
                <w:highlight w:val="cyan"/>
              </w:rPr>
              <w:t>対象</w:t>
            </w:r>
            <w:r w:rsidRPr="00501FAA">
              <w:rPr>
                <w:rFonts w:ascii="HG丸ｺﾞｼｯｸM-PRO" w:eastAsia="HG丸ｺﾞｼｯｸM-PRO" w:hAnsi="HG丸ｺﾞｼｯｸM-PRO" w:cs="Arial"/>
                <w:color w:val="000000"/>
                <w:sz w:val="24"/>
                <w:highlight w:val="cyan"/>
              </w:rPr>
              <w:t>期間：</w:t>
            </w:r>
            <w:r w:rsidRPr="00501FAA">
              <w:rPr>
                <w:rFonts w:ascii="HG丸ｺﾞｼｯｸM-PRO" w:eastAsia="HG丸ｺﾞｼｯｸM-PRO" w:hAnsi="HG丸ｺﾞｼｯｸM-PRO" w:cs="Arial"/>
                <w:color w:val="000000" w:themeColor="text1"/>
                <w:sz w:val="24"/>
                <w:highlight w:val="cyan"/>
              </w:rPr>
              <w:t>治験参加</w:t>
            </w:r>
            <w:r w:rsidRPr="00501FAA">
              <w:rPr>
                <w:rFonts w:ascii="HG丸ｺﾞｼｯｸM-PRO" w:eastAsia="HG丸ｺﾞｼｯｸM-PRO" w:hAnsi="HG丸ｺﾞｼｯｸM-PRO" w:cs="Arial" w:hint="eastAsia"/>
                <w:color w:val="000000" w:themeColor="text1"/>
                <w:sz w:val="24"/>
                <w:highlight w:val="cyan"/>
              </w:rPr>
              <w:t>に</w:t>
            </w:r>
            <w:r w:rsidRPr="00501FAA">
              <w:rPr>
                <w:rFonts w:ascii="HG丸ｺﾞｼｯｸM-PRO" w:eastAsia="HG丸ｺﾞｼｯｸM-PRO" w:hAnsi="HG丸ｺﾞｼｯｸM-PRO" w:cs="Arial"/>
                <w:color w:val="000000" w:themeColor="text1"/>
                <w:sz w:val="24"/>
                <w:highlight w:val="cyan"/>
              </w:rPr>
              <w:t>同意</w:t>
            </w:r>
            <w:r w:rsidRPr="00501FAA">
              <w:rPr>
                <w:rFonts w:ascii="HG丸ｺﾞｼｯｸM-PRO" w:eastAsia="HG丸ｺﾞｼｯｸM-PRO" w:hAnsi="HG丸ｺﾞｼｯｸM-PRO" w:cs="Arial" w:hint="eastAsia"/>
                <w:color w:val="000000" w:themeColor="text1"/>
                <w:sz w:val="24"/>
                <w:highlight w:val="cyan"/>
              </w:rPr>
              <w:t>後、最初の検査</w:t>
            </w:r>
            <w:r w:rsidRPr="00501FAA">
              <w:rPr>
                <w:rFonts w:ascii="HG丸ｺﾞｼｯｸM-PRO" w:eastAsia="HG丸ｺﾞｼｯｸM-PRO" w:hAnsi="HG丸ｺﾞｼｯｸM-PRO" w:cs="Arial"/>
                <w:color w:val="000000" w:themeColor="text1"/>
                <w:sz w:val="24"/>
                <w:highlight w:val="cyan"/>
              </w:rPr>
              <w:t>日から</w:t>
            </w:r>
            <w:r w:rsidRPr="00501FAA">
              <w:rPr>
                <w:rFonts w:ascii="HG丸ｺﾞｼｯｸM-PRO" w:eastAsia="HG丸ｺﾞｼｯｸM-PRO" w:hAnsi="HG丸ｺﾞｼｯｸM-PRO" w:cs="Arial" w:hint="eastAsia"/>
                <w:color w:val="000000" w:themeColor="text1"/>
                <w:sz w:val="24"/>
                <w:highlight w:val="cyan"/>
              </w:rPr>
              <w:t>治験の</w:t>
            </w:r>
            <w:r w:rsidRPr="00501FAA">
              <w:rPr>
                <w:rFonts w:ascii="HG丸ｺﾞｼｯｸM-PRO" w:eastAsia="HG丸ｺﾞｼｯｸM-PRO" w:hAnsi="HG丸ｺﾞｼｯｸM-PRO" w:cs="Arial"/>
                <w:color w:val="000000" w:themeColor="text1"/>
                <w:sz w:val="24"/>
                <w:highlight w:val="cyan"/>
              </w:rPr>
              <w:t>観察期間終了まで</w:t>
            </w:r>
          </w:p>
          <w:p w14:paraId="41D0F3E6" w14:textId="77777777" w:rsidR="00351E28" w:rsidRPr="00501FAA" w:rsidRDefault="00351E28" w:rsidP="00C31C5A">
            <w:pPr>
              <w:widowControl/>
              <w:spacing w:line="400" w:lineRule="exact"/>
              <w:ind w:leftChars="194" w:left="407" w:rightChars="63" w:right="132"/>
              <w:jc w:val="left"/>
              <w:textAlignment w:val="baseline"/>
              <w:rPr>
                <w:rFonts w:ascii="HG丸ｺﾞｼｯｸM-PRO" w:eastAsia="HG丸ｺﾞｼｯｸM-PRO" w:hAnsi="HG丸ｺﾞｼｯｸM-PRO" w:cs="Arial"/>
                <w:color w:val="000000"/>
                <w:sz w:val="24"/>
                <w:highlight w:val="cyan"/>
              </w:rPr>
            </w:pPr>
            <w:r w:rsidRPr="00501FAA">
              <w:rPr>
                <w:rFonts w:ascii="HG丸ｺﾞｼｯｸM-PRO" w:eastAsia="HG丸ｺﾞｼｯｸM-PRO" w:hAnsi="HG丸ｺﾞｼｯｸM-PRO" w:cs="Arial"/>
                <w:kern w:val="0"/>
                <w:sz w:val="24"/>
                <w:highlight w:val="cyan"/>
              </w:rPr>
              <w:t>支払い方法</w:t>
            </w:r>
            <w:r w:rsidRPr="00501FAA">
              <w:rPr>
                <w:rFonts w:ascii="HG丸ｺﾞｼｯｸM-PRO" w:eastAsia="HG丸ｺﾞｼｯｸM-PRO" w:hAnsi="HG丸ｺﾞｼｯｸM-PRO" w:cs="Arial" w:hint="eastAsia"/>
                <w:kern w:val="0"/>
                <w:sz w:val="24"/>
                <w:highlight w:val="cyan"/>
              </w:rPr>
              <w:t>：</w:t>
            </w:r>
          </w:p>
          <w:p w14:paraId="25BE35C0" w14:textId="08299866" w:rsidR="00673F22" w:rsidRPr="00D63ED1" w:rsidRDefault="00351E28" w:rsidP="00C31C5A">
            <w:pPr>
              <w:widowControl/>
              <w:spacing w:line="400" w:lineRule="exact"/>
              <w:ind w:leftChars="194" w:left="409" w:rightChars="63" w:right="132" w:hanging="2"/>
              <w:jc w:val="left"/>
              <w:textAlignment w:val="baseline"/>
              <w:rPr>
                <w:rFonts w:ascii="HG丸ｺﾞｼｯｸM-PRO" w:eastAsia="HG丸ｺﾞｼｯｸM-PRO" w:hAnsi="HG丸ｺﾞｼｯｸM-PRO" w:cs="Arial"/>
                <w:color w:val="0070C0"/>
                <w:sz w:val="24"/>
              </w:rPr>
            </w:pPr>
            <w:r w:rsidRPr="00501FAA">
              <w:rPr>
                <w:rFonts w:ascii="HG丸ｺﾞｼｯｸM-PRO" w:eastAsia="HG丸ｺﾞｼｯｸM-PRO" w:hAnsi="HG丸ｺﾞｼｯｸM-PRO" w:hint="eastAsia"/>
                <w:sz w:val="24"/>
                <w:highlight w:val="cyan"/>
              </w:rPr>
              <w:t>1ヶ月間に治験参加のために来院した回数（入院の場合は，あなたが治験参加のために入退院した回数）と実施した検査内容を確認し、合計した金額を、翌月末に、あなたの銀行口座に振り込みます。</w:t>
            </w:r>
          </w:p>
        </w:tc>
      </w:tr>
    </w:tbl>
    <w:tbl>
      <w:tblPr>
        <w:tblStyle w:val="af7"/>
        <w:tblW w:w="9638" w:type="dxa"/>
        <w:shd w:val="clear" w:color="auto" w:fill="E2EFD9"/>
        <w:tblLook w:val="04A0" w:firstRow="1" w:lastRow="0" w:firstColumn="1" w:lastColumn="0" w:noHBand="0" w:noVBand="1"/>
      </w:tblPr>
      <w:tblGrid>
        <w:gridCol w:w="9638"/>
      </w:tblGrid>
      <w:tr w:rsidR="00B319F1" w:rsidRPr="00D63ED1" w14:paraId="24413095" w14:textId="77777777" w:rsidTr="00B319F1">
        <w:tc>
          <w:tcPr>
            <w:tcW w:w="9638" w:type="dxa"/>
            <w:shd w:val="clear" w:color="auto" w:fill="E2EFD9"/>
          </w:tcPr>
          <w:p w14:paraId="64F13ABE" w14:textId="77777777" w:rsidR="00B319F1" w:rsidRPr="00D63ED1" w:rsidRDefault="00B319F1" w:rsidP="00C31C5A">
            <w:pPr>
              <w:widowControl/>
              <w:shd w:val="clear" w:color="auto" w:fill="E2EFD9" w:themeFill="accent6" w:themeFillTint="33"/>
              <w:spacing w:line="400" w:lineRule="exact"/>
              <w:ind w:rightChars="50" w:right="105"/>
              <w:jc w:val="left"/>
              <w:textAlignment w:val="baseline"/>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color w:val="000000"/>
              </w:rPr>
              <w:t>作成ガイド）</w:t>
            </w:r>
          </w:p>
          <w:p w14:paraId="5A91BE5F" w14:textId="6882D604" w:rsidR="00B319F1" w:rsidRPr="00D63ED1" w:rsidRDefault="00B319F1"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各実施医療機関での規定および運用に従い、期間や費用、支払い時期を記載する。</w:t>
            </w:r>
          </w:p>
        </w:tc>
      </w:tr>
    </w:tbl>
    <w:p w14:paraId="73EB4722" w14:textId="77777777" w:rsidR="00B319F1" w:rsidRPr="00D63ED1" w:rsidRDefault="00B319F1" w:rsidP="00C31C5A">
      <w:pPr>
        <w:pStyle w:val="a1"/>
        <w:spacing w:line="400" w:lineRule="exact"/>
        <w:ind w:firstLine="240"/>
        <w:rPr>
          <w:rFonts w:ascii="HG丸ｺﾞｼｯｸM-PRO" w:eastAsia="HG丸ｺﾞｼｯｸM-PRO" w:hAnsi="HG丸ｺﾞｼｯｸM-PRO"/>
        </w:rPr>
      </w:pPr>
    </w:p>
    <w:p w14:paraId="13968BD3" w14:textId="77777777" w:rsidR="000A6E92" w:rsidRPr="00D63ED1" w:rsidRDefault="000A6E92" w:rsidP="00C31C5A">
      <w:pPr>
        <w:widowControl/>
        <w:spacing w:line="400" w:lineRule="exact"/>
        <w:ind w:leftChars="86" w:left="181"/>
        <w:jc w:val="lef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lastRenderedPageBreak/>
        <w:br w:type="page"/>
      </w:r>
    </w:p>
    <w:p w14:paraId="4DF4010F" w14:textId="77777777" w:rsidR="000A6E92" w:rsidRPr="00D63ED1" w:rsidRDefault="000A6E92" w:rsidP="00C31C5A">
      <w:pPr>
        <w:pStyle w:val="20"/>
        <w:spacing w:after="180" w:line="400" w:lineRule="exact"/>
        <w:rPr>
          <w:rFonts w:ascii="HG丸ｺﾞｼｯｸM-PRO" w:eastAsia="HG丸ｺﾞｼｯｸM-PRO" w:hAnsi="HG丸ｺﾞｼｯｸM-PRO"/>
        </w:rPr>
      </w:pPr>
      <w:bookmarkStart w:id="359" w:name="_Ref167444138"/>
      <w:bookmarkStart w:id="360" w:name="_Toc168480476"/>
      <w:r w:rsidRPr="00D63ED1">
        <w:rPr>
          <w:rFonts w:ascii="HG丸ｺﾞｼｯｸM-PRO" w:eastAsia="HG丸ｺﾞｼｯｸM-PRO" w:hAnsi="HG丸ｺﾞｼｯｸM-PRO"/>
        </w:rPr>
        <w:lastRenderedPageBreak/>
        <w:t>この治験を審査した治験審査委員会について</w:t>
      </w:r>
      <w:bookmarkEnd w:id="359"/>
      <w:bookmarkEnd w:id="360"/>
    </w:p>
    <w:p w14:paraId="24D983DA"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治験を行う際は、厚生労働省が定めた治験の基準（医薬品の臨床試験の実施の基準：GCP）に従うことになっており、治験を実施する医療機関の長（当院長）は、この治験の実施について「治験審査委員会」の意見を聴くことが求められています。</w:t>
      </w:r>
    </w:p>
    <w:p w14:paraId="47A40F26"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7BE5ED2F" w14:textId="40E22F2B"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「治験審査委員会」は、治験について、治験参加者の権</w:t>
      </w:r>
      <w:r w:rsidR="004474E3" w:rsidRPr="00D63ED1">
        <w:rPr>
          <w:rFonts w:ascii="HG丸ｺﾞｼｯｸM-PRO" w:eastAsia="HG丸ｺﾞｼｯｸM-PRO" w:hAnsi="HG丸ｺﾞｼｯｸM-PRO" w:hint="eastAsia"/>
        </w:rPr>
        <w:t>利</w:t>
      </w:r>
      <w:r w:rsidRPr="00D63ED1">
        <w:rPr>
          <w:rFonts w:ascii="HG丸ｺﾞｼｯｸM-PRO" w:eastAsia="HG丸ｺﾞｼｯｸM-PRO" w:hAnsi="HG丸ｺﾞｼｯｸM-PRO"/>
        </w:rPr>
        <w:t>や安全性などに問題ないかを科学的・倫理的観点などから調査・審議する</w:t>
      </w:r>
      <w:r w:rsidRPr="00D63ED1">
        <w:rPr>
          <w:rFonts w:ascii="HG丸ｺﾞｼｯｸM-PRO" w:eastAsia="HG丸ｺﾞｼｯｸM-PRO" w:hAnsi="HG丸ｺﾞｼｯｸM-PRO" w:hint="eastAsia"/>
        </w:rPr>
        <w:t>ために設置されており、</w:t>
      </w:r>
      <w:r w:rsidRPr="00D63ED1">
        <w:rPr>
          <w:rFonts w:ascii="HG丸ｺﾞｼｯｸM-PRO" w:eastAsia="HG丸ｺﾞｼｯｸM-PRO" w:hAnsi="HG丸ｺﾞｼｯｸM-PRO"/>
        </w:rPr>
        <w:t>医療</w:t>
      </w:r>
      <w:r w:rsidRPr="00D63ED1" w:rsidDel="004367F4">
        <w:rPr>
          <w:rFonts w:ascii="HG丸ｺﾞｼｯｸM-PRO" w:eastAsia="HG丸ｺﾞｼｯｸM-PRO" w:hAnsi="HG丸ｺﾞｼｯｸM-PRO"/>
        </w:rPr>
        <w:t>または</w:t>
      </w:r>
      <w:r w:rsidRPr="00D63ED1">
        <w:rPr>
          <w:rFonts w:ascii="HG丸ｺﾞｼｯｸM-PRO" w:eastAsia="HG丸ｺﾞｼｯｸM-PRO" w:hAnsi="HG丸ｺﾞｼｯｸM-PRO"/>
        </w:rPr>
        <w:t>臨床試験に関する専門的知識を有する人やこれらの専門以外の人、</w:t>
      </w:r>
      <w:r w:rsidRPr="00D63ED1">
        <w:rPr>
          <w:rFonts w:ascii="HG丸ｺﾞｼｯｸM-PRO" w:eastAsia="HG丸ｺﾞｼｯｸM-PRO" w:hAnsi="HG丸ｺﾞｼｯｸM-PRO" w:hint="eastAsia"/>
        </w:rPr>
        <w:t>実施</w:t>
      </w:r>
      <w:r w:rsidRPr="00D63ED1">
        <w:rPr>
          <w:rFonts w:ascii="HG丸ｺﾞｼｯｸM-PRO" w:eastAsia="HG丸ｺﾞｼｯｸM-PRO" w:hAnsi="HG丸ｺﾞｼｯｸM-PRO"/>
        </w:rPr>
        <w:t>医療機関と利害関係のない人から構成されています。</w:t>
      </w:r>
    </w:p>
    <w:p w14:paraId="3EC90FBF"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426DECFA" w14:textId="77777777" w:rsidR="000A6E92" w:rsidRPr="00C771BD" w:rsidRDefault="000A6E92" w:rsidP="00C31C5A">
      <w:pPr>
        <w:pStyle w:val="a1"/>
        <w:spacing w:line="400" w:lineRule="exact"/>
        <w:ind w:firstLine="240"/>
        <w:rPr>
          <w:rFonts w:ascii="HG丸ｺﾞｼｯｸM-PRO" w:eastAsia="HG丸ｺﾞｼｯｸM-PRO" w:hAnsi="HG丸ｺﾞｼｯｸM-PRO"/>
          <w:color w:val="auto"/>
        </w:rPr>
      </w:pPr>
      <w:r w:rsidRPr="00D63ED1">
        <w:rPr>
          <w:rFonts w:ascii="HG丸ｺﾞｼｯｸM-PRO" w:eastAsia="HG丸ｺﾞｼｯｸM-PRO" w:hAnsi="HG丸ｺﾞｼｯｸM-PRO" w:hint="eastAsia"/>
        </w:rPr>
        <w:t>治験審査</w:t>
      </w:r>
      <w:r w:rsidRPr="00D63ED1">
        <w:rPr>
          <w:rFonts w:ascii="HG丸ｺﾞｼｯｸM-PRO" w:eastAsia="HG丸ｺﾞｼｯｸM-PRO" w:hAnsi="HG丸ｺﾞｼｯｸM-PRO"/>
        </w:rPr>
        <w:t>委員会に関してお問い合わせがある場合には治験担当医師</w:t>
      </w:r>
      <w:r w:rsidRPr="00D63ED1" w:rsidDel="004367F4">
        <w:rPr>
          <w:rFonts w:ascii="HG丸ｺﾞｼｯｸM-PRO" w:eastAsia="HG丸ｺﾞｼｯｸM-PRO" w:hAnsi="HG丸ｺﾞｼｯｸM-PRO"/>
        </w:rPr>
        <w:t>または</w:t>
      </w:r>
      <w:r w:rsidRPr="00C771BD">
        <w:rPr>
          <w:rFonts w:ascii="HG丸ｺﾞｼｯｸM-PRO" w:eastAsia="HG丸ｺﾞｼｯｸM-PRO" w:hAnsi="HG丸ｺﾞｼｯｸM-PRO" w:hint="eastAsia"/>
          <w:color w:val="auto"/>
        </w:rPr>
        <w:t>臨床研究コーディネーター</w:t>
      </w:r>
      <w:r w:rsidRPr="00C771BD">
        <w:rPr>
          <w:rFonts w:ascii="HG丸ｺﾞｼｯｸM-PRO" w:eastAsia="HG丸ｺﾞｼｯｸM-PRO" w:hAnsi="HG丸ｺﾞｼｯｸM-PRO"/>
          <w:color w:val="auto"/>
        </w:rPr>
        <w:t>へお申し出ください。</w:t>
      </w:r>
    </w:p>
    <w:p w14:paraId="0E28FD74"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558FFB52"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この治験については、以下の治験審査委員会により審査を受け、承認されています。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39"/>
        <w:gridCol w:w="7708"/>
      </w:tblGrid>
      <w:tr w:rsidR="000A6E92" w:rsidRPr="00D63ED1" w14:paraId="065F6760" w14:textId="77777777" w:rsidTr="00A746D3">
        <w:tc>
          <w:tcPr>
            <w:tcW w:w="2139" w:type="dxa"/>
            <w:tcBorders>
              <w:top w:val="single" w:sz="6" w:space="0" w:color="auto"/>
              <w:left w:val="single" w:sz="6" w:space="0" w:color="auto"/>
              <w:bottom w:val="single" w:sz="6" w:space="0" w:color="auto"/>
              <w:right w:val="single" w:sz="6" w:space="0" w:color="auto"/>
            </w:tcBorders>
            <w:shd w:val="clear" w:color="auto" w:fill="F2F2F2"/>
            <w:hideMark/>
          </w:tcPr>
          <w:p w14:paraId="0FA94AC4" w14:textId="47913151" w:rsidR="000A6E92" w:rsidRPr="00D63ED1" w:rsidRDefault="000A6E92" w:rsidP="00C31C5A">
            <w:pPr>
              <w:widowControl/>
              <w:spacing w:line="400" w:lineRule="exact"/>
              <w:ind w:leftChars="67" w:left="141" w:rightChars="60" w:right="126"/>
              <w:jc w:val="left"/>
              <w:textAlignment w:val="baseline"/>
              <w:rPr>
                <w:rFonts w:ascii="HG丸ｺﾞｼｯｸM-PRO" w:eastAsia="HG丸ｺﾞｼｯｸM-PRO" w:hAnsi="HG丸ｺﾞｼｯｸM-PRO" w:cs="Arial"/>
                <w:kern w:val="0"/>
                <w:sz w:val="24"/>
              </w:rPr>
            </w:pPr>
            <w:r w:rsidRPr="00D63ED1">
              <w:rPr>
                <w:rFonts w:ascii="HG丸ｺﾞｼｯｸM-PRO" w:eastAsia="HG丸ｺﾞｼｯｸM-PRO" w:hAnsi="HG丸ｺﾞｼｯｸM-PRO" w:cs="Arial"/>
                <w:kern w:val="0"/>
                <w:sz w:val="24"/>
              </w:rPr>
              <w:t>治験審査委員会</w:t>
            </w:r>
          </w:p>
        </w:tc>
        <w:tc>
          <w:tcPr>
            <w:tcW w:w="7508" w:type="dxa"/>
            <w:tcBorders>
              <w:top w:val="single" w:sz="6" w:space="0" w:color="auto"/>
              <w:left w:val="single" w:sz="6" w:space="0" w:color="auto"/>
              <w:bottom w:val="single" w:sz="6" w:space="0" w:color="auto"/>
              <w:right w:val="single" w:sz="6" w:space="0" w:color="auto"/>
            </w:tcBorders>
            <w:shd w:val="clear" w:color="auto" w:fill="F2F2F2"/>
            <w:hideMark/>
          </w:tcPr>
          <w:p w14:paraId="6CA5E9BD" w14:textId="41007E9C" w:rsidR="000A6E92" w:rsidRPr="00EC7D41" w:rsidRDefault="000A6E92" w:rsidP="00C31C5A">
            <w:pPr>
              <w:spacing w:line="400" w:lineRule="exact"/>
              <w:ind w:rightChars="63" w:right="132"/>
              <w:rPr>
                <w:rFonts w:ascii="HG丸ｺﾞｼｯｸM-PRO" w:eastAsia="HG丸ｺﾞｼｯｸM-PRO" w:hAnsi="HG丸ｺﾞｼｯｸM-PRO" w:cs="Arial"/>
                <w:sz w:val="24"/>
                <w:highlight w:val="cyan"/>
              </w:rPr>
            </w:pPr>
            <w:r w:rsidRPr="00EC7D41">
              <w:rPr>
                <w:rFonts w:ascii="HG丸ｺﾞｼｯｸM-PRO" w:eastAsia="HG丸ｺﾞｼｯｸM-PRO" w:hAnsi="HG丸ｺﾞｼｯｸM-PRO" w:cs="Arial"/>
                <w:color w:val="000000"/>
                <w:sz w:val="24"/>
                <w:highlight w:val="cyan"/>
                <w:lang w:eastAsia="zh-CN"/>
              </w:rPr>
              <w:t>名称：</w:t>
            </w:r>
            <w:r w:rsidR="00491D54" w:rsidRPr="00EC7D41">
              <w:rPr>
                <w:rFonts w:ascii="HG丸ｺﾞｼｯｸM-PRO" w:eastAsia="HG丸ｺﾞｼｯｸM-PRO" w:hAnsi="HG丸ｺﾞｼｯｸM-PRO" w:hint="eastAsia"/>
                <w:sz w:val="24"/>
                <w:highlight w:val="cyan"/>
              </w:rPr>
              <w:t>独立行政法人国立病院機構</w:t>
            </w:r>
            <w:r w:rsidR="00EC7D41">
              <w:rPr>
                <w:rFonts w:ascii="HG丸ｺﾞｼｯｸM-PRO" w:eastAsia="HG丸ｺﾞｼｯｸM-PRO" w:hAnsi="HG丸ｺﾞｼｯｸM-PRO" w:hint="eastAsia"/>
                <w:sz w:val="24"/>
                <w:highlight w:val="cyan"/>
              </w:rPr>
              <w:t xml:space="preserve"> </w:t>
            </w:r>
            <w:r w:rsidR="00491D54" w:rsidRPr="00EC7D41">
              <w:rPr>
                <w:rFonts w:ascii="HG丸ｺﾞｼｯｸM-PRO" w:eastAsia="HG丸ｺﾞｼｯｸM-PRO" w:hAnsi="HG丸ｺﾞｼｯｸM-PRO" w:hint="eastAsia"/>
                <w:sz w:val="24"/>
                <w:highlight w:val="cyan"/>
              </w:rPr>
              <w:t>九州がんセンター</w:t>
            </w:r>
            <w:r w:rsidR="00EC7D41">
              <w:rPr>
                <w:rFonts w:ascii="HG丸ｺﾞｼｯｸM-PRO" w:eastAsia="HG丸ｺﾞｼｯｸM-PRO" w:hAnsi="HG丸ｺﾞｼｯｸM-PRO" w:hint="eastAsia"/>
                <w:sz w:val="24"/>
                <w:highlight w:val="cyan"/>
              </w:rPr>
              <w:t xml:space="preserve"> </w:t>
            </w:r>
            <w:r w:rsidR="00491D54" w:rsidRPr="00EC7D41">
              <w:rPr>
                <w:rFonts w:ascii="HG丸ｺﾞｼｯｸM-PRO" w:eastAsia="HG丸ｺﾞｼｯｸM-PRO" w:hAnsi="HG丸ｺﾞｼｯｸM-PRO" w:hint="eastAsia"/>
                <w:sz w:val="24"/>
                <w:highlight w:val="cyan"/>
              </w:rPr>
              <w:t>治験審査委員会</w:t>
            </w:r>
          </w:p>
          <w:p w14:paraId="3404DBC4" w14:textId="064DE102" w:rsidR="000A6E92" w:rsidRPr="00EC7D41" w:rsidRDefault="000A6E92" w:rsidP="00C31C5A">
            <w:pPr>
              <w:spacing w:line="400" w:lineRule="exact"/>
              <w:ind w:rightChars="63" w:right="132"/>
              <w:rPr>
                <w:rFonts w:ascii="HG丸ｺﾞｼｯｸM-PRO" w:eastAsia="HG丸ｺﾞｼｯｸM-PRO" w:hAnsi="HG丸ｺﾞｼｯｸM-PRO" w:cs="Arial"/>
                <w:sz w:val="24"/>
                <w:highlight w:val="cyan"/>
                <w:lang w:eastAsia="zh-CN"/>
              </w:rPr>
            </w:pPr>
            <w:r w:rsidRPr="00EC7D41">
              <w:rPr>
                <w:rFonts w:ascii="HG丸ｺﾞｼｯｸM-PRO" w:eastAsia="HG丸ｺﾞｼｯｸM-PRO" w:hAnsi="HG丸ｺﾞｼｯｸM-PRO" w:cs="Arial"/>
                <w:sz w:val="24"/>
                <w:highlight w:val="cyan"/>
                <w:lang w:eastAsia="zh-CN"/>
              </w:rPr>
              <w:t>種類：治験審査委員会</w:t>
            </w:r>
          </w:p>
          <w:p w14:paraId="396FBB74" w14:textId="7D12FA0A" w:rsidR="000A6E92" w:rsidRPr="00EC7D41" w:rsidRDefault="000A6E92" w:rsidP="00C31C5A">
            <w:pPr>
              <w:spacing w:line="400" w:lineRule="exact"/>
              <w:ind w:rightChars="63" w:right="132"/>
              <w:rPr>
                <w:rFonts w:ascii="HG丸ｺﾞｼｯｸM-PRO" w:eastAsia="HG丸ｺﾞｼｯｸM-PRO" w:hAnsi="HG丸ｺﾞｼｯｸM-PRO" w:cs="Arial"/>
                <w:sz w:val="24"/>
                <w:highlight w:val="cyan"/>
                <w:lang w:eastAsia="zh-CN"/>
              </w:rPr>
            </w:pPr>
            <w:r w:rsidRPr="00EC7D41">
              <w:rPr>
                <w:rFonts w:ascii="HG丸ｺﾞｼｯｸM-PRO" w:eastAsia="HG丸ｺﾞｼｯｸM-PRO" w:hAnsi="HG丸ｺﾞｼｯｸM-PRO" w:cs="Arial"/>
                <w:sz w:val="24"/>
                <w:highlight w:val="cyan"/>
                <w:lang w:eastAsia="zh-CN"/>
              </w:rPr>
              <w:t>設置者：</w:t>
            </w:r>
            <w:r w:rsidR="002E7C34" w:rsidRPr="00EC7D41">
              <w:rPr>
                <w:rFonts w:ascii="HG丸ｺﾞｼｯｸM-PRO" w:eastAsia="HG丸ｺﾞｼｯｸM-PRO" w:hAnsi="HG丸ｺﾞｼｯｸM-PRO" w:hint="eastAsia"/>
                <w:sz w:val="24"/>
                <w:highlight w:val="cyan"/>
                <w:lang w:eastAsia="zh-TW"/>
              </w:rPr>
              <w:t>病院長</w:t>
            </w:r>
          </w:p>
          <w:p w14:paraId="0E773566" w14:textId="16B0E92D" w:rsidR="000A6E92" w:rsidRPr="00DC026F" w:rsidRDefault="000A6E92" w:rsidP="00C31C5A">
            <w:pPr>
              <w:spacing w:line="400" w:lineRule="exact"/>
              <w:ind w:rightChars="63" w:right="132"/>
              <w:rPr>
                <w:rFonts w:ascii="HG丸ｺﾞｼｯｸM-PRO" w:eastAsia="HG丸ｺﾞｼｯｸM-PRO" w:hAnsi="HG丸ｺﾞｼｯｸM-PRO" w:cs="Arial"/>
                <w:sz w:val="24"/>
                <w:lang w:eastAsia="zh-TW"/>
              </w:rPr>
            </w:pPr>
            <w:r w:rsidRPr="00EC7D41">
              <w:rPr>
                <w:rFonts w:ascii="HG丸ｺﾞｼｯｸM-PRO" w:eastAsia="HG丸ｺﾞｼｯｸM-PRO" w:hAnsi="HG丸ｺﾞｼｯｸM-PRO" w:cs="Arial"/>
                <w:sz w:val="24"/>
                <w:highlight w:val="cyan"/>
                <w:lang w:eastAsia="zh-TW"/>
              </w:rPr>
              <w:t>所在地：</w:t>
            </w:r>
            <w:r w:rsidR="00EC7D41" w:rsidRPr="00EC7D41">
              <w:rPr>
                <w:rFonts w:ascii="HG丸ｺﾞｼｯｸM-PRO" w:eastAsia="HG丸ｺﾞｼｯｸM-PRO" w:hAnsi="HG丸ｺﾞｼｯｸM-PRO" w:cs="Arial" w:hint="eastAsia"/>
                <w:sz w:val="24"/>
                <w:highlight w:val="cyan"/>
                <w:lang w:eastAsia="zh-TW"/>
              </w:rPr>
              <w:t>福岡県</w:t>
            </w:r>
            <w:r w:rsidR="00EC7D41" w:rsidRPr="00EC7D41">
              <w:rPr>
                <w:rFonts w:ascii="HG丸ｺﾞｼｯｸM-PRO" w:eastAsia="HG丸ｺﾞｼｯｸM-PRO" w:hAnsi="HG丸ｺﾞｼｯｸM-PRO" w:hint="eastAsia"/>
                <w:sz w:val="24"/>
                <w:highlight w:val="cyan"/>
                <w:lang w:eastAsia="zh-TW"/>
              </w:rPr>
              <w:t>福</w:t>
            </w:r>
            <w:r w:rsidR="00EC7D41" w:rsidRPr="00501FAA">
              <w:rPr>
                <w:rFonts w:ascii="HG丸ｺﾞｼｯｸM-PRO" w:eastAsia="HG丸ｺﾞｼｯｸM-PRO" w:hAnsi="HG丸ｺﾞｼｯｸM-PRO" w:hint="eastAsia"/>
                <w:sz w:val="24"/>
                <w:highlight w:val="cyan"/>
                <w:lang w:eastAsia="zh-TW"/>
              </w:rPr>
              <w:t>岡市南区野多目3丁目1番1号</w:t>
            </w:r>
          </w:p>
          <w:p w14:paraId="0E483EE2" w14:textId="77777777" w:rsidR="000A6E92" w:rsidRPr="00DC026F" w:rsidRDefault="000A6E92" w:rsidP="00C31C5A">
            <w:pPr>
              <w:spacing w:line="400" w:lineRule="exact"/>
              <w:ind w:leftChars="65" w:left="136" w:rightChars="63" w:right="132" w:firstLine="240"/>
              <w:rPr>
                <w:rFonts w:ascii="HG丸ｺﾞｼｯｸM-PRO" w:eastAsia="HG丸ｺﾞｼｯｸM-PRO" w:hAnsi="HG丸ｺﾞｼｯｸM-PRO" w:cs="Arial"/>
                <w:sz w:val="24"/>
                <w:lang w:eastAsia="zh-TW"/>
              </w:rPr>
            </w:pPr>
          </w:p>
          <w:p w14:paraId="2A797BF8" w14:textId="60B97FAD" w:rsidR="00F078FB" w:rsidRPr="00C05BDD" w:rsidRDefault="000A6E92" w:rsidP="00C31C5A">
            <w:pPr>
              <w:widowControl/>
              <w:spacing w:line="400" w:lineRule="exact"/>
              <w:ind w:leftChars="50" w:left="105" w:rightChars="50" w:right="105"/>
              <w:jc w:val="left"/>
              <w:textAlignment w:val="baseline"/>
              <w:rPr>
                <w:rFonts w:ascii="HG丸ｺﾞｼｯｸM-PRO" w:eastAsia="HG丸ｺﾞｼｯｸM-PRO" w:hAnsi="HG丸ｺﾞｼｯｸM-PRO" w:cs="Arial"/>
                <w:sz w:val="24"/>
                <w:highlight w:val="cyan"/>
              </w:rPr>
            </w:pPr>
            <w:r w:rsidRPr="00C05BDD">
              <w:rPr>
                <w:rFonts w:ascii="HG丸ｺﾞｼｯｸM-PRO" w:eastAsia="HG丸ｺﾞｼｯｸM-PRO" w:hAnsi="HG丸ｺﾞｼｯｸM-PRO" w:cs="Arial"/>
                <w:kern w:val="0"/>
                <w:sz w:val="24"/>
                <w:highlight w:val="cyan"/>
              </w:rPr>
              <w:t>治験審査委員会の</w:t>
            </w:r>
            <w:r w:rsidRPr="00C05BDD">
              <w:rPr>
                <w:rFonts w:ascii="HG丸ｺﾞｼｯｸM-PRO" w:eastAsia="HG丸ｺﾞｼｯｸM-PRO" w:hAnsi="HG丸ｺﾞｼｯｸM-PRO" w:cs="Arial"/>
                <w:sz w:val="24"/>
                <w:highlight w:val="cyan"/>
              </w:rPr>
              <w:t>手順書、委員名簿、会議記録の概要などについては</w:t>
            </w:r>
            <w:r w:rsidRPr="00C05BDD">
              <w:rPr>
                <w:rFonts w:ascii="HG丸ｺﾞｼｯｸM-PRO" w:eastAsia="HG丸ｺﾞｼｯｸM-PRO" w:hAnsi="HG丸ｺﾞｼｯｸM-PRO" w:cs="Arial" w:hint="eastAsia"/>
                <w:sz w:val="24"/>
                <w:highlight w:val="cyan"/>
              </w:rPr>
              <w:t>以下で確認できます。</w:t>
            </w:r>
          </w:p>
          <w:p w14:paraId="79E6550C" w14:textId="77777777" w:rsidR="00C05BDD" w:rsidRDefault="00C05BDD" w:rsidP="00C31C5A">
            <w:pPr>
              <w:widowControl/>
              <w:spacing w:line="400" w:lineRule="exact"/>
              <w:ind w:leftChars="65" w:left="136" w:rightChars="63" w:right="132"/>
              <w:jc w:val="left"/>
              <w:textAlignment w:val="baseline"/>
              <w:rPr>
                <w:rFonts w:ascii="HG丸ｺﾞｼｯｸM-PRO" w:eastAsia="HG丸ｺﾞｼｯｸM-PRO" w:hAnsi="HG丸ｺﾞｼｯｸM-PRO"/>
                <w:sz w:val="24"/>
                <w:highlight w:val="cyan"/>
              </w:rPr>
            </w:pPr>
            <w:r w:rsidRPr="00C05BDD">
              <w:rPr>
                <w:rFonts w:ascii="HG丸ｺﾞｼｯｸM-PRO" w:eastAsia="HG丸ｺﾞｼｯｸM-PRO" w:hAnsi="HG丸ｺﾞｼｯｸM-PRO" w:hint="eastAsia"/>
                <w:sz w:val="24"/>
                <w:highlight w:val="cyan"/>
              </w:rPr>
              <w:t>九州がんセンターホーム</w:t>
            </w:r>
            <w:r w:rsidRPr="00501FAA">
              <w:rPr>
                <w:rFonts w:ascii="HG丸ｺﾞｼｯｸM-PRO" w:eastAsia="HG丸ｺﾞｼｯｸM-PRO" w:hAnsi="HG丸ｺﾞｼｯｸM-PRO" w:hint="eastAsia"/>
                <w:sz w:val="24"/>
                <w:highlight w:val="cyan"/>
              </w:rPr>
              <w:t>ページ</w:t>
            </w:r>
          </w:p>
          <w:p w14:paraId="726B2871" w14:textId="3B060175" w:rsidR="00C05BDD" w:rsidRPr="00501FAA" w:rsidRDefault="00C05BDD" w:rsidP="00C31C5A">
            <w:pPr>
              <w:widowControl/>
              <w:spacing w:line="400" w:lineRule="exact"/>
              <w:ind w:leftChars="65" w:left="136" w:rightChars="63" w:right="132"/>
              <w:jc w:val="left"/>
              <w:textAlignment w:val="baseline"/>
              <w:rPr>
                <w:rFonts w:ascii="HG丸ｺﾞｼｯｸM-PRO" w:eastAsia="HG丸ｺﾞｼｯｸM-PRO" w:hAnsi="HG丸ｺﾞｼｯｸM-PRO" w:cs="Arial"/>
                <w:sz w:val="24"/>
              </w:rPr>
            </w:pPr>
            <w:r w:rsidRPr="00501FAA">
              <w:rPr>
                <w:rFonts w:ascii="HG丸ｺﾞｼｯｸM-PRO" w:eastAsia="HG丸ｺﾞｼｯｸM-PRO" w:hAnsi="HG丸ｺﾞｼｯｸM-PRO" w:cs="Arial"/>
                <w:sz w:val="24"/>
                <w:highlight w:val="cyan"/>
              </w:rPr>
              <w:t>（</w:t>
            </w:r>
            <w:hyperlink r:id="rId14" w:history="1">
              <w:r w:rsidRPr="00837602">
                <w:rPr>
                  <w:rStyle w:val="af5"/>
                  <w:rFonts w:ascii="HG丸ｺﾞｼｯｸM-PRO" w:eastAsia="HG丸ｺﾞｼｯｸM-PRO" w:hAnsi="HG丸ｺﾞｼｯｸM-PRO" w:cs="Courier New" w:hint="eastAsia"/>
                  <w:sz w:val="24"/>
                  <w:highlight w:val="cyan"/>
                </w:rPr>
                <w:t>https://kyushucc.hosp.go.jp/information/detail/452.htm</w:t>
              </w:r>
            </w:hyperlink>
            <w:r w:rsidRPr="00501FAA">
              <w:rPr>
                <w:rFonts w:ascii="HG丸ｺﾞｼｯｸM-PRO" w:eastAsia="HG丸ｺﾞｼｯｸM-PRO" w:hAnsi="HG丸ｺﾞｼｯｸM-PRO" w:cs="Arial"/>
                <w:sz w:val="24"/>
                <w:highlight w:val="cyan"/>
              </w:rPr>
              <w:t>）</w:t>
            </w:r>
            <w:del w:id="361" w:author="渡邉　さをり／Watanabe,Saori" w:date="2024-09-20T14:45:00Z" w16du:dateUtc="2024-09-20T05:45:00Z">
              <w:r w:rsidRPr="00501FAA" w:rsidDel="008641A4">
                <w:rPr>
                  <w:rFonts w:ascii="HG丸ｺﾞｼｯｸM-PRO" w:eastAsia="HG丸ｺﾞｼｯｸM-PRO" w:hAnsi="HG丸ｺﾞｼｯｸM-PRO" w:cs="Arial"/>
                  <w:sz w:val="24"/>
                  <w:highlight w:val="cyan"/>
                </w:rPr>
                <w:delText>」</w:delText>
              </w:r>
            </w:del>
          </w:p>
          <w:p w14:paraId="601E52E8" w14:textId="1E712D2F" w:rsidR="000A6E92" w:rsidRPr="00D63ED1" w:rsidRDefault="000A6E92" w:rsidP="00C31C5A">
            <w:pPr>
              <w:pStyle w:val="5Blue"/>
              <w:numPr>
                <w:ilvl w:val="0"/>
                <w:numId w:val="0"/>
              </w:numPr>
              <w:spacing w:line="400" w:lineRule="exact"/>
              <w:ind w:right="273"/>
              <w:rPr>
                <w:rFonts w:ascii="HG丸ｺﾞｼｯｸM-PRO" w:eastAsia="HG丸ｺﾞｼｯｸM-PRO" w:hAnsi="HG丸ｺﾞｼｯｸM-PRO"/>
                <w:kern w:val="0"/>
              </w:rPr>
            </w:pPr>
          </w:p>
        </w:tc>
      </w:tr>
    </w:tbl>
    <w:p w14:paraId="150D803B" w14:textId="77777777" w:rsidR="000A6E92" w:rsidRPr="00D63ED1" w:rsidRDefault="000A6E92" w:rsidP="00C31C5A">
      <w:pPr>
        <w:spacing w:line="400" w:lineRule="exact"/>
        <w:rPr>
          <w:rFonts w:ascii="HG丸ｺﾞｼｯｸM-PRO" w:eastAsia="HG丸ｺﾞｼｯｸM-PRO" w:hAnsi="HG丸ｺﾞｼｯｸM-PRO" w:cs="Arial"/>
          <w:color w:val="000000"/>
          <w:sz w:val="24"/>
        </w:rPr>
      </w:pPr>
    </w:p>
    <w:p w14:paraId="41FD0D4F" w14:textId="77777777" w:rsidR="000A6E92" w:rsidRPr="00D63ED1" w:rsidRDefault="000A6E92" w:rsidP="00C31C5A">
      <w:pPr>
        <w:widowControl/>
        <w:spacing w:line="400" w:lineRule="exact"/>
        <w:ind w:leftChars="86" w:left="181"/>
        <w:jc w:val="left"/>
        <w:rPr>
          <w:rFonts w:ascii="HG丸ｺﾞｼｯｸM-PRO" w:eastAsia="HG丸ｺﾞｼｯｸM-PRO" w:hAnsi="HG丸ｺﾞｼｯｸM-PRO" w:cs="Arial"/>
          <w:color w:val="000000"/>
          <w:sz w:val="24"/>
        </w:rPr>
      </w:pPr>
      <w:r w:rsidRPr="00D63ED1">
        <w:rPr>
          <w:rFonts w:ascii="HG丸ｺﾞｼｯｸM-PRO" w:eastAsia="HG丸ｺﾞｼｯｸM-PRO" w:hAnsi="HG丸ｺﾞｼｯｸM-PRO" w:cs="Arial"/>
          <w:color w:val="000000"/>
          <w:sz w:val="24"/>
        </w:rPr>
        <w:br w:type="page"/>
      </w:r>
    </w:p>
    <w:p w14:paraId="6F77E71D" w14:textId="77777777" w:rsidR="000A6E92" w:rsidRPr="00D63ED1" w:rsidRDefault="000A6E92" w:rsidP="00C31C5A">
      <w:pPr>
        <w:pStyle w:val="20"/>
        <w:spacing w:after="180" w:line="400" w:lineRule="exact"/>
        <w:rPr>
          <w:rFonts w:ascii="HG丸ｺﾞｼｯｸM-PRO" w:eastAsia="HG丸ｺﾞｼｯｸM-PRO" w:hAnsi="HG丸ｺﾞｼｯｸM-PRO"/>
        </w:rPr>
      </w:pPr>
      <w:bookmarkStart w:id="362" w:name="_Ref167444017"/>
      <w:bookmarkStart w:id="363" w:name="_Toc168480477"/>
      <w:r w:rsidRPr="00D63ED1">
        <w:rPr>
          <w:rFonts w:ascii="HG丸ｺﾞｼｯｸM-PRO" w:eastAsia="HG丸ｺﾞｼｯｸM-PRO" w:hAnsi="HG丸ｺﾞｼｯｸM-PRO" w:hint="eastAsia"/>
        </w:rPr>
        <w:lastRenderedPageBreak/>
        <w:t>個人情報</w:t>
      </w:r>
      <w:r w:rsidRPr="00D63ED1">
        <w:rPr>
          <w:rFonts w:ascii="HG丸ｺﾞｼｯｸM-PRO" w:eastAsia="HG丸ｺﾞｼｯｸM-PRO" w:hAnsi="HG丸ｺﾞｼｯｸM-PRO"/>
        </w:rPr>
        <w:t>の保護について</w:t>
      </w:r>
      <w:bookmarkEnd w:id="362"/>
      <w:bookmarkEnd w:id="363"/>
    </w:p>
    <w:p w14:paraId="65EA2431"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color w:val="000000"/>
        </w:rPr>
        <w:t>当院では、</w:t>
      </w:r>
      <w:r w:rsidRPr="00D63ED1">
        <w:rPr>
          <w:rFonts w:ascii="HG丸ｺﾞｼｯｸM-PRO" w:eastAsia="HG丸ｺﾞｼｯｸM-PRO" w:hAnsi="HG丸ｺﾞｼｯｸM-PRO"/>
          <w:color w:val="000000"/>
        </w:rPr>
        <w:t>治験参加前</w:t>
      </w:r>
      <w:r w:rsidRPr="00D63ED1">
        <w:rPr>
          <w:rFonts w:ascii="HG丸ｺﾞｼｯｸM-PRO" w:eastAsia="HG丸ｺﾞｼｯｸM-PRO" w:hAnsi="HG丸ｺﾞｼｯｸM-PRO" w:hint="eastAsia"/>
          <w:color w:val="000000"/>
        </w:rPr>
        <w:t>や治験の間、あなたから様々な</w:t>
      </w:r>
      <w:r w:rsidRPr="00D63ED1">
        <w:rPr>
          <w:rFonts w:ascii="HG丸ｺﾞｼｯｸM-PRO" w:eastAsia="HG丸ｺﾞｼｯｸM-PRO" w:hAnsi="HG丸ｺﾞｼｯｸM-PRO"/>
          <w:color w:val="000000"/>
        </w:rPr>
        <w:t>データ（画像、音声または動画などを含</w:t>
      </w:r>
      <w:r w:rsidRPr="00D63ED1">
        <w:rPr>
          <w:rFonts w:ascii="HG丸ｺﾞｼｯｸM-PRO" w:eastAsia="HG丸ｺﾞｼｯｸM-PRO" w:hAnsi="HG丸ｺﾞｼｯｸM-PRO" w:hint="eastAsia"/>
          <w:color w:val="000000"/>
        </w:rPr>
        <w:t>みます</w:t>
      </w:r>
      <w:r w:rsidRPr="00D63ED1">
        <w:rPr>
          <w:rFonts w:ascii="HG丸ｺﾞｼｯｸM-PRO" w:eastAsia="HG丸ｺﾞｼｯｸM-PRO" w:hAnsi="HG丸ｺﾞｼｯｸM-PRO"/>
          <w:color w:val="000000"/>
        </w:rPr>
        <w:t>）</w:t>
      </w:r>
      <w:r w:rsidRPr="00D63ED1">
        <w:rPr>
          <w:rFonts w:ascii="HG丸ｺﾞｼｯｸM-PRO" w:eastAsia="HG丸ｺﾞｼｯｸM-PRO" w:hAnsi="HG丸ｺﾞｼｯｸM-PRO" w:hint="eastAsia"/>
          <w:color w:val="000000"/>
        </w:rPr>
        <w:t>を収集し</w:t>
      </w:r>
      <w:r w:rsidRPr="00D63ED1">
        <w:rPr>
          <w:rFonts w:ascii="HG丸ｺﾞｼｯｸM-PRO" w:eastAsia="HG丸ｺﾞｼｯｸM-PRO" w:hAnsi="HG丸ｺﾞｼｯｸM-PRO"/>
          <w:color w:val="000000"/>
        </w:rPr>
        <w:t>、</w:t>
      </w:r>
      <w:r w:rsidRPr="00D63ED1">
        <w:rPr>
          <w:rFonts w:ascii="HG丸ｺﾞｼｯｸM-PRO" w:eastAsia="HG丸ｺﾞｼｯｸM-PRO" w:hAnsi="HG丸ｺﾞｼｯｸM-PRO" w:hint="eastAsia"/>
          <w:color w:val="000000"/>
        </w:rPr>
        <w:t>当院で診療録（カルテ）や臨床検査の記録などとして保管します。そして、</w:t>
      </w:r>
      <w:r w:rsidRPr="00D63ED1">
        <w:rPr>
          <w:rFonts w:ascii="HG丸ｺﾞｼｯｸM-PRO" w:eastAsia="HG丸ｺﾞｼｯｸM-PRO" w:hAnsi="HG丸ｺﾞｼｯｸM-PRO"/>
        </w:rPr>
        <w:t>治験が</w:t>
      </w:r>
      <w:r w:rsidRPr="00D63ED1">
        <w:rPr>
          <w:rFonts w:ascii="HG丸ｺﾞｼｯｸM-PRO" w:eastAsia="HG丸ｺﾞｼｯｸM-PRO" w:hAnsi="HG丸ｺﾞｼｯｸM-PRO" w:hint="eastAsia"/>
        </w:rPr>
        <w:t>適切に</w:t>
      </w:r>
      <w:r w:rsidRPr="00D63ED1">
        <w:rPr>
          <w:rFonts w:ascii="HG丸ｺﾞｼｯｸM-PRO" w:eastAsia="HG丸ｺﾞｼｯｸM-PRO" w:hAnsi="HG丸ｺﾞｼｯｸM-PRO"/>
        </w:rPr>
        <w:t>行われているか、記録されているデータが正確であるかを調べるために、治験の関係者（閲覧の資格を持った治験依頼者の担当者</w:t>
      </w:r>
      <w:r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rPr>
        <w:t>）、厚生労働省などの国内規制当局</w:t>
      </w:r>
      <w:r w:rsidRPr="00D63ED1" w:rsidDel="004367F4">
        <w:rPr>
          <w:rFonts w:ascii="HG丸ｺﾞｼｯｸM-PRO" w:eastAsia="HG丸ｺﾞｼｯｸM-PRO" w:hAnsi="HG丸ｺﾞｼｯｸM-PRO"/>
        </w:rPr>
        <w:t>および</w:t>
      </w:r>
      <w:r w:rsidRPr="00D63ED1">
        <w:rPr>
          <w:rFonts w:ascii="HG丸ｺﾞｼｯｸM-PRO" w:eastAsia="HG丸ｺﾞｼｯｸM-PRO" w:hAnsi="HG丸ｺﾞｼｯｸM-PRO"/>
        </w:rPr>
        <w:t>海外の規制当局（アメリカ食品医薬品局（FDA）、欧州医薬品庁（EMA）など）とその関連機関、ならびにこの治験の審査を行う治験審査委員会が、</w:t>
      </w:r>
      <w:r w:rsidRPr="00D63ED1">
        <w:rPr>
          <w:rFonts w:ascii="HG丸ｺﾞｼｯｸM-PRO" w:eastAsia="HG丸ｺﾞｼｯｸM-PRO" w:hAnsi="HG丸ｺﾞｼｯｸM-PRO" w:hint="eastAsia"/>
        </w:rPr>
        <w:t>そうした</w:t>
      </w:r>
      <w:r w:rsidRPr="00D63ED1">
        <w:rPr>
          <w:rFonts w:ascii="HG丸ｺﾞｼｯｸM-PRO" w:eastAsia="HG丸ｺﾞｼｯｸM-PRO" w:hAnsi="HG丸ｺﾞｼｯｸM-PRO"/>
        </w:rPr>
        <w:t>記録などを閲覧する場合があります。しかし、これらの関係者には</w:t>
      </w:r>
      <w:r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あなたのお名前や住所などプライバシーに</w:t>
      </w:r>
      <w:r w:rsidRPr="00D63ED1">
        <w:rPr>
          <w:rFonts w:ascii="HG丸ｺﾞｼｯｸM-PRO" w:eastAsia="HG丸ｺﾞｼｯｸM-PRO" w:hAnsi="HG丸ｺﾞｼｯｸM-PRO" w:hint="eastAsia"/>
        </w:rPr>
        <w:t>関わ</w:t>
      </w:r>
      <w:r w:rsidRPr="00D63ED1">
        <w:rPr>
          <w:rFonts w:ascii="HG丸ｺﾞｼｯｸM-PRO" w:eastAsia="HG丸ｺﾞｼｯｸM-PRO" w:hAnsi="HG丸ｺﾞｼｯｸM-PRO"/>
        </w:rPr>
        <w:t>ることが他人に漏れること</w:t>
      </w:r>
      <w:r w:rsidRPr="00D63ED1">
        <w:rPr>
          <w:rFonts w:ascii="HG丸ｺﾞｼｯｸM-PRO" w:eastAsia="HG丸ｺﾞｼｯｸM-PRO" w:hAnsi="HG丸ｺﾞｼｯｸM-PRO" w:hint="eastAsia"/>
        </w:rPr>
        <w:t>がないよう、個人情報に関わる法律、規制、ガイドラインなどに基づいてあなたの個人情報を保護し、それ</w:t>
      </w:r>
      <w:r w:rsidRPr="00D63ED1">
        <w:rPr>
          <w:rFonts w:ascii="HG丸ｺﾞｼｯｸM-PRO" w:eastAsia="HG丸ｺﾞｼｯｸM-PRO" w:hAnsi="HG丸ｺﾞｼｯｸM-PRO"/>
        </w:rPr>
        <w:t>を守る義務が課せられています</w:t>
      </w:r>
      <w:r w:rsidRPr="00D63ED1">
        <w:rPr>
          <w:rFonts w:ascii="HG丸ｺﾞｼｯｸM-PRO" w:eastAsia="HG丸ｺﾞｼｯｸM-PRO" w:hAnsi="HG丸ｺﾞｼｯｸM-PRO" w:hint="eastAsia"/>
        </w:rPr>
        <w:t>。</w:t>
      </w:r>
    </w:p>
    <w:p w14:paraId="627B51ED"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3002E10B"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また、治験担当医師または</w:t>
      </w:r>
      <w:r w:rsidRPr="00C05BDD">
        <w:rPr>
          <w:rFonts w:ascii="HG丸ｺﾞｼｯｸM-PRO" w:eastAsia="HG丸ｺﾞｼｯｸM-PRO" w:hAnsi="HG丸ｺﾞｼｯｸM-PRO" w:hint="eastAsia"/>
          <w:color w:val="auto"/>
        </w:rPr>
        <w:t>臨床研究コーディネーターは</w:t>
      </w:r>
      <w:r w:rsidRPr="00D63ED1">
        <w:rPr>
          <w:rFonts w:ascii="HG丸ｺﾞｼｯｸM-PRO" w:eastAsia="HG丸ｺﾞｼｯｸM-PRO" w:hAnsi="HG丸ｺﾞｼｯｸM-PRO" w:hint="eastAsia"/>
        </w:rPr>
        <w:t>、大規模災害が起こった場合や、あなたと突然連絡が取れなくなった場合などに、あなたがご無事かどうかご家族やご親族に連絡するために、これらの記録などを使用することがあります。</w:t>
      </w:r>
    </w:p>
    <w:p w14:paraId="798024B4"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440D190F" w14:textId="6297E4FA"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color w:val="000000"/>
        </w:rPr>
        <w:t>当院は、あなたから収集したデータを、</w:t>
      </w:r>
      <w:r w:rsidRPr="00D63ED1">
        <w:rPr>
          <w:rFonts w:ascii="HG丸ｺﾞｼｯｸM-PRO" w:eastAsia="HG丸ｺﾞｼｯｸM-PRO" w:hAnsi="HG丸ｺﾞｼｯｸM-PRO"/>
          <w:color w:val="000000"/>
        </w:rPr>
        <w:t>治験依頼者</w:t>
      </w:r>
      <w:r w:rsidRPr="00D63ED1">
        <w:rPr>
          <w:rFonts w:ascii="HG丸ｺﾞｼｯｸM-PRO" w:eastAsia="HG丸ｺﾞｼｯｸM-PRO" w:hAnsi="HG丸ｺﾞｼｯｸM-PRO" w:hint="eastAsia"/>
          <w:color w:val="000000"/>
        </w:rPr>
        <w:t>（治験を当院に依頼した企業）</w:t>
      </w:r>
      <w:r w:rsidRPr="00D63ED1">
        <w:rPr>
          <w:rFonts w:ascii="HG丸ｺﾞｼｯｸM-PRO" w:eastAsia="HG丸ｺﾞｼｯｸM-PRO" w:hAnsi="HG丸ｺﾞｼｯｸM-PRO"/>
          <w:color w:val="000000"/>
        </w:rPr>
        <w:t>に</w:t>
      </w:r>
      <w:r w:rsidRPr="00D63ED1">
        <w:rPr>
          <w:rFonts w:ascii="HG丸ｺﾞｼｯｸM-PRO" w:eastAsia="HG丸ｺﾞｼｯｸM-PRO" w:hAnsi="HG丸ｺﾞｼｯｸM-PRO" w:hint="eastAsia"/>
          <w:color w:val="000000"/>
        </w:rPr>
        <w:t>提供し</w:t>
      </w:r>
      <w:r w:rsidRPr="00D63ED1">
        <w:rPr>
          <w:rFonts w:ascii="HG丸ｺﾞｼｯｸM-PRO" w:eastAsia="HG丸ｺﾞｼｯｸM-PRO" w:hAnsi="HG丸ｺﾞｼｯｸM-PRO"/>
          <w:color w:val="000000"/>
        </w:rPr>
        <w:t>ます。</w:t>
      </w:r>
      <w:r w:rsidRPr="00D63ED1">
        <w:rPr>
          <w:rFonts w:ascii="HG丸ｺﾞｼｯｸM-PRO" w:eastAsia="HG丸ｺﾞｼｯｸM-PRO" w:hAnsi="HG丸ｺﾞｼｯｸM-PRO" w:hint="eastAsia"/>
          <w:color w:val="000000"/>
        </w:rPr>
        <w:t>その際には、</w:t>
      </w:r>
      <w:r w:rsidRPr="00D63ED1">
        <w:rPr>
          <w:rFonts w:ascii="HG丸ｺﾞｼｯｸM-PRO" w:eastAsia="HG丸ｺﾞｼｯｸM-PRO" w:hAnsi="HG丸ｺﾞｼｯｸM-PRO"/>
        </w:rPr>
        <w:t>あなたのお名前や住所などの情報は分からないようにいたします。具体的には、あなたのお名前を、符号や数字など識別コードに置き換え</w:t>
      </w:r>
      <w:r w:rsidRPr="00D63ED1">
        <w:rPr>
          <w:rFonts w:ascii="HG丸ｺﾞｼｯｸM-PRO" w:eastAsia="HG丸ｺﾞｼｯｸM-PRO" w:hAnsi="HG丸ｺﾞｼｯｸM-PRO" w:hint="eastAsia"/>
        </w:rPr>
        <w:t>た</w:t>
      </w:r>
      <w:r w:rsidRPr="00D63ED1">
        <w:rPr>
          <w:rFonts w:ascii="HG丸ｺﾞｼｯｸM-PRO" w:eastAsia="HG丸ｺﾞｼｯｸM-PRO" w:hAnsi="HG丸ｺﾞｼｯｸM-PRO"/>
        </w:rPr>
        <w:t>（コード化）</w:t>
      </w:r>
      <w:r w:rsidRPr="00D63ED1">
        <w:rPr>
          <w:rFonts w:ascii="HG丸ｺﾞｼｯｸM-PRO" w:eastAsia="HG丸ｺﾞｼｯｸM-PRO" w:hAnsi="HG丸ｺﾞｼｯｸM-PRO" w:hint="eastAsia"/>
        </w:rPr>
        <w:t>上で提供し</w:t>
      </w:r>
      <w:r w:rsidRPr="00D63ED1">
        <w:rPr>
          <w:rFonts w:ascii="HG丸ｺﾞｼｯｸM-PRO" w:eastAsia="HG丸ｺﾞｼｯｸM-PRO" w:hAnsi="HG丸ｺﾞｼｯｸM-PRO"/>
        </w:rPr>
        <w:t>ます。</w:t>
      </w:r>
      <w:r w:rsidRPr="00D63ED1">
        <w:rPr>
          <w:rFonts w:ascii="HG丸ｺﾞｼｯｸM-PRO" w:eastAsia="HG丸ｺﾞｼｯｸM-PRO" w:hAnsi="HG丸ｺﾞｼｯｸM-PRO" w:hint="eastAsia"/>
        </w:rPr>
        <w:t>あなたの住所や電話番号、メールアドレスなどの連絡先が治験依頼者に提供されることはありません。</w:t>
      </w:r>
      <w:r w:rsidR="00226B45" w:rsidRPr="00D63ED1">
        <w:rPr>
          <w:rFonts w:ascii="HG丸ｺﾞｼｯｸM-PRO" w:eastAsia="HG丸ｺﾞｼｯｸM-PRO" w:hAnsi="HG丸ｺﾞｼｯｸM-PRO" w:hint="eastAsia"/>
          <w:i/>
          <w:iCs/>
          <w:color w:val="00B050"/>
        </w:rPr>
        <w:t>（</w:t>
      </w:r>
      <w:r w:rsidRPr="00D63ED1">
        <w:rPr>
          <w:rFonts w:ascii="HG丸ｺﾞｼｯｸM-PRO" w:eastAsia="HG丸ｺﾞｼｯｸM-PRO" w:hAnsi="HG丸ｺﾞｼｯｸM-PRO" w:hint="eastAsia"/>
          <w:i/>
          <w:iCs/>
          <w:color w:val="00B050"/>
        </w:rPr>
        <w:t>検体が発生しない臨床試験の場合は以下</w:t>
      </w:r>
      <w:r w:rsidR="00267F59" w:rsidRPr="00D63ED1">
        <w:rPr>
          <w:rFonts w:ascii="HG丸ｺﾞｼｯｸM-PRO" w:eastAsia="HG丸ｺﾞｼｯｸM-PRO" w:hAnsi="HG丸ｺﾞｼｯｸM-PRO" w:hint="eastAsia"/>
          <w:i/>
          <w:iCs/>
          <w:color w:val="00B050"/>
        </w:rPr>
        <w:t>黒</w:t>
      </w:r>
      <w:r w:rsidRPr="00D63ED1">
        <w:rPr>
          <w:rFonts w:ascii="HG丸ｺﾞｼｯｸM-PRO" w:eastAsia="HG丸ｺﾞｼｯｸM-PRO" w:hAnsi="HG丸ｺﾞｼｯｸM-PRO" w:hint="eastAsia"/>
          <w:i/>
          <w:iCs/>
          <w:color w:val="00B050"/>
        </w:rPr>
        <w:t>字を削除</w:t>
      </w:r>
      <w:r w:rsidR="00E176C8" w:rsidRPr="00D63ED1">
        <w:rPr>
          <w:rFonts w:ascii="HG丸ｺﾞｼｯｸM-PRO" w:eastAsia="HG丸ｺﾞｼｯｸM-PRO" w:hAnsi="HG丸ｺﾞｼｯｸM-PRO" w:hint="eastAsia"/>
          <w:i/>
          <w:iCs/>
          <w:color w:val="00B050"/>
        </w:rPr>
        <w:t>する</w:t>
      </w:r>
      <w:r w:rsidR="00226B45" w:rsidRPr="00D63ED1">
        <w:rPr>
          <w:rFonts w:ascii="HG丸ｺﾞｼｯｸM-PRO" w:eastAsia="HG丸ｺﾞｼｯｸM-PRO" w:hAnsi="HG丸ｺﾞｼｯｸM-PRO" w:hint="eastAsia"/>
          <w:i/>
          <w:iCs/>
          <w:color w:val="00B050"/>
        </w:rPr>
        <w:t>：</w:t>
      </w:r>
      <w:r w:rsidRPr="00D63ED1">
        <w:rPr>
          <w:rFonts w:ascii="HG丸ｺﾞｼｯｸM-PRO" w:eastAsia="HG丸ｺﾞｼｯｸM-PRO" w:hAnsi="HG丸ｺﾞｼｯｸM-PRO" w:hint="eastAsia"/>
        </w:rPr>
        <w:t>また、この治験では、あなたから提供された血液や尿などの検体を分析してデータを収集します。当院が、治験依頼者に検体を提供する場合には、データと同じく、あなたのお名前をコードに置き換えて提供します。</w:t>
      </w:r>
      <w:r w:rsidR="00226B45" w:rsidRPr="00D63ED1">
        <w:rPr>
          <w:rFonts w:ascii="HG丸ｺﾞｼｯｸM-PRO" w:eastAsia="HG丸ｺﾞｼｯｸM-PRO" w:hAnsi="HG丸ｺﾞｼｯｸM-PRO" w:hint="eastAsia"/>
          <w:i/>
          <w:iCs/>
          <w:color w:val="00B050"/>
        </w:rPr>
        <w:t>）</w:t>
      </w:r>
    </w:p>
    <w:p w14:paraId="45871E1B" w14:textId="77777777" w:rsidR="000A6E92" w:rsidRPr="00D63ED1" w:rsidRDefault="000A6E92" w:rsidP="00C31C5A">
      <w:pPr>
        <w:pStyle w:val="a1"/>
        <w:spacing w:line="400" w:lineRule="exact"/>
        <w:ind w:firstLine="240"/>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color w:val="000000"/>
        </w:rPr>
        <w:t>治験依頼者は、コード化されたデータ</w:t>
      </w:r>
      <w:r w:rsidRPr="00D63ED1">
        <w:rPr>
          <w:rFonts w:ascii="HG丸ｺﾞｼｯｸM-PRO" w:eastAsia="HG丸ｺﾞｼｯｸM-PRO" w:hAnsi="HG丸ｺﾞｼｯｸM-PRO" w:hint="eastAsia"/>
          <w:color w:val="0070C0"/>
        </w:rPr>
        <w:t>や検体</w:t>
      </w:r>
      <w:r w:rsidRPr="00D63ED1">
        <w:rPr>
          <w:rFonts w:ascii="HG丸ｺﾞｼｯｸM-PRO" w:eastAsia="HG丸ｺﾞｼｯｸM-PRO" w:hAnsi="HG丸ｺﾞｼｯｸM-PRO" w:hint="eastAsia"/>
          <w:color w:val="000000"/>
        </w:rPr>
        <w:t>を用いて、医薬品や医療機器</w:t>
      </w:r>
      <w:r w:rsidRPr="00D63ED1">
        <w:rPr>
          <w:rFonts w:ascii="HG丸ｺﾞｼｯｸM-PRO" w:eastAsia="HG丸ｺﾞｼｯｸM-PRO" w:hAnsi="HG丸ｺﾞｼｯｸM-PRO"/>
          <w:color w:val="000000"/>
        </w:rPr>
        <w:t>としての許可を得るための資料</w:t>
      </w:r>
      <w:r w:rsidRPr="00D63ED1">
        <w:rPr>
          <w:rFonts w:ascii="HG丸ｺﾞｼｯｸM-PRO" w:eastAsia="HG丸ｺﾞｼｯｸM-PRO" w:hAnsi="HG丸ｺﾞｼｯｸM-PRO" w:hint="eastAsia"/>
          <w:color w:val="000000"/>
        </w:rPr>
        <w:t>を作成して</w:t>
      </w:r>
      <w:r w:rsidRPr="00D63ED1">
        <w:rPr>
          <w:rFonts w:ascii="HG丸ｺﾞｼｯｸM-PRO" w:eastAsia="HG丸ｺﾞｼｯｸM-PRO" w:hAnsi="HG丸ｺﾞｼｯｸM-PRO"/>
          <w:color w:val="000000"/>
        </w:rPr>
        <w:t>厚生労働省など国内外の規制当局へ提出</w:t>
      </w:r>
      <w:r w:rsidRPr="00D63ED1">
        <w:rPr>
          <w:rFonts w:ascii="HG丸ｺﾞｼｯｸM-PRO" w:eastAsia="HG丸ｺﾞｼｯｸM-PRO" w:hAnsi="HG丸ｺﾞｼｯｸM-PRO" w:hint="eastAsia"/>
          <w:color w:val="000000"/>
        </w:rPr>
        <w:t>したり、その国内外のグループ会社などと共有したりすることがあります</w:t>
      </w:r>
      <w:r w:rsidRPr="00D63ED1">
        <w:rPr>
          <w:rFonts w:ascii="HG丸ｺﾞｼｯｸM-PRO" w:eastAsia="HG丸ｺﾞｼｯｸM-PRO" w:hAnsi="HG丸ｺﾞｼｯｸM-PRO"/>
          <w:color w:val="000000"/>
        </w:rPr>
        <w:t>。</w:t>
      </w:r>
    </w:p>
    <w:p w14:paraId="6B9ABA7D" w14:textId="1B1BA04A" w:rsidR="000A6E92" w:rsidRPr="00D63ED1" w:rsidRDefault="00226B45"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0A6E92" w:rsidRPr="00D63ED1">
        <w:rPr>
          <w:rFonts w:ascii="HG丸ｺﾞｼｯｸM-PRO" w:eastAsia="HG丸ｺﾞｼｯｸM-PRO" w:hAnsi="HG丸ｺﾞｼｯｸM-PRO" w:hint="eastAsia"/>
          <w:i/>
          <w:iCs/>
          <w:color w:val="00B050"/>
        </w:rPr>
        <w:t>セクション</w:t>
      </w:r>
      <w:r w:rsidR="00A40B7B" w:rsidRPr="00D63ED1">
        <w:rPr>
          <w:rFonts w:ascii="HG丸ｺﾞｼｯｸM-PRO" w:eastAsia="HG丸ｺﾞｼｯｸM-PRO" w:hAnsi="HG丸ｺﾞｼｯｸM-PRO"/>
          <w:i/>
          <w:iCs/>
          <w:color w:val="00B050"/>
        </w:rPr>
        <w:t>E</w:t>
      </w:r>
      <w:r w:rsidR="000A6E92" w:rsidRPr="00D63ED1">
        <w:rPr>
          <w:rFonts w:ascii="HG丸ｺﾞｼｯｸM-PRO" w:eastAsia="HG丸ｺﾞｼｯｸM-PRO" w:hAnsi="HG丸ｺﾞｼｯｸM-PRO" w:hint="eastAsia"/>
          <w:i/>
          <w:iCs/>
          <w:color w:val="00B050"/>
        </w:rPr>
        <w:t>への追記がある場合は以下</w:t>
      </w:r>
      <w:r w:rsidR="00390ED6" w:rsidRPr="00D63ED1">
        <w:rPr>
          <w:rFonts w:ascii="HG丸ｺﾞｼｯｸM-PRO" w:eastAsia="HG丸ｺﾞｼｯｸM-PRO" w:hAnsi="HG丸ｺﾞｼｯｸM-PRO" w:hint="eastAsia"/>
          <w:i/>
          <w:iCs/>
          <w:color w:val="00B050"/>
        </w:rPr>
        <w:t>黒</w:t>
      </w:r>
      <w:r w:rsidR="00E176C8" w:rsidRPr="00D63ED1">
        <w:rPr>
          <w:rFonts w:ascii="HG丸ｺﾞｼｯｸM-PRO" w:eastAsia="HG丸ｺﾞｼｯｸM-PRO" w:hAnsi="HG丸ｺﾞｼｯｸM-PRO" w:hint="eastAsia"/>
          <w:i/>
          <w:iCs/>
          <w:color w:val="00B050"/>
        </w:rPr>
        <w:t>字</w:t>
      </w:r>
      <w:r w:rsidR="000A6E92" w:rsidRPr="00D63ED1">
        <w:rPr>
          <w:rFonts w:ascii="HG丸ｺﾞｼｯｸM-PRO" w:eastAsia="HG丸ｺﾞｼｯｸM-PRO" w:hAnsi="HG丸ｺﾞｼｯｸM-PRO" w:hint="eastAsia"/>
          <w:i/>
          <w:iCs/>
          <w:color w:val="00B050"/>
        </w:rPr>
        <w:t>を記載する</w:t>
      </w:r>
      <w:r w:rsidRPr="00D63ED1">
        <w:rPr>
          <w:rFonts w:ascii="HG丸ｺﾞｼｯｸM-PRO" w:eastAsia="HG丸ｺﾞｼｯｸM-PRO" w:hAnsi="HG丸ｺﾞｼｯｸM-PRO" w:hint="eastAsia"/>
          <w:i/>
          <w:iCs/>
          <w:color w:val="00B050"/>
        </w:rPr>
        <w:t>：</w:t>
      </w:r>
      <w:r w:rsidR="000A6E92" w:rsidRPr="00D63ED1">
        <w:rPr>
          <w:rFonts w:ascii="HG丸ｺﾞｼｯｸM-PRO" w:eastAsia="HG丸ｺﾞｼｯｸM-PRO" w:hAnsi="HG丸ｺﾞｼｯｸM-PRO" w:hint="eastAsia"/>
        </w:rPr>
        <w:t>治験依頼者が、あなたのコード化されたデータや検体をどのように利用し、誰と共有するかについては、「</w:t>
      </w:r>
      <w:r w:rsidR="00A40B7B" w:rsidRPr="00D63ED1">
        <w:rPr>
          <w:rFonts w:ascii="HG丸ｺﾞｼｯｸM-PRO" w:eastAsia="HG丸ｺﾞｼｯｸM-PRO" w:hAnsi="HG丸ｺﾞｼｯｸM-PRO"/>
        </w:rPr>
        <w:t>E</w:t>
      </w:r>
      <w:r w:rsidR="000A6E92" w:rsidRPr="00D63ED1">
        <w:rPr>
          <w:rFonts w:ascii="HG丸ｺﾞｼｯｸM-PRO" w:eastAsia="HG丸ｺﾞｼｯｸM-PRO" w:hAnsi="HG丸ｺﾞｼｯｸM-PRO" w:hint="eastAsia"/>
        </w:rPr>
        <w:t>-</w:t>
      </w:r>
      <w:r w:rsidR="000A6E92" w:rsidRPr="00D63ED1">
        <w:rPr>
          <w:rFonts w:ascii="HG丸ｺﾞｼｯｸM-PRO" w:eastAsia="HG丸ｺﾞｼｯｸM-PRO" w:hAnsi="HG丸ｺﾞｼｯｸM-PRO"/>
        </w:rPr>
        <w:t>1</w:t>
      </w:r>
      <w:r w:rsidR="000A6E92" w:rsidRPr="00D63ED1">
        <w:rPr>
          <w:rFonts w:ascii="HG丸ｺﾞｼｯｸM-PRO" w:eastAsia="HG丸ｺﾞｼｯｸM-PRO" w:hAnsi="HG丸ｺﾞｼｯｸM-PRO" w:hint="eastAsia"/>
        </w:rPr>
        <w:t>. 個人情報の取扱い」に詳しい説明がありますので、お読みください。</w:t>
      </w:r>
      <w:r w:rsidRPr="00D63ED1">
        <w:rPr>
          <w:rFonts w:ascii="HG丸ｺﾞｼｯｸM-PRO" w:eastAsia="HG丸ｺﾞｼｯｸM-PRO" w:hAnsi="HG丸ｺﾞｼｯｸM-PRO" w:hint="eastAsia"/>
          <w:i/>
          <w:iCs/>
          <w:color w:val="00B050"/>
        </w:rPr>
        <w:t>）</w:t>
      </w:r>
    </w:p>
    <w:p w14:paraId="29F12E98"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24954753" w14:textId="7A598A99"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この治験の内容や将来得られる結果は</w:t>
      </w:r>
      <w:r w:rsidRPr="00D63ED1">
        <w:rPr>
          <w:rFonts w:ascii="HG丸ｺﾞｼｯｸM-PRO" w:eastAsia="HG丸ｺﾞｼｯｸM-PRO" w:hAnsi="HG丸ｺﾞｼｯｸM-PRO" w:hint="eastAsia"/>
          <w:color w:val="0070C0"/>
        </w:rPr>
        <w:t>治験依頼者のホームページ（**********)および各</w:t>
      </w:r>
      <w:r w:rsidRPr="00D63ED1">
        <w:rPr>
          <w:rFonts w:ascii="HG丸ｺﾞｼｯｸM-PRO" w:eastAsia="HG丸ｺﾞｼｯｸM-PRO" w:hAnsi="HG丸ｺﾞｼｯｸM-PRO" w:hint="eastAsia"/>
          <w:color w:val="0070C0"/>
        </w:rPr>
        <w:lastRenderedPageBreak/>
        <w:t>国の規制当局のサイトなど</w:t>
      </w:r>
      <w:r w:rsidRPr="00D63ED1">
        <w:rPr>
          <w:rFonts w:ascii="HG丸ｺﾞｼｯｸM-PRO" w:eastAsia="HG丸ｺﾞｼｯｸM-PRO" w:hAnsi="HG丸ｺﾞｼｯｸM-PRO"/>
          <w:color w:val="0070C0"/>
        </w:rPr>
        <w:t>(</w:t>
      </w:r>
      <w:hyperlink r:id="rId15" w:history="1">
        <w:r w:rsidR="00AE0CA4" w:rsidRPr="00D63ED1">
          <w:rPr>
            <w:rStyle w:val="af5"/>
            <w:rFonts w:ascii="HG丸ｺﾞｼｯｸM-PRO" w:eastAsia="HG丸ｺﾞｼｯｸM-PRO" w:hAnsi="HG丸ｺﾞｼｯｸM-PRO"/>
            <w:color w:val="0070C0"/>
          </w:rPr>
          <w:t>https://www.ClinicalTrials.gov</w:t>
        </w:r>
      </w:hyperlink>
      <w:r w:rsidRPr="00D63ED1">
        <w:rPr>
          <w:rFonts w:ascii="HG丸ｺﾞｼｯｸM-PRO" w:eastAsia="HG丸ｺﾞｼｯｸM-PRO" w:hAnsi="HG丸ｺﾞｼｯｸM-PRO" w:hint="eastAsia"/>
          <w:color w:val="0070C0"/>
        </w:rPr>
        <w:t>（英語サイト）、臨床研究等提出・公開システム（</w:t>
      </w:r>
      <w:proofErr w:type="spellStart"/>
      <w:r w:rsidRPr="00D63ED1">
        <w:rPr>
          <w:rFonts w:ascii="HG丸ｺﾞｼｯｸM-PRO" w:eastAsia="HG丸ｺﾞｼｯｸM-PRO" w:hAnsi="HG丸ｺﾞｼｯｸM-PRO"/>
          <w:color w:val="0070C0"/>
        </w:rPr>
        <w:t>jRCT</w:t>
      </w:r>
      <w:proofErr w:type="spellEnd"/>
      <w:r w:rsidRPr="00D63ED1">
        <w:rPr>
          <w:rFonts w:ascii="HG丸ｺﾞｼｯｸM-PRO" w:eastAsia="HG丸ｺﾞｼｯｸM-PRO" w:hAnsi="HG丸ｺﾞｼｯｸM-PRO" w:hint="eastAsia"/>
          <w:color w:val="0070C0"/>
        </w:rPr>
        <w:t>）</w:t>
      </w:r>
      <w:hyperlink r:id="rId16" w:history="1">
        <w:r w:rsidRPr="00D63ED1">
          <w:rPr>
            <w:rStyle w:val="af5"/>
            <w:rFonts w:ascii="HG丸ｺﾞｼｯｸM-PRO" w:eastAsia="HG丸ｺﾞｼｯｸM-PRO" w:hAnsi="HG丸ｺﾞｼｯｸM-PRO"/>
            <w:color w:val="0070C0"/>
          </w:rPr>
          <w:t>https://jrct.niph.go.jp</w:t>
        </w:r>
      </w:hyperlink>
      <w:r w:rsidRPr="00D63ED1">
        <w:rPr>
          <w:rFonts w:ascii="HG丸ｺﾞｼｯｸM-PRO" w:eastAsia="HG丸ｺﾞｼｯｸM-PRO" w:hAnsi="HG丸ｺﾞｼｯｸM-PRO" w:hint="eastAsia"/>
          <w:color w:val="0070C0"/>
        </w:rPr>
        <w:t>（日本語サイト）など)</w:t>
      </w:r>
      <w:r w:rsidRPr="00D63ED1">
        <w:rPr>
          <w:rFonts w:ascii="HG丸ｺﾞｼｯｸM-PRO" w:eastAsia="HG丸ｺﾞｼｯｸM-PRO" w:hAnsi="HG丸ｺﾞｼｯｸM-PRO" w:hint="eastAsia"/>
        </w:rPr>
        <w:t>で公開されますが、あなたを特定する情報は含まれません。これらのサイトでは治験の結果の概要が公開され、あなた自身も確認することができます。</w:t>
      </w:r>
    </w:p>
    <w:p w14:paraId="0DDE0748"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19CA1D9D" w14:textId="2421CD99" w:rsidR="000A6E92" w:rsidRPr="00D63ED1" w:rsidRDefault="000A6E92" w:rsidP="00C31C5A">
      <w:pPr>
        <w:pStyle w:val="a1"/>
        <w:spacing w:line="400" w:lineRule="exact"/>
        <w:ind w:firstLine="240"/>
        <w:rPr>
          <w:rFonts w:ascii="HG丸ｺﾞｼｯｸM-PRO" w:eastAsia="HG丸ｺﾞｼｯｸM-PRO" w:hAnsi="HG丸ｺﾞｼｯｸM-PRO"/>
          <w:color w:val="4472C4" w:themeColor="accent1"/>
          <w:u w:val="single"/>
        </w:rPr>
      </w:pPr>
      <w:r w:rsidRPr="00D63ED1">
        <w:rPr>
          <w:rFonts w:ascii="HG丸ｺﾞｼｯｸM-PRO" w:eastAsia="HG丸ｺﾞｼｯｸM-PRO" w:hAnsi="HG丸ｺﾞｼｯｸM-PRO" w:hint="eastAsia"/>
        </w:rPr>
        <w:t>なお、当院および治験依頼者は、法令によって治験データの保管が義務づけられています。また、あなたがデータの消去を求めた場合や、この治験への参加を途中でやめた場合であっても、</w:t>
      </w:r>
      <w:bookmarkStart w:id="364" w:name="GCP1_10"/>
      <w:r w:rsidRPr="00D63ED1">
        <w:rPr>
          <w:rFonts w:ascii="HG丸ｺﾞｼｯｸM-PRO" w:eastAsia="HG丸ｺﾞｼｯｸM-PRO" w:hAnsi="HG丸ｺﾞｼｯｸM-PRO" w:hint="eastAsia"/>
        </w:rPr>
        <w:t>そ</w:t>
      </w:r>
      <w:bookmarkEnd w:id="364"/>
      <w:r w:rsidRPr="00D63ED1">
        <w:rPr>
          <w:rFonts w:ascii="HG丸ｺﾞｼｯｸM-PRO" w:eastAsia="HG丸ｺﾞｼｯｸM-PRO" w:hAnsi="HG丸ｺﾞｼｯｸM-PRO" w:hint="eastAsia"/>
        </w:rPr>
        <w:t>れまでにあなたから得られたデータ</w:t>
      </w:r>
      <w:r w:rsidR="00390ED6" w:rsidRPr="00D63ED1">
        <w:rPr>
          <w:rFonts w:ascii="HG丸ｺﾞｼｯｸM-PRO" w:eastAsia="HG丸ｺﾞｼｯｸM-PRO" w:hAnsi="HG丸ｺﾞｼｯｸM-PRO" w:hint="eastAsia"/>
          <w:i/>
          <w:iCs/>
          <w:color w:val="00B050"/>
        </w:rPr>
        <w:t>（検体が発生しない臨床試験の場合は以下青字を削除する：</w:t>
      </w:r>
      <w:r w:rsidRPr="00D63ED1">
        <w:rPr>
          <w:rFonts w:ascii="HG丸ｺﾞｼｯｸM-PRO" w:eastAsia="HG丸ｺﾞｼｯｸM-PRO" w:hAnsi="HG丸ｺﾞｼｯｸM-PRO" w:hint="eastAsia"/>
          <w:color w:val="0070C0"/>
        </w:rPr>
        <w:t>（あなたから提供された検体を分析して得られたデータも含む）</w:t>
      </w:r>
      <w:r w:rsidR="00390ED6" w:rsidRPr="00D63ED1">
        <w:rPr>
          <w:rFonts w:ascii="HG丸ｺﾞｼｯｸM-PRO" w:eastAsia="HG丸ｺﾞｼｯｸM-PRO" w:hAnsi="HG丸ｺﾞｼｯｸM-PRO" w:hint="eastAsia"/>
          <w:i/>
          <w:iCs/>
          <w:color w:val="00B050"/>
        </w:rPr>
        <w:t>）</w:t>
      </w:r>
      <w:r w:rsidRPr="00D63ED1">
        <w:rPr>
          <w:rFonts w:ascii="HG丸ｺﾞｼｯｸM-PRO" w:eastAsia="HG丸ｺﾞｼｯｸM-PRO" w:hAnsi="HG丸ｺﾞｼｯｸM-PRO" w:hint="eastAsia"/>
        </w:rPr>
        <w:t>が引き続き保管および使用されますので、ご了承ください。</w:t>
      </w:r>
    </w:p>
    <w:p w14:paraId="79DEDC4F"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あなたが治験参加の同意文書に署名され</w:t>
      </w:r>
      <w:r w:rsidRPr="00D63ED1">
        <w:rPr>
          <w:rFonts w:ascii="HG丸ｺﾞｼｯｸM-PRO" w:eastAsia="HG丸ｺﾞｼｯｸM-PRO" w:hAnsi="HG丸ｺﾞｼｯｸM-PRO" w:hint="eastAsia"/>
        </w:rPr>
        <w:t>た場合</w:t>
      </w:r>
      <w:r w:rsidRPr="00D63ED1">
        <w:rPr>
          <w:rFonts w:ascii="HG丸ｺﾞｼｯｸM-PRO" w:eastAsia="HG丸ｺﾞｼｯｸM-PRO" w:hAnsi="HG丸ｺﾞｼｯｸM-PRO"/>
        </w:rPr>
        <w:t>、</w:t>
      </w:r>
      <w:r w:rsidRPr="00D63ED1">
        <w:rPr>
          <w:rFonts w:ascii="HG丸ｺﾞｼｯｸM-PRO" w:eastAsia="HG丸ｺﾞｼｯｸM-PRO" w:hAnsi="HG丸ｺﾞｼｯｸM-PRO" w:hint="eastAsia"/>
        </w:rPr>
        <w:t>上記</w:t>
      </w:r>
      <w:r w:rsidRPr="00D63ED1">
        <w:rPr>
          <w:rFonts w:ascii="HG丸ｺﾞｼｯｸM-PRO" w:eastAsia="HG丸ｺﾞｼｯｸM-PRO" w:hAnsi="HG丸ｺﾞｼｯｸM-PRO"/>
        </w:rPr>
        <w:t>についてご了承いただいたことになります。</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D63ED1" w14:paraId="248594A1" w14:textId="77777777" w:rsidTr="001946E0">
        <w:tc>
          <w:tcPr>
            <w:tcW w:w="9638" w:type="dxa"/>
            <w:shd w:val="clear" w:color="auto" w:fill="E2EFD9"/>
          </w:tcPr>
          <w:p w14:paraId="75B6BF74" w14:textId="77777777" w:rsidR="000A6E92" w:rsidRPr="00D63ED1" w:rsidRDefault="000A6E92" w:rsidP="00C31C5A">
            <w:pPr>
              <w:spacing w:line="400" w:lineRule="exact"/>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作成ガイド）</w:t>
            </w:r>
          </w:p>
          <w:p w14:paraId="7EDBAF9C" w14:textId="3E7D0574" w:rsidR="000A6E92" w:rsidRPr="00D63ED1" w:rsidRDefault="000A6E92" w:rsidP="00C31C5A">
            <w:pPr>
              <w:pStyle w:val="11"/>
              <w:spacing w:line="400" w:lineRule="exact"/>
              <w:ind w:right="105"/>
              <w:rPr>
                <w:rFonts w:ascii="HG丸ｺﾞｼｯｸM-PRO" w:eastAsia="HG丸ｺﾞｼｯｸM-PRO" w:hAnsi="HG丸ｺﾞｼｯｸM-PRO"/>
                <w:color w:val="000000"/>
              </w:rPr>
            </w:pPr>
            <w:r w:rsidRPr="00D63ED1">
              <w:rPr>
                <w:rFonts w:ascii="HG丸ｺﾞｼｯｸM-PRO" w:eastAsia="HG丸ｺﾞｼｯｸM-PRO" w:hAnsi="HG丸ｺﾞｼｯｸM-PRO" w:hint="eastAsia"/>
              </w:rPr>
              <w:t>本文</w:t>
            </w:r>
            <w:r w:rsidR="0057291B" w:rsidRPr="00D63ED1">
              <w:rPr>
                <w:rFonts w:ascii="HG丸ｺﾞｼｯｸM-PRO" w:eastAsia="HG丸ｺﾞｼｯｸM-PRO" w:hAnsi="HG丸ｺﾞｼｯｸM-PRO" w:hint="eastAsia"/>
              </w:rPr>
              <w:t>中</w:t>
            </w:r>
            <w:r w:rsidRPr="00D63ED1">
              <w:rPr>
                <w:rFonts w:ascii="HG丸ｺﾞｼｯｸM-PRO" w:eastAsia="HG丸ｺﾞｼｯｸM-PRO" w:hAnsi="HG丸ｺﾞｼｯｸM-PRO" w:hint="eastAsia"/>
              </w:rPr>
              <w:t>は一般的記載事項として変更せず、追加事項がある場合には「</w:t>
            </w:r>
            <w:r w:rsidR="00A40B7B" w:rsidRPr="00D63ED1">
              <w:rPr>
                <w:rFonts w:ascii="HG丸ｺﾞｼｯｸM-PRO" w:eastAsia="HG丸ｺﾞｼｯｸM-PRO" w:hAnsi="HG丸ｺﾞｼｯｸM-PRO" w:hint="eastAsia"/>
              </w:rPr>
              <w:t>E</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追加および詳細情報」へ記載する。</w:t>
            </w:r>
            <w:r w:rsidRPr="00D63ED1">
              <w:rPr>
                <w:rFonts w:ascii="HG丸ｺﾞｼｯｸM-PRO" w:eastAsia="HG丸ｺﾞｼｯｸM-PRO" w:hAnsi="HG丸ｺﾞｼｯｸM-PRO"/>
              </w:rPr>
              <w:br/>
            </w:r>
            <w:r w:rsidRPr="00D63ED1">
              <w:rPr>
                <w:rFonts w:ascii="HG丸ｺﾞｼｯｸM-PRO" w:eastAsia="HG丸ｺﾞｼｯｸM-PRO" w:hAnsi="HG丸ｺﾞｼｯｸM-PRO" w:hint="eastAsia"/>
              </w:rPr>
              <w:t>例）</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治験時における治験データの越境移転に関する記載、実施医療機関から治験参加者宅への治験使用薬の配送や在宅医療の導入に伴い、治験依頼者が契約した業者への情報共有、個人情報（任意検査含めた検体およびそのデータも含む）の保管期間（保管開始時期を含む）、保管場所およびその目的（将来的な二次利用、遺伝子研究など）</w:t>
            </w:r>
          </w:p>
          <w:p w14:paraId="39FB629F" w14:textId="77777777" w:rsidR="000A6E92" w:rsidRPr="00D63ED1" w:rsidRDefault="000A6E92" w:rsidP="00C31C5A">
            <w:pPr>
              <w:spacing w:line="400" w:lineRule="exac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【医薬品開発においてゲノム試料を採取する臨床試験実施に際し考慮すべき事項】</w:t>
            </w:r>
          </w:p>
          <w:p w14:paraId="7C034546" w14:textId="3A100D74" w:rsidR="000A6E92" w:rsidRPr="00D63ED1" w:rsidRDefault="000A6E92" w:rsidP="00C31C5A">
            <w:pPr>
              <w:spacing w:line="400" w:lineRule="exac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参照：</w:t>
            </w:r>
            <w:hyperlink r:id="rId17" w:history="1">
              <w:r w:rsidRPr="00D63ED1">
                <w:rPr>
                  <w:rStyle w:val="af5"/>
                  <w:rFonts w:ascii="HG丸ｺﾞｼｯｸM-PRO" w:eastAsia="HG丸ｺﾞｼｯｸM-PRO" w:hAnsi="HG丸ｺﾞｼｯｸM-PRO" w:cs="Arial"/>
                  <w:szCs w:val="21"/>
                </w:rPr>
                <w:t>https://www.jpma.or.jp/basis/guide/lofurc0000001zhr-att/phamageno.pdf</w:t>
              </w:r>
            </w:hyperlink>
          </w:p>
        </w:tc>
      </w:tr>
    </w:tbl>
    <w:p w14:paraId="33A3A441" w14:textId="6BB69051" w:rsidR="000A6E92" w:rsidRDefault="002E2A3F" w:rsidP="00C31C5A">
      <w:pPr>
        <w:spacing w:line="400" w:lineRule="exact"/>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hint="eastAsia"/>
          <w:b/>
          <w:bCs/>
          <w:sz w:val="24"/>
          <w:highlight w:val="cyan"/>
          <w:bdr w:val="single" w:sz="4" w:space="0" w:color="auto"/>
        </w:rPr>
        <w:t>九がん：当院では企業治験は治験審査委員会のみで審議しております。倫理委員会では審</w:t>
      </w:r>
    </w:p>
    <w:p w14:paraId="0A41692D" w14:textId="19397F23" w:rsidR="001454F9" w:rsidRDefault="00137B04" w:rsidP="00C31C5A">
      <w:pPr>
        <w:spacing w:line="400" w:lineRule="exact"/>
        <w:rPr>
          <w:rFonts w:ascii="HG丸ｺﾞｼｯｸM-PRO" w:eastAsia="HG丸ｺﾞｼｯｸM-PRO" w:hAnsi="HG丸ｺﾞｼｯｸM-PRO"/>
          <w:b/>
          <w:bCs/>
          <w:sz w:val="24"/>
          <w:bdr w:val="single" w:sz="4" w:space="0" w:color="auto"/>
        </w:rPr>
      </w:pPr>
      <w:r w:rsidRPr="00501FAA">
        <w:rPr>
          <w:rFonts w:ascii="HG丸ｺﾞｼｯｸM-PRO" w:eastAsia="HG丸ｺﾞｼｯｸM-PRO" w:hAnsi="HG丸ｺﾞｼｯｸM-PRO" w:hint="eastAsia"/>
          <w:b/>
          <w:bCs/>
          <w:sz w:val="24"/>
          <w:highlight w:val="cyan"/>
          <w:bdr w:val="single" w:sz="4" w:space="0" w:color="auto"/>
        </w:rPr>
        <w:t>議しておりませんので文章中の記載についてご注意ください。</w:t>
      </w:r>
    </w:p>
    <w:p w14:paraId="461C0CBC" w14:textId="77777777" w:rsidR="00137B04" w:rsidRPr="00D63ED1" w:rsidRDefault="00137B04" w:rsidP="00C31C5A">
      <w:pPr>
        <w:spacing w:line="400" w:lineRule="exact"/>
        <w:rPr>
          <w:rFonts w:ascii="HG丸ｺﾞｼｯｸM-PRO" w:eastAsia="HG丸ｺﾞｼｯｸM-PRO" w:hAnsi="HG丸ｺﾞｼｯｸM-PRO" w:cs="Arial"/>
          <w:color w:val="000000"/>
          <w:sz w:val="24"/>
        </w:rPr>
      </w:pPr>
    </w:p>
    <w:p w14:paraId="20D65322" w14:textId="77777777" w:rsidR="000A6E92" w:rsidRPr="00D63ED1" w:rsidRDefault="000A6E92" w:rsidP="00C31C5A">
      <w:pPr>
        <w:pStyle w:val="20"/>
        <w:spacing w:after="180" w:line="400" w:lineRule="exact"/>
        <w:rPr>
          <w:rFonts w:ascii="HG丸ｺﾞｼｯｸM-PRO" w:eastAsia="HG丸ｺﾞｼｯｸM-PRO" w:hAnsi="HG丸ｺﾞｼｯｸM-PRO"/>
        </w:rPr>
      </w:pPr>
      <w:bookmarkStart w:id="365" w:name="_Ref167444106"/>
      <w:bookmarkStart w:id="366" w:name="_Toc168480478"/>
      <w:r w:rsidRPr="00D63ED1">
        <w:rPr>
          <w:rFonts w:ascii="HG丸ｺﾞｼｯｸM-PRO" w:eastAsia="HG丸ｺﾞｼｯｸM-PRO" w:hAnsi="HG丸ｺﾞｼｯｸM-PRO"/>
        </w:rPr>
        <w:t>健康被害が発生した場合の補償について</w:t>
      </w:r>
      <w:bookmarkEnd w:id="365"/>
      <w:bookmarkEnd w:id="366"/>
    </w:p>
    <w:p w14:paraId="594011C5"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rPr>
        <w:t>この治験はこれまでの結果に基づき科学的に計画され慎重に行われますが、万一、この治験に関連してあなたに健康</w:t>
      </w:r>
      <w:r w:rsidRPr="00D63ED1">
        <w:rPr>
          <w:rFonts w:ascii="HG丸ｺﾞｼｯｸM-PRO" w:eastAsia="HG丸ｺﾞｼｯｸM-PRO" w:hAnsi="HG丸ｺﾞｼｯｸM-PRO" w:hint="eastAsia"/>
        </w:rPr>
        <w:t>被害が起きた</w:t>
      </w:r>
      <w:r w:rsidRPr="00D63ED1">
        <w:rPr>
          <w:rFonts w:ascii="HG丸ｺﾞｼｯｸM-PRO" w:eastAsia="HG丸ｺﾞｼｯｸM-PRO" w:hAnsi="HG丸ｺﾞｼｯｸM-PRO"/>
        </w:rPr>
        <w:t>場合には、治験担当医師</w:t>
      </w:r>
      <w:r w:rsidRPr="00D63ED1">
        <w:rPr>
          <w:rFonts w:ascii="HG丸ｺﾞｼｯｸM-PRO" w:eastAsia="HG丸ｺﾞｼｯｸM-PRO" w:hAnsi="HG丸ｺﾞｼｯｸM-PRO" w:hint="eastAsia"/>
        </w:rPr>
        <w:t>ら</w:t>
      </w:r>
      <w:r w:rsidRPr="00D63ED1">
        <w:rPr>
          <w:rFonts w:ascii="HG丸ｺﾞｼｯｸM-PRO" w:eastAsia="HG丸ｺﾞｼｯｸM-PRO" w:hAnsi="HG丸ｺﾞｼｯｸM-PRO"/>
        </w:rPr>
        <w:t>が最善を尽くして適切な治療にあたります。また、健康被害の内容や程度に応じて、治験依頼者の補償を受けることができます。ただし、その健康被害がこの治験と全く関係がない場合、</w:t>
      </w:r>
      <w:r w:rsidRPr="00D63ED1" w:rsidDel="004367F4">
        <w:rPr>
          <w:rFonts w:ascii="HG丸ｺﾞｼｯｸM-PRO" w:eastAsia="HG丸ｺﾞｼｯｸM-PRO" w:hAnsi="HG丸ｺﾞｼｯｸM-PRO"/>
        </w:rPr>
        <w:t>または</w:t>
      </w:r>
      <w:r w:rsidRPr="00D63ED1">
        <w:rPr>
          <w:rFonts w:ascii="HG丸ｺﾞｼｯｸM-PRO" w:eastAsia="HG丸ｺﾞｼｯｸM-PRO" w:hAnsi="HG丸ｺﾞｼｯｸM-PRO"/>
        </w:rPr>
        <w:t>治験担当医師の指示を守っていただけなかった</w:t>
      </w:r>
      <w:r w:rsidRPr="00D63ED1">
        <w:rPr>
          <w:rFonts w:ascii="HG丸ｺﾞｼｯｸM-PRO" w:eastAsia="HG丸ｺﾞｼｯｸM-PRO" w:hAnsi="HG丸ｺﾞｼｯｸM-PRO" w:hint="eastAsia"/>
        </w:rPr>
        <w:t>とき</w:t>
      </w:r>
      <w:r w:rsidRPr="00D63ED1">
        <w:rPr>
          <w:rFonts w:ascii="HG丸ｺﾞｼｯｸM-PRO" w:eastAsia="HG丸ｺﾞｼｯｸM-PRO" w:hAnsi="HG丸ｺﾞｼｯｸM-PRO"/>
        </w:rPr>
        <w:t>など</w:t>
      </w:r>
      <w:r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あなたの故意</w:t>
      </w:r>
      <w:r w:rsidRPr="00D63ED1" w:rsidDel="004367F4">
        <w:rPr>
          <w:rFonts w:ascii="HG丸ｺﾞｼｯｸM-PRO" w:eastAsia="HG丸ｺﾞｼｯｸM-PRO" w:hAnsi="HG丸ｺﾞｼｯｸM-PRO"/>
        </w:rPr>
        <w:t>また</w:t>
      </w:r>
      <w:r w:rsidRPr="00D63ED1">
        <w:rPr>
          <w:rFonts w:ascii="HG丸ｺﾞｼｯｸM-PRO" w:eastAsia="HG丸ｺﾞｼｯｸM-PRO" w:hAnsi="HG丸ｺﾞｼｯｸM-PRO" w:hint="eastAsia"/>
        </w:rPr>
        <w:t>は</w:t>
      </w:r>
      <w:r w:rsidRPr="00D63ED1">
        <w:rPr>
          <w:rFonts w:ascii="HG丸ｺﾞｼｯｸM-PRO" w:eastAsia="HG丸ｺﾞｼｯｸM-PRO" w:hAnsi="HG丸ｺﾞｼｯｸM-PRO"/>
        </w:rPr>
        <w:t>重大な過失によって生じた場合は、補償の対象とならない場合があります。</w:t>
      </w:r>
    </w:p>
    <w:p w14:paraId="09F6AB48"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t>この補償制度は、あなたの損害賠償請求権を妨げるものではありません。</w:t>
      </w:r>
    </w:p>
    <w:p w14:paraId="57158E2B"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r w:rsidRPr="00D63ED1">
        <w:rPr>
          <w:rFonts w:ascii="HG丸ｺﾞｼｯｸM-PRO" w:eastAsia="HG丸ｺﾞｼｯｸM-PRO" w:hAnsi="HG丸ｺﾞｼｯｸM-PRO" w:hint="eastAsia"/>
        </w:rPr>
        <w:lastRenderedPageBreak/>
        <w:t>補償制度の詳細につきましては、この説明文書に付随する「</w:t>
      </w:r>
      <w:r w:rsidRPr="00D63ED1">
        <w:rPr>
          <w:rFonts w:ascii="HG丸ｺﾞｼｯｸM-PRO" w:eastAsia="HG丸ｺﾞｼｯｸM-PRO" w:hAnsi="HG丸ｺﾞｼｯｸM-PRO" w:hint="eastAsia"/>
          <w:color w:val="0070C0"/>
        </w:rPr>
        <w:t>補償制度の概要</w:t>
      </w:r>
      <w:r w:rsidRPr="00D63ED1">
        <w:rPr>
          <w:rFonts w:ascii="HG丸ｺﾞｼｯｸM-PRO" w:eastAsia="HG丸ｺﾞｼｯｸM-PRO" w:hAnsi="HG丸ｺﾞｼｯｸM-PRO" w:hint="eastAsia"/>
        </w:rPr>
        <w:t>」をご覧ください。</w:t>
      </w:r>
    </w:p>
    <w:p w14:paraId="70FBFD7B" w14:textId="17813FA7" w:rsidR="000A6E92" w:rsidRPr="00D63ED1" w:rsidRDefault="00847CAF"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hint="eastAsia"/>
          <w:i/>
          <w:iCs/>
          <w:color w:val="00B050"/>
        </w:rPr>
        <w:t>（</w:t>
      </w:r>
      <w:r w:rsidR="000A6E92" w:rsidRPr="00D63ED1">
        <w:rPr>
          <w:rFonts w:ascii="HG丸ｺﾞｼｯｸM-PRO" w:eastAsia="HG丸ｺﾞｼｯｸM-PRO" w:hAnsi="HG丸ｺﾞｼｯｸM-PRO" w:hint="eastAsia"/>
          <w:i/>
          <w:iCs/>
          <w:color w:val="00B050"/>
        </w:rPr>
        <w:t>セクション</w:t>
      </w:r>
      <w:r w:rsidR="00A40B7B" w:rsidRPr="00D63ED1">
        <w:rPr>
          <w:rFonts w:ascii="HG丸ｺﾞｼｯｸM-PRO" w:eastAsia="HG丸ｺﾞｼｯｸM-PRO" w:hAnsi="HG丸ｺﾞｼｯｸM-PRO"/>
          <w:i/>
          <w:iCs/>
          <w:color w:val="00B050"/>
        </w:rPr>
        <w:t>E</w:t>
      </w:r>
      <w:r w:rsidR="000A6E92" w:rsidRPr="00D63ED1">
        <w:rPr>
          <w:rFonts w:ascii="HG丸ｺﾞｼｯｸM-PRO" w:eastAsia="HG丸ｺﾞｼｯｸM-PRO" w:hAnsi="HG丸ｺﾞｼｯｸM-PRO" w:hint="eastAsia"/>
          <w:i/>
          <w:iCs/>
          <w:color w:val="00B050"/>
        </w:rPr>
        <w:t>への追記がある場合は以下</w:t>
      </w:r>
      <w:r w:rsidR="008E4BA3" w:rsidRPr="00D63ED1">
        <w:rPr>
          <w:rFonts w:ascii="HG丸ｺﾞｼｯｸM-PRO" w:eastAsia="HG丸ｺﾞｼｯｸM-PRO" w:hAnsi="HG丸ｺﾞｼｯｸM-PRO" w:hint="eastAsia"/>
          <w:i/>
          <w:iCs/>
          <w:color w:val="00B050"/>
        </w:rPr>
        <w:t>黒</w:t>
      </w:r>
      <w:r w:rsidRPr="00D63ED1">
        <w:rPr>
          <w:rFonts w:ascii="HG丸ｺﾞｼｯｸM-PRO" w:eastAsia="HG丸ｺﾞｼｯｸM-PRO" w:hAnsi="HG丸ｺﾞｼｯｸM-PRO" w:hint="eastAsia"/>
          <w:i/>
          <w:iCs/>
          <w:color w:val="00B050"/>
        </w:rPr>
        <w:t>字</w:t>
      </w:r>
      <w:r w:rsidR="000A6E92" w:rsidRPr="00D63ED1">
        <w:rPr>
          <w:rFonts w:ascii="HG丸ｺﾞｼｯｸM-PRO" w:eastAsia="HG丸ｺﾞｼｯｸM-PRO" w:hAnsi="HG丸ｺﾞｼｯｸM-PRO" w:hint="eastAsia"/>
          <w:i/>
          <w:iCs/>
          <w:color w:val="00B050"/>
        </w:rPr>
        <w:t>を記載する</w:t>
      </w:r>
      <w:r w:rsidRPr="00D63ED1">
        <w:rPr>
          <w:rFonts w:ascii="HG丸ｺﾞｼｯｸM-PRO" w:eastAsia="HG丸ｺﾞｼｯｸM-PRO" w:hAnsi="HG丸ｺﾞｼｯｸM-PRO" w:hint="eastAsia"/>
          <w:i/>
          <w:iCs/>
          <w:color w:val="00B050"/>
        </w:rPr>
        <w:t>：</w:t>
      </w:r>
      <w:r w:rsidR="000A6E92" w:rsidRPr="00D63ED1">
        <w:rPr>
          <w:rFonts w:ascii="HG丸ｺﾞｼｯｸM-PRO" w:eastAsia="HG丸ｺﾞｼｯｸM-PRO" w:hAnsi="HG丸ｺﾞｼｯｸM-PRO" w:hint="eastAsia"/>
        </w:rPr>
        <w:t>健康被害が生じた場合の補償については「</w:t>
      </w:r>
      <w:r w:rsidR="00A40B7B" w:rsidRPr="00D63ED1">
        <w:rPr>
          <w:rFonts w:ascii="HG丸ｺﾞｼｯｸM-PRO" w:eastAsia="HG丸ｺﾞｼｯｸM-PRO" w:hAnsi="HG丸ｺﾞｼｯｸM-PRO"/>
        </w:rPr>
        <w:t>E</w:t>
      </w:r>
      <w:r w:rsidR="000A6E92" w:rsidRPr="00D63ED1">
        <w:rPr>
          <w:rFonts w:ascii="HG丸ｺﾞｼｯｸM-PRO" w:eastAsia="HG丸ｺﾞｼｯｸM-PRO" w:hAnsi="HG丸ｺﾞｼｯｸM-PRO" w:hint="eastAsia"/>
        </w:rPr>
        <w:t>.</w:t>
      </w:r>
      <w:r w:rsidR="00B538E7" w:rsidRPr="00D63ED1">
        <w:rPr>
          <w:rFonts w:ascii="HG丸ｺﾞｼｯｸM-PRO" w:eastAsia="HG丸ｺﾞｼｯｸM-PRO" w:hAnsi="HG丸ｺﾞｼｯｸM-PRO"/>
        </w:rPr>
        <w:t xml:space="preserve"> </w:t>
      </w:r>
      <w:r w:rsidR="000A6E92" w:rsidRPr="00D63ED1">
        <w:rPr>
          <w:rFonts w:ascii="HG丸ｺﾞｼｯｸM-PRO" w:eastAsia="HG丸ｺﾞｼｯｸM-PRO" w:hAnsi="HG丸ｺﾞｼｯｸM-PRO" w:hint="eastAsia"/>
        </w:rPr>
        <w:t>追加および詳細情報」にも追加説明があります。</w:t>
      </w:r>
      <w:r w:rsidRPr="00D63ED1">
        <w:rPr>
          <w:rFonts w:ascii="HG丸ｺﾞｼｯｸM-PRO" w:eastAsia="HG丸ｺﾞｼｯｸM-PRO" w:hAnsi="HG丸ｺﾞｼｯｸM-PRO" w:hint="eastAsia"/>
          <w:i/>
          <w:iCs/>
          <w:color w:val="00B050"/>
        </w:rPr>
        <w:t>）</w:t>
      </w:r>
    </w:p>
    <w:p w14:paraId="0E384D2D" w14:textId="77777777" w:rsidR="000A6E92" w:rsidRPr="00137B04" w:rsidRDefault="000A6E92" w:rsidP="00C31C5A">
      <w:pPr>
        <w:pStyle w:val="a1"/>
        <w:spacing w:line="400" w:lineRule="exact"/>
        <w:ind w:firstLine="240"/>
        <w:rPr>
          <w:rFonts w:ascii="HG丸ｺﾞｼｯｸM-PRO" w:eastAsia="HG丸ｺﾞｼｯｸM-PRO" w:hAnsi="HG丸ｺﾞｼｯｸM-PRO"/>
          <w:color w:val="auto"/>
        </w:rPr>
      </w:pPr>
      <w:r w:rsidRPr="00D63ED1">
        <w:rPr>
          <w:rFonts w:ascii="HG丸ｺﾞｼｯｸM-PRO" w:eastAsia="HG丸ｺﾞｼｯｸM-PRO" w:hAnsi="HG丸ｺﾞｼｯｸM-PRO"/>
        </w:rPr>
        <w:t>補償に関し</w:t>
      </w:r>
      <w:r w:rsidRPr="00D63ED1">
        <w:rPr>
          <w:rFonts w:ascii="HG丸ｺﾞｼｯｸM-PRO" w:eastAsia="HG丸ｺﾞｼｯｸM-PRO" w:hAnsi="HG丸ｺﾞｼｯｸM-PRO" w:hint="eastAsia"/>
        </w:rPr>
        <w:t>て</w:t>
      </w:r>
      <w:r w:rsidRPr="00D63ED1">
        <w:rPr>
          <w:rFonts w:ascii="HG丸ｺﾞｼｯｸM-PRO" w:eastAsia="HG丸ｺﾞｼｯｸM-PRO" w:hAnsi="HG丸ｺﾞｼｯｸM-PRO"/>
        </w:rPr>
        <w:t>ご質問などがありましたら、治験担当医師</w:t>
      </w:r>
      <w:r w:rsidRPr="00D63ED1" w:rsidDel="004367F4">
        <w:rPr>
          <w:rFonts w:ascii="HG丸ｺﾞｼｯｸM-PRO" w:eastAsia="HG丸ｺﾞｼｯｸM-PRO" w:hAnsi="HG丸ｺﾞｼｯｸM-PRO"/>
        </w:rPr>
        <w:t>または</w:t>
      </w:r>
      <w:r w:rsidRPr="00137B04">
        <w:rPr>
          <w:rFonts w:ascii="HG丸ｺﾞｼｯｸM-PRO" w:eastAsia="HG丸ｺﾞｼｯｸM-PRO" w:hAnsi="HG丸ｺﾞｼｯｸM-PRO"/>
          <w:color w:val="auto"/>
        </w:rPr>
        <w:t>臨床研究コーディネーターにお</w:t>
      </w:r>
      <w:r w:rsidRPr="00137B04">
        <w:rPr>
          <w:rFonts w:ascii="HG丸ｺﾞｼｯｸM-PRO" w:eastAsia="HG丸ｺﾞｼｯｸM-PRO" w:hAnsi="HG丸ｺﾞｼｯｸM-PRO" w:hint="eastAsia"/>
          <w:color w:val="auto"/>
        </w:rPr>
        <w:t>尋ねくださ</w:t>
      </w:r>
      <w:r w:rsidRPr="00137B04">
        <w:rPr>
          <w:rFonts w:ascii="HG丸ｺﾞｼｯｸM-PRO" w:eastAsia="HG丸ｺﾞｼｯｸM-PRO" w:hAnsi="HG丸ｺﾞｼｯｸM-PRO"/>
          <w:color w:val="auto"/>
        </w:rPr>
        <w:t>い。</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D63ED1" w14:paraId="5E687E09" w14:textId="77777777" w:rsidTr="001946E0">
        <w:tc>
          <w:tcPr>
            <w:tcW w:w="9638" w:type="dxa"/>
            <w:shd w:val="clear" w:color="auto" w:fill="E2EFD9"/>
          </w:tcPr>
          <w:p w14:paraId="20F563A2" w14:textId="77777777" w:rsidR="000A6E92" w:rsidRPr="00D63ED1" w:rsidRDefault="000A6E92" w:rsidP="00C31C5A">
            <w:pPr>
              <w:spacing w:line="400" w:lineRule="exact"/>
              <w:ind w:left="307" w:hangingChars="146" w:hanging="307"/>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作成ガイド）</w:t>
            </w:r>
          </w:p>
          <w:p w14:paraId="00FBFEBE" w14:textId="16546C6A" w:rsidR="000A6E92" w:rsidRPr="00D63ED1" w:rsidRDefault="000A6E92" w:rsidP="00C31C5A">
            <w:pPr>
              <w:pStyle w:val="11"/>
              <w:spacing w:line="400" w:lineRule="exact"/>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本文中は一般的記載事項として変更せず、追加事項がある場合には「</w:t>
            </w:r>
            <w:r w:rsidR="00A40B7B" w:rsidRPr="00D63ED1">
              <w:rPr>
                <w:rFonts w:ascii="HG丸ｺﾞｼｯｸM-PRO" w:eastAsia="HG丸ｺﾞｼｯｸM-PRO" w:hAnsi="HG丸ｺﾞｼｯｸM-PRO" w:hint="eastAsia"/>
              </w:rPr>
              <w:t>E</w:t>
            </w:r>
            <w:r w:rsidRPr="00D63ED1">
              <w:rPr>
                <w:rFonts w:ascii="HG丸ｺﾞｼｯｸM-PRO" w:eastAsia="HG丸ｺﾞｼｯｸM-PRO" w:hAnsi="HG丸ｺﾞｼｯｸM-PRO"/>
              </w:rPr>
              <w:t xml:space="preserve">. </w:t>
            </w:r>
            <w:r w:rsidRPr="00D63ED1">
              <w:rPr>
                <w:rFonts w:ascii="HG丸ｺﾞｼｯｸM-PRO" w:eastAsia="HG丸ｺﾞｼｯｸM-PRO" w:hAnsi="HG丸ｺﾞｼｯｸM-PRO" w:hint="eastAsia"/>
              </w:rPr>
              <w:t>追加および詳細情報」へ記載する。</w:t>
            </w:r>
          </w:p>
        </w:tc>
      </w:tr>
    </w:tbl>
    <w:p w14:paraId="69B81641" w14:textId="77777777" w:rsidR="000A6E92" w:rsidRPr="00D63ED1" w:rsidRDefault="000A6E92" w:rsidP="00C31C5A">
      <w:pPr>
        <w:pStyle w:val="a1"/>
        <w:spacing w:line="400" w:lineRule="exact"/>
        <w:ind w:firstLine="240"/>
        <w:rPr>
          <w:rFonts w:ascii="HG丸ｺﾞｼｯｸM-PRO" w:eastAsia="HG丸ｺﾞｼｯｸM-PRO" w:hAnsi="HG丸ｺﾞｼｯｸM-PRO"/>
        </w:rPr>
      </w:pPr>
    </w:p>
    <w:p w14:paraId="563AB200" w14:textId="77777777" w:rsidR="000A6E92" w:rsidRPr="00D63ED1" w:rsidRDefault="000A6E92" w:rsidP="00C31C5A">
      <w:pPr>
        <w:widowControl/>
        <w:spacing w:line="400" w:lineRule="exact"/>
        <w:jc w:val="left"/>
        <w:rPr>
          <w:rFonts w:ascii="HG丸ｺﾞｼｯｸM-PRO" w:eastAsia="HG丸ｺﾞｼｯｸM-PRO" w:hAnsi="HG丸ｺﾞｼｯｸM-PRO"/>
        </w:rPr>
      </w:pPr>
      <w:r w:rsidRPr="00D63ED1">
        <w:rPr>
          <w:rFonts w:ascii="HG丸ｺﾞｼｯｸM-PRO" w:eastAsia="HG丸ｺﾞｼｯｸM-PRO" w:hAnsi="HG丸ｺﾞｼｯｸM-PRO"/>
        </w:rPr>
        <w:br w:type="page"/>
      </w:r>
    </w:p>
    <w:p w14:paraId="55624817" w14:textId="77777777" w:rsidR="0099316F" w:rsidRPr="00D63ED1" w:rsidRDefault="0099316F" w:rsidP="00C31C5A">
      <w:pPr>
        <w:pStyle w:val="10"/>
        <w:spacing w:after="180" w:line="400" w:lineRule="exact"/>
        <w:rPr>
          <w:rFonts w:ascii="HG丸ｺﾞｼｯｸM-PRO" w:eastAsia="HG丸ｺﾞｼｯｸM-PRO" w:hAnsi="HG丸ｺﾞｼｯｸM-PRO"/>
        </w:rPr>
      </w:pPr>
      <w:bookmarkStart w:id="367" w:name="_Toc168480479"/>
      <w:r w:rsidRPr="00D63ED1">
        <w:rPr>
          <w:rFonts w:ascii="HG丸ｺﾞｼｯｸM-PRO" w:eastAsia="HG丸ｺﾞｼｯｸM-PRO" w:hAnsi="HG丸ｺﾞｼｯｸM-PRO" w:hint="eastAsia"/>
        </w:rPr>
        <w:lastRenderedPageBreak/>
        <w:t>追加および詳細情報</w:t>
      </w:r>
      <w:bookmarkEnd w:id="367"/>
    </w:p>
    <w:p w14:paraId="3ACCC74A" w14:textId="08784DC9" w:rsidR="00E42669" w:rsidRDefault="00E42669" w:rsidP="00C31C5A">
      <w:pPr>
        <w:pStyle w:val="20"/>
        <w:spacing w:after="180" w:line="400" w:lineRule="exact"/>
        <w:rPr>
          <w:rFonts w:ascii="HG丸ｺﾞｼｯｸM-PRO" w:eastAsia="HG丸ｺﾞｼｯｸM-PRO" w:hAnsi="HG丸ｺﾞｼｯｸM-PRO"/>
        </w:rPr>
      </w:pPr>
      <w:bookmarkStart w:id="368" w:name="_Toc154150167"/>
      <w:bookmarkStart w:id="369" w:name="_Toc168480480"/>
      <w:r w:rsidRPr="00501FAA">
        <w:rPr>
          <w:rFonts w:ascii="HG丸ｺﾞｼｯｸM-PRO" w:eastAsia="HG丸ｺﾞｼｯｸM-PRO" w:hAnsi="HG丸ｺﾞｼｯｸM-PRO" w:hint="eastAsia"/>
          <w:highlight w:val="cyan"/>
        </w:rPr>
        <w:t>インターネットを利用した医療記録の閲覧について</w:t>
      </w:r>
      <w:bookmarkEnd w:id="368"/>
      <w:bookmarkEnd w:id="369"/>
    </w:p>
    <w:p w14:paraId="4D913497" w14:textId="7D1003A8" w:rsidR="0062684D" w:rsidRPr="0062684D" w:rsidRDefault="0062684D" w:rsidP="00C31C5A">
      <w:pPr>
        <w:spacing w:line="400" w:lineRule="exact"/>
        <w:rPr>
          <w:rFonts w:ascii="HG丸ｺﾞｼｯｸM-PRO" w:eastAsia="HG丸ｺﾞｼｯｸM-PRO" w:hAnsi="HG丸ｺﾞｼｯｸM-PRO" w:cs="Arial"/>
          <w:b/>
          <w:bCs/>
          <w:sz w:val="24"/>
          <w:bdr w:val="single" w:sz="4" w:space="0" w:color="auto"/>
        </w:rPr>
      </w:pPr>
      <w:r w:rsidRPr="0062684D">
        <w:rPr>
          <w:rFonts w:ascii="HG丸ｺﾞｼｯｸM-PRO" w:eastAsia="HG丸ｺﾞｼｯｸM-PRO" w:hAnsi="HG丸ｺﾞｼｯｸM-PRO" w:cs="Arial" w:hint="eastAsia"/>
          <w:b/>
          <w:bCs/>
          <w:sz w:val="24"/>
          <w:highlight w:val="cyan"/>
          <w:bdr w:val="single" w:sz="4" w:space="0" w:color="auto"/>
        </w:rPr>
        <w:t>九がん：当院で必須な説明内容です</w:t>
      </w:r>
      <w:r w:rsidR="00F36FF5" w:rsidRPr="009E623E">
        <w:rPr>
          <w:rFonts w:ascii="HG丸ｺﾞｼｯｸM-PRO" w:eastAsia="HG丸ｺﾞｼｯｸM-PRO" w:hAnsi="HG丸ｺﾞｼｯｸM-PRO" w:cs="Arial" w:hint="eastAsia"/>
          <w:b/>
          <w:bCs/>
          <w:sz w:val="24"/>
          <w:highlight w:val="cyan"/>
          <w:bdr w:val="single" w:sz="4" w:space="0" w:color="auto"/>
        </w:rPr>
        <w:t>（※リモートSDVを契約されない場合は記載不要です）</w:t>
      </w:r>
    </w:p>
    <w:p w14:paraId="20D48ABF" w14:textId="7B224E73" w:rsidR="00E42669" w:rsidRPr="009E623E" w:rsidRDefault="00E42669" w:rsidP="00C31C5A">
      <w:pPr>
        <w:spacing w:line="400" w:lineRule="exact"/>
        <w:rPr>
          <w:rFonts w:ascii="HG丸ｺﾞｼｯｸM-PRO" w:eastAsia="HG丸ｺﾞｼｯｸM-PRO" w:hAnsi="HG丸ｺﾞｼｯｸM-PRO" w:cs="Arial"/>
          <w:b/>
          <w:bCs/>
          <w:sz w:val="24"/>
          <w:bdr w:val="single" w:sz="4" w:space="0" w:color="auto"/>
        </w:rPr>
      </w:pPr>
      <w:r w:rsidRPr="0062684D">
        <w:rPr>
          <w:rFonts w:ascii="HG丸ｺﾞｼｯｸM-PRO" w:eastAsia="HG丸ｺﾞｼｯｸM-PRO" w:hAnsi="HG丸ｺﾞｼｯｸM-PRO" w:hint="eastAsia"/>
          <w:b/>
          <w:bCs/>
          <w:sz w:val="24"/>
          <w:highlight w:val="cyan"/>
          <w:bdr w:val="single" w:sz="4" w:space="0" w:color="auto"/>
        </w:rPr>
        <w:t>九がん：こちらにはリモートSDVのことを記載するため、項目名を</w:t>
      </w:r>
      <w:r w:rsidR="00720951" w:rsidRPr="0062684D">
        <w:rPr>
          <w:rFonts w:ascii="HG丸ｺﾞｼｯｸM-PRO" w:eastAsia="HG丸ｺﾞｼｯｸM-PRO" w:hAnsi="HG丸ｺﾞｼｯｸM-PRO" w:hint="eastAsia"/>
          <w:b/>
          <w:bCs/>
          <w:sz w:val="24"/>
          <w:highlight w:val="cyan"/>
          <w:bdr w:val="single" w:sz="4" w:space="0" w:color="auto"/>
        </w:rPr>
        <w:t>変更</w:t>
      </w:r>
      <w:r w:rsidRPr="0062684D">
        <w:rPr>
          <w:rFonts w:ascii="HG丸ｺﾞｼｯｸM-PRO" w:eastAsia="HG丸ｺﾞｼｯｸM-PRO" w:hAnsi="HG丸ｺﾞｼｯｸM-PRO" w:hint="eastAsia"/>
          <w:b/>
          <w:bCs/>
          <w:sz w:val="24"/>
          <w:highlight w:val="cyan"/>
          <w:bdr w:val="single" w:sz="4" w:space="0" w:color="auto"/>
        </w:rPr>
        <w:t>し、当院のテンプレートを追記しております</w:t>
      </w:r>
    </w:p>
    <w:p w14:paraId="447F1B2D" w14:textId="77777777" w:rsidR="009E623E" w:rsidRPr="009E623E" w:rsidRDefault="009E623E" w:rsidP="00C31C5A">
      <w:pPr>
        <w:spacing w:line="400" w:lineRule="exact"/>
        <w:rPr>
          <w:rFonts w:ascii="HG丸ｺﾞｼｯｸM-PRO" w:eastAsia="HG丸ｺﾞｼｯｸM-PRO" w:hAnsi="HG丸ｺﾞｼｯｸM-PRO" w:cs="Arial"/>
          <w:b/>
          <w:bCs/>
          <w:sz w:val="24"/>
          <w:bdr w:val="single" w:sz="4" w:space="0" w:color="auto"/>
        </w:rPr>
      </w:pPr>
    </w:p>
    <w:p w14:paraId="193E0491" w14:textId="044CA247" w:rsidR="00E42669" w:rsidRPr="00E42669" w:rsidRDefault="00E42669" w:rsidP="00C31C5A">
      <w:pPr>
        <w:pStyle w:val="a1"/>
        <w:spacing w:line="400" w:lineRule="exact"/>
        <w:ind w:firstLine="240"/>
      </w:pPr>
      <w:r w:rsidRPr="00501FAA">
        <w:rPr>
          <w:rFonts w:ascii="HG丸ｺﾞｼｯｸM-PRO" w:eastAsia="HG丸ｺﾞｼｯｸM-PRO" w:hAnsi="HG丸ｺﾞｼｯｸM-PRO" w:hint="eastAsia"/>
          <w:highlight w:val="cyan"/>
        </w:rPr>
        <w:t>本説明文書、「</w:t>
      </w:r>
      <w:r w:rsidR="00113BF3">
        <w:rPr>
          <w:rFonts w:ascii="HG丸ｺﾞｼｯｸM-PRO" w:eastAsia="HG丸ｺﾞｼｯｸM-PRO" w:hAnsi="HG丸ｺﾞｼｯｸM-PRO" w:hint="eastAsia"/>
          <w:highlight w:val="cyan"/>
        </w:rPr>
        <w:t>D-4</w:t>
      </w:r>
      <w:r w:rsidRPr="00501FAA">
        <w:rPr>
          <w:rFonts w:ascii="HG丸ｺﾞｼｯｸM-PRO" w:eastAsia="HG丸ｺﾞｼｯｸM-PRO" w:hAnsi="HG丸ｺﾞｼｯｸM-PRO" w:hint="eastAsia"/>
          <w:highlight w:val="cyan"/>
        </w:rPr>
        <w:t>個人情報の保護について」で説明した通り、治験依頼者または、治験依頼者の委託を受けて業務する企業の担当者があなたのカルテや検査結果（医療記録といいます）を閲覧することがあります。あなたの医療記録を閲覧する方法は、閲覧を実施する担当者が、当院を訪問して院内の指定された場所で電子カルテ及びその他の資料を閲覧する方法と、当院以外の場所でインターネットを介して医療記録を閲覧する方法があります。この項目では当院以外の場所でインターネットを介して医療記録を閲覧する目的、方法等を説明いたします。</w:t>
      </w:r>
    </w:p>
    <w:p w14:paraId="004378AB" w14:textId="7B41EA3E" w:rsidR="00E42669" w:rsidRPr="00E42669" w:rsidRDefault="00E42669" w:rsidP="00C31C5A">
      <w:pPr>
        <w:pStyle w:val="a1"/>
        <w:spacing w:line="400" w:lineRule="exact"/>
        <w:ind w:firstLineChars="41" w:firstLine="98"/>
      </w:pPr>
    </w:p>
    <w:p w14:paraId="3606FCD1" w14:textId="1EBD5C83" w:rsidR="00E42669" w:rsidRDefault="00E42669" w:rsidP="00C31C5A">
      <w:pPr>
        <w:pStyle w:val="a1"/>
        <w:spacing w:line="400" w:lineRule="exact"/>
        <w:ind w:firstLineChars="41" w:firstLine="98"/>
        <w:rPr>
          <w:rFonts w:ascii="HG丸ｺﾞｼｯｸM-PRO" w:eastAsia="HG丸ｺﾞｼｯｸM-PRO" w:hAnsi="HG丸ｺﾞｼｯｸM-PRO"/>
          <w:u w:val="single"/>
        </w:rPr>
      </w:pPr>
      <w:r w:rsidRPr="00501FAA">
        <w:rPr>
          <w:rFonts w:ascii="HG丸ｺﾞｼｯｸM-PRO" w:eastAsia="HG丸ｺﾞｼｯｸM-PRO" w:hAnsi="HG丸ｺﾞｼｯｸM-PRO" w:hint="eastAsia"/>
          <w:highlight w:val="cyan"/>
          <w:u w:val="single"/>
        </w:rPr>
        <w:t>インターネットを利用した医療記録の閲覧を実施する目的</w:t>
      </w:r>
    </w:p>
    <w:p w14:paraId="422D9160" w14:textId="77777777" w:rsidR="00760AEB" w:rsidRPr="00501FAA" w:rsidRDefault="00760AEB" w:rsidP="00C31C5A">
      <w:pPr>
        <w:spacing w:line="400" w:lineRule="exact"/>
        <w:ind w:leftChars="100" w:left="690" w:hangingChars="200" w:hanging="480"/>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　治験がきちんと行われているかを確認するための医療記録の閲覧</w:t>
      </w:r>
      <w:r w:rsidRPr="00501FAA">
        <w:rPr>
          <w:rFonts w:ascii="HG丸ｺﾞｼｯｸM-PRO" w:eastAsia="HG丸ｺﾞｼｯｸM-PRO" w:hAnsi="HG丸ｺﾞｼｯｸM-PRO" w:hint="eastAsia"/>
          <w:sz w:val="24"/>
          <w:highlight w:val="cyan"/>
          <w:vertAlign w:val="superscript"/>
        </w:rPr>
        <w:t>＊</w:t>
      </w:r>
      <w:r w:rsidRPr="00501FAA">
        <w:rPr>
          <w:rFonts w:ascii="HG丸ｺﾞｼｯｸM-PRO" w:eastAsia="HG丸ｺﾞｼｯｸM-PRO" w:hAnsi="HG丸ｺﾞｼｯｸM-PRO" w:hint="eastAsia"/>
          <w:sz w:val="24"/>
          <w:highlight w:val="cyan"/>
        </w:rPr>
        <w:t>が、担当者が遠方から訪問すること無く、タイムリーに実施されることで治験を円滑に実施することができます。</w:t>
      </w:r>
    </w:p>
    <w:p w14:paraId="692EF793" w14:textId="77777777" w:rsidR="00760AEB" w:rsidRPr="00501FAA" w:rsidRDefault="00760AEB" w:rsidP="00C31C5A">
      <w:pPr>
        <w:spacing w:line="400" w:lineRule="exact"/>
        <w:ind w:leftChars="300" w:left="630"/>
        <w:jc w:val="left"/>
        <w:rPr>
          <w:rFonts w:ascii="HG丸ｺﾞｼｯｸM-PRO" w:eastAsia="HG丸ｺﾞｼｯｸM-PRO" w:hAnsi="HG丸ｺﾞｼｯｸM-PRO"/>
          <w:szCs w:val="21"/>
          <w:highlight w:val="cyan"/>
        </w:rPr>
      </w:pPr>
      <w:r w:rsidRPr="00501FAA">
        <w:rPr>
          <w:rFonts w:ascii="HG丸ｺﾞｼｯｸM-PRO" w:eastAsia="HG丸ｺﾞｼｯｸM-PRO" w:hAnsi="HG丸ｺﾞｼｯｸM-PRO" w:hint="eastAsia"/>
          <w:szCs w:val="21"/>
          <w:highlight w:val="cyan"/>
        </w:rPr>
        <w:t>＊医療記録の閲覧とは</w:t>
      </w:r>
    </w:p>
    <w:p w14:paraId="49DCAB3A" w14:textId="77777777" w:rsidR="00760AEB" w:rsidRPr="00AE3C45" w:rsidRDefault="00760AEB" w:rsidP="00C31C5A">
      <w:pPr>
        <w:spacing w:line="400" w:lineRule="exact"/>
        <w:ind w:leftChars="300" w:left="630"/>
        <w:jc w:val="left"/>
        <w:rPr>
          <w:rFonts w:ascii="HG丸ｺﾞｼｯｸM-PRO" w:eastAsia="HG丸ｺﾞｼｯｸM-PRO" w:hAnsi="HG丸ｺﾞｼｯｸM-PRO"/>
          <w:szCs w:val="21"/>
          <w:highlight w:val="cyan"/>
        </w:rPr>
      </w:pPr>
      <w:r w:rsidRPr="00AE3C45">
        <w:rPr>
          <w:rFonts w:ascii="HG丸ｺﾞｼｯｸM-PRO" w:eastAsia="HG丸ｺﾞｼｯｸM-PRO" w:hAnsi="HG丸ｺﾞｼｯｸM-PRO"/>
          <w:szCs w:val="21"/>
          <w:highlight w:val="cyan"/>
        </w:rPr>
        <w:t>治験が適正に行われていることを確保するために</w:t>
      </w:r>
      <w:r w:rsidRPr="00AE3C45">
        <w:rPr>
          <w:rFonts w:ascii="HG丸ｺﾞｼｯｸM-PRO" w:eastAsia="HG丸ｺﾞｼｯｸM-PRO" w:hAnsi="HG丸ｺﾞｼｯｸM-PRO" w:hint="eastAsia"/>
          <w:szCs w:val="21"/>
          <w:highlight w:val="cyan"/>
        </w:rPr>
        <w:t>、関係法規</w:t>
      </w:r>
      <w:r w:rsidRPr="00AE3C45">
        <w:rPr>
          <w:rFonts w:ascii="HG丸ｺﾞｼｯｸM-PRO" w:eastAsia="HG丸ｺﾞｼｯｸM-PRO" w:hAnsi="HG丸ｺﾞｼｯｸM-PRO"/>
          <w:szCs w:val="21"/>
          <w:highlight w:val="cyan"/>
        </w:rPr>
        <w:t>、治験実施計画書</w:t>
      </w:r>
      <w:r w:rsidRPr="00AE3C45">
        <w:rPr>
          <w:rFonts w:ascii="HG丸ｺﾞｼｯｸM-PRO" w:eastAsia="HG丸ｺﾞｼｯｸM-PRO" w:hAnsi="HG丸ｺﾞｼｯｸM-PRO" w:hint="eastAsia"/>
          <w:szCs w:val="21"/>
          <w:highlight w:val="cyan"/>
        </w:rPr>
        <w:t>（</w:t>
      </w:r>
      <w:r w:rsidRPr="00AE3C45">
        <w:rPr>
          <w:rStyle w:val="aff2"/>
          <w:rFonts w:ascii="HG丸ｺﾞｼｯｸM-PRO" w:eastAsia="HG丸ｺﾞｼｯｸM-PRO" w:hAnsi="HG丸ｺﾞｼｯｸM-PRO"/>
          <w:szCs w:val="21"/>
          <w:highlight w:val="cyan"/>
          <w:shd w:val="clear" w:color="auto" w:fill="FFFFFF"/>
        </w:rPr>
        <w:t>治験</w:t>
      </w:r>
      <w:r w:rsidRPr="00AE3C45">
        <w:rPr>
          <w:rFonts w:ascii="HG丸ｺﾞｼｯｸM-PRO" w:eastAsia="HG丸ｺﾞｼｯｸM-PRO" w:hAnsi="HG丸ｺﾞｼｯｸM-PRO"/>
          <w:szCs w:val="21"/>
          <w:highlight w:val="cyan"/>
          <w:shd w:val="clear" w:color="auto" w:fill="FFFFFF"/>
        </w:rPr>
        <w:t>を</w:t>
      </w:r>
      <w:r w:rsidRPr="00AE3C45">
        <w:rPr>
          <w:rStyle w:val="aff2"/>
          <w:rFonts w:ascii="HG丸ｺﾞｼｯｸM-PRO" w:eastAsia="HG丸ｺﾞｼｯｸM-PRO" w:hAnsi="HG丸ｺﾞｼｯｸM-PRO"/>
          <w:szCs w:val="21"/>
          <w:highlight w:val="cyan"/>
          <w:shd w:val="clear" w:color="auto" w:fill="FFFFFF"/>
        </w:rPr>
        <w:t>実施</w:t>
      </w:r>
      <w:r w:rsidRPr="00AE3C45">
        <w:rPr>
          <w:rFonts w:ascii="HG丸ｺﾞｼｯｸM-PRO" w:eastAsia="HG丸ｺﾞｼｯｸM-PRO" w:hAnsi="HG丸ｺﾞｼｯｸM-PRO"/>
          <w:szCs w:val="21"/>
          <w:highlight w:val="cyan"/>
          <w:shd w:val="clear" w:color="auto" w:fill="FFFFFF"/>
        </w:rPr>
        <w:t>にするにあたって</w:t>
      </w:r>
      <w:r w:rsidRPr="00AE3C45">
        <w:rPr>
          <w:rFonts w:ascii="HG丸ｺﾞｼｯｸM-PRO" w:eastAsia="HG丸ｺﾞｼｯｸM-PRO" w:hAnsi="HG丸ｺﾞｼｯｸM-PRO" w:hint="eastAsia"/>
          <w:szCs w:val="21"/>
          <w:highlight w:val="cyan"/>
          <w:shd w:val="clear" w:color="auto" w:fill="FFFFFF"/>
        </w:rPr>
        <w:t>、</w:t>
      </w:r>
      <w:r w:rsidRPr="00AE3C45">
        <w:rPr>
          <w:rStyle w:val="aff2"/>
          <w:rFonts w:ascii="HG丸ｺﾞｼｯｸM-PRO" w:eastAsia="HG丸ｺﾞｼｯｸM-PRO" w:hAnsi="HG丸ｺﾞｼｯｸM-PRO"/>
          <w:szCs w:val="21"/>
          <w:highlight w:val="cyan"/>
          <w:shd w:val="clear" w:color="auto" w:fill="FFFFFF"/>
        </w:rPr>
        <w:t>治験</w:t>
      </w:r>
      <w:r w:rsidRPr="00AE3C45">
        <w:rPr>
          <w:rFonts w:ascii="HG丸ｺﾞｼｯｸM-PRO" w:eastAsia="HG丸ｺﾞｼｯｸM-PRO" w:hAnsi="HG丸ｺﾞｼｯｸM-PRO"/>
          <w:szCs w:val="21"/>
          <w:highlight w:val="cyan"/>
          <w:shd w:val="clear" w:color="auto" w:fill="FFFFFF"/>
        </w:rPr>
        <w:t>を</w:t>
      </w:r>
      <w:r w:rsidRPr="00AE3C45">
        <w:rPr>
          <w:rStyle w:val="aff2"/>
          <w:rFonts w:ascii="HG丸ｺﾞｼｯｸM-PRO" w:eastAsia="HG丸ｺﾞｼｯｸM-PRO" w:hAnsi="HG丸ｺﾞｼｯｸM-PRO"/>
          <w:szCs w:val="21"/>
          <w:highlight w:val="cyan"/>
          <w:shd w:val="clear" w:color="auto" w:fill="FFFFFF"/>
        </w:rPr>
        <w:t>実施</w:t>
      </w:r>
      <w:r w:rsidRPr="00AE3C45">
        <w:rPr>
          <w:rFonts w:ascii="HG丸ｺﾞｼｯｸM-PRO" w:eastAsia="HG丸ｺﾞｼｯｸM-PRO" w:hAnsi="HG丸ｺﾞｼｯｸM-PRO"/>
          <w:szCs w:val="21"/>
          <w:highlight w:val="cyan"/>
          <w:shd w:val="clear" w:color="auto" w:fill="FFFFFF"/>
        </w:rPr>
        <w:t>する医療機関及び</w:t>
      </w:r>
      <w:r w:rsidRPr="00AE3C45">
        <w:rPr>
          <w:rStyle w:val="aff2"/>
          <w:rFonts w:ascii="HG丸ｺﾞｼｯｸM-PRO" w:eastAsia="HG丸ｺﾞｼｯｸM-PRO" w:hAnsi="HG丸ｺﾞｼｯｸM-PRO"/>
          <w:szCs w:val="21"/>
          <w:highlight w:val="cyan"/>
          <w:shd w:val="clear" w:color="auto" w:fill="FFFFFF"/>
        </w:rPr>
        <w:t>治験</w:t>
      </w:r>
      <w:r w:rsidRPr="00AE3C45">
        <w:rPr>
          <w:rFonts w:ascii="HG丸ｺﾞｼｯｸM-PRO" w:eastAsia="HG丸ｺﾞｼｯｸM-PRO" w:hAnsi="HG丸ｺﾞｼｯｸM-PRO"/>
          <w:szCs w:val="21"/>
          <w:highlight w:val="cyan"/>
          <w:shd w:val="clear" w:color="auto" w:fill="FFFFFF"/>
        </w:rPr>
        <w:t>依頼者が遵守しなければならない要件事項</w:t>
      </w:r>
      <w:r w:rsidRPr="00AE3C45">
        <w:rPr>
          <w:rFonts w:ascii="HG丸ｺﾞｼｯｸM-PRO" w:eastAsia="HG丸ｺﾞｼｯｸM-PRO" w:hAnsi="HG丸ｺﾞｼｯｸM-PRO" w:hint="eastAsia"/>
          <w:szCs w:val="21"/>
          <w:highlight w:val="cyan"/>
          <w:shd w:val="clear" w:color="auto" w:fill="FFFFFF"/>
        </w:rPr>
        <w:t>が記された文書）</w:t>
      </w:r>
      <w:r w:rsidRPr="00AE3C45">
        <w:rPr>
          <w:rFonts w:ascii="HG丸ｺﾞｼｯｸM-PRO" w:eastAsia="HG丸ｺﾞｼｯｸM-PRO" w:hAnsi="HG丸ｺﾞｼｯｸM-PRO"/>
          <w:szCs w:val="21"/>
          <w:highlight w:val="cyan"/>
        </w:rPr>
        <w:t>、</w:t>
      </w:r>
      <w:r w:rsidRPr="00AE3C45">
        <w:rPr>
          <w:rFonts w:ascii="HG丸ｺﾞｼｯｸM-PRO" w:eastAsia="HG丸ｺﾞｼｯｸM-PRO" w:hAnsi="HG丸ｺﾞｼｯｸM-PRO" w:hint="eastAsia"/>
          <w:szCs w:val="21"/>
          <w:highlight w:val="cyan"/>
        </w:rPr>
        <w:t>治験の</w:t>
      </w:r>
      <w:r w:rsidRPr="00AE3C45">
        <w:rPr>
          <w:rFonts w:ascii="HG丸ｺﾞｼｯｸM-PRO" w:eastAsia="HG丸ｺﾞｼｯｸM-PRO" w:hAnsi="HG丸ｺﾞｼｯｸM-PRO"/>
          <w:szCs w:val="21"/>
          <w:highlight w:val="cyan"/>
        </w:rPr>
        <w:t>手順書</w:t>
      </w:r>
      <w:r w:rsidRPr="00AE3C45">
        <w:rPr>
          <w:rFonts w:ascii="HG丸ｺﾞｼｯｸM-PRO" w:eastAsia="HG丸ｺﾞｼｯｸM-PRO" w:hAnsi="HG丸ｺﾞｼｯｸM-PRO" w:hint="eastAsia"/>
          <w:szCs w:val="21"/>
          <w:highlight w:val="cyan"/>
        </w:rPr>
        <w:t>等</w:t>
      </w:r>
      <w:r w:rsidRPr="00AE3C45">
        <w:rPr>
          <w:rFonts w:ascii="HG丸ｺﾞｼｯｸM-PRO" w:eastAsia="HG丸ｺﾞｼｯｸM-PRO" w:hAnsi="HG丸ｺﾞｼｯｸM-PRO"/>
          <w:szCs w:val="21"/>
          <w:highlight w:val="cyan"/>
        </w:rPr>
        <w:t>に従って治験が実施され、必要な事項が正確に記録され報告されていることを調査し</w:t>
      </w:r>
      <w:r w:rsidRPr="00AE3C45">
        <w:rPr>
          <w:rFonts w:ascii="HG丸ｺﾞｼｯｸM-PRO" w:eastAsia="HG丸ｺﾞｼｯｸM-PRO" w:hAnsi="HG丸ｺﾞｼｯｸM-PRO" w:hint="eastAsia"/>
          <w:szCs w:val="21"/>
          <w:highlight w:val="cyan"/>
        </w:rPr>
        <w:t>、</w:t>
      </w:r>
      <w:r w:rsidRPr="00AE3C45">
        <w:rPr>
          <w:rFonts w:ascii="HG丸ｺﾞｼｯｸM-PRO" w:eastAsia="HG丸ｺﾞｼｯｸM-PRO" w:hAnsi="HG丸ｺﾞｼｯｸM-PRO"/>
          <w:szCs w:val="21"/>
          <w:highlight w:val="cyan"/>
        </w:rPr>
        <w:t>保証することです</w:t>
      </w:r>
      <w:r w:rsidRPr="00AE3C45">
        <w:rPr>
          <w:rFonts w:ascii="HG丸ｺﾞｼｯｸM-PRO" w:eastAsia="HG丸ｺﾞｼｯｸM-PRO" w:hAnsi="HG丸ｺﾞｼｯｸM-PRO" w:hint="eastAsia"/>
          <w:szCs w:val="21"/>
          <w:highlight w:val="cyan"/>
        </w:rPr>
        <w:t>。</w:t>
      </w:r>
      <w:r w:rsidRPr="00AE3C45">
        <w:rPr>
          <w:rFonts w:ascii="HG丸ｺﾞｼｯｸM-PRO" w:eastAsia="HG丸ｺﾞｼｯｸM-PRO" w:hAnsi="HG丸ｺﾞｼｯｸM-PRO"/>
          <w:szCs w:val="21"/>
          <w:highlight w:val="cyan"/>
          <w:shd w:val="clear" w:color="auto" w:fill="FFFFFF"/>
        </w:rPr>
        <w:t>研究の品質と信頼性を確保し被験者</w:t>
      </w:r>
      <w:r w:rsidRPr="00AE3C45">
        <w:rPr>
          <w:rFonts w:ascii="HG丸ｺﾞｼｯｸM-PRO" w:eastAsia="HG丸ｺﾞｼｯｸM-PRO" w:hAnsi="HG丸ｺﾞｼｯｸM-PRO" w:hint="eastAsia"/>
          <w:szCs w:val="21"/>
          <w:highlight w:val="cyan"/>
          <w:shd w:val="clear" w:color="auto" w:fill="FFFFFF"/>
        </w:rPr>
        <w:t>（患者さん）</w:t>
      </w:r>
      <w:r w:rsidRPr="00AE3C45">
        <w:rPr>
          <w:rFonts w:ascii="HG丸ｺﾞｼｯｸM-PRO" w:eastAsia="HG丸ｺﾞｼｯｸM-PRO" w:hAnsi="HG丸ｺﾞｼｯｸM-PRO"/>
          <w:szCs w:val="21"/>
          <w:highlight w:val="cyan"/>
          <w:shd w:val="clear" w:color="auto" w:fill="FFFFFF"/>
        </w:rPr>
        <w:t>の安全の保持や人権を保護する目的で研究が適切に行われているかを確認するための品質管理活動です</w:t>
      </w:r>
      <w:r w:rsidRPr="00AE3C45">
        <w:rPr>
          <w:rFonts w:ascii="HG丸ｺﾞｼｯｸM-PRO" w:eastAsia="HG丸ｺﾞｼｯｸM-PRO" w:hAnsi="HG丸ｺﾞｼｯｸM-PRO" w:hint="eastAsia"/>
          <w:szCs w:val="21"/>
          <w:highlight w:val="cyan"/>
          <w:shd w:val="clear" w:color="auto" w:fill="FFFFFF"/>
        </w:rPr>
        <w:t>。</w:t>
      </w:r>
    </w:p>
    <w:p w14:paraId="31A1AE55" w14:textId="77777777" w:rsidR="00760AEB" w:rsidRPr="00501FAA" w:rsidRDefault="00760AEB" w:rsidP="00C31C5A">
      <w:pPr>
        <w:spacing w:line="400" w:lineRule="exact"/>
        <w:ind w:leftChars="202" w:left="424" w:firstLine="1"/>
        <w:jc w:val="left"/>
        <w:rPr>
          <w:rFonts w:ascii="HG丸ｺﾞｼｯｸM-PRO" w:eastAsia="HG丸ｺﾞｼｯｸM-PRO" w:hAnsi="HG丸ｺﾞｼｯｸM-PRO"/>
          <w:sz w:val="24"/>
          <w:highlight w:val="cyan"/>
        </w:rPr>
      </w:pPr>
    </w:p>
    <w:p w14:paraId="60E99FA8" w14:textId="22A9B9B0" w:rsidR="00760AEB" w:rsidRDefault="00760AEB" w:rsidP="00C31C5A">
      <w:pPr>
        <w:pStyle w:val="a1"/>
        <w:spacing w:line="400" w:lineRule="exact"/>
        <w:ind w:firstLineChars="41" w:firstLine="98"/>
        <w:rPr>
          <w:rFonts w:ascii="HG丸ｺﾞｼｯｸM-PRO" w:eastAsia="HG丸ｺﾞｼｯｸM-PRO" w:hAnsi="HG丸ｺﾞｼｯｸM-PRO"/>
          <w:u w:val="single"/>
        </w:rPr>
      </w:pPr>
      <w:r w:rsidRPr="00501FAA">
        <w:rPr>
          <w:rFonts w:ascii="HG丸ｺﾞｼｯｸM-PRO" w:eastAsia="HG丸ｺﾞｼｯｸM-PRO" w:hAnsi="HG丸ｺﾞｼｯｸM-PRO" w:hint="eastAsia"/>
          <w:highlight w:val="cyan"/>
          <w:u w:val="single"/>
        </w:rPr>
        <w:t>インターネットを利用した医療記録の閲覧のシステム</w:t>
      </w:r>
    </w:p>
    <w:p w14:paraId="7F502F60" w14:textId="564D2DCA" w:rsidR="00E42669" w:rsidRDefault="00E42669" w:rsidP="00C31C5A">
      <w:pPr>
        <w:spacing w:line="400" w:lineRule="exact"/>
        <w:ind w:leftChars="135" w:left="475" w:hangingChars="80" w:hanging="192"/>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w:t>
      </w:r>
      <w:r>
        <w:rPr>
          <w:rFonts w:ascii="HG丸ｺﾞｼｯｸM-PRO" w:eastAsia="HG丸ｺﾞｼｯｸM-PRO" w:hAnsi="HG丸ｺﾞｼｯｸM-PRO" w:hint="eastAsia"/>
          <w:sz w:val="24"/>
          <w:highlight w:val="cyan"/>
        </w:rPr>
        <w:t xml:space="preserve">　</w:t>
      </w:r>
      <w:r w:rsidRPr="00943F89">
        <w:rPr>
          <w:rFonts w:ascii="HG丸ｺﾞｼｯｸM-PRO" w:eastAsia="HG丸ｺﾞｼｯｸM-PRO" w:hAnsi="HG丸ｺﾞｼｯｸM-PRO" w:hint="eastAsia"/>
          <w:sz w:val="24"/>
          <w:highlight w:val="cyan"/>
        </w:rPr>
        <w:t>当院以外の場所でインターネットを介して医療記録を閲覧する場合、閲覧場所はセキュリティ制限のある定められた場所でのみ行われます。接続できるネットワークも専用の回線になります。</w:t>
      </w:r>
    </w:p>
    <w:p w14:paraId="3796B1A8" w14:textId="77777777" w:rsidR="00E42669" w:rsidRPr="00501FAA" w:rsidRDefault="00E42669" w:rsidP="00C31C5A">
      <w:pPr>
        <w:spacing w:line="400" w:lineRule="exact"/>
        <w:ind w:leftChars="135" w:left="477" w:hangingChars="81" w:hanging="194"/>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　また、医療記録の閲覧の際は専用の</w:t>
      </w:r>
      <w:r w:rsidRPr="00501FAA">
        <w:rPr>
          <w:rFonts w:ascii="HG丸ｺﾞｼｯｸM-PRO" w:eastAsia="HG丸ｺﾞｼｯｸM-PRO" w:hAnsi="HG丸ｺﾞｼｯｸM-PRO"/>
          <w:sz w:val="24"/>
          <w:highlight w:val="cyan"/>
        </w:rPr>
        <w:t>IDとパスワードが必要となり、それらを正し</w:t>
      </w:r>
      <w:r w:rsidRPr="00501FAA">
        <w:rPr>
          <w:rFonts w:ascii="HG丸ｺﾞｼｯｸM-PRO" w:eastAsia="HG丸ｺﾞｼｯｸM-PRO" w:hAnsi="HG丸ｺﾞｼｯｸM-PRO"/>
          <w:sz w:val="24"/>
          <w:highlight w:val="cyan"/>
        </w:rPr>
        <w:lastRenderedPageBreak/>
        <w:t>く使用しない限り当院の</w:t>
      </w:r>
      <w:r w:rsidRPr="00501FAA">
        <w:rPr>
          <w:rFonts w:ascii="HG丸ｺﾞｼｯｸM-PRO" w:eastAsia="HG丸ｺﾞｼｯｸM-PRO" w:hAnsi="HG丸ｺﾞｼｯｸM-PRO" w:hint="eastAsia"/>
          <w:sz w:val="24"/>
          <w:highlight w:val="cyan"/>
        </w:rPr>
        <w:t>電子カルテネットワークに閲覧することはできません。</w:t>
      </w:r>
    </w:p>
    <w:p w14:paraId="2B2A4A35" w14:textId="77777777" w:rsidR="00E42669" w:rsidRPr="00501FAA" w:rsidRDefault="00E42669" w:rsidP="00C31C5A">
      <w:pPr>
        <w:spacing w:line="400" w:lineRule="exact"/>
        <w:ind w:leftChars="135" w:left="477" w:hangingChars="81" w:hanging="194"/>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　医療記録は印刷したり、情報を電子的にコピーしたり、書き込むことはできないよう制限しております。医療情報の流出や電子カルテの障害に繋がらないようなシステムになっています。</w:t>
      </w:r>
    </w:p>
    <w:p w14:paraId="31799BA7" w14:textId="77777777" w:rsidR="00E42669" w:rsidRPr="00501FAA" w:rsidRDefault="00E42669" w:rsidP="00C31C5A">
      <w:pPr>
        <w:spacing w:line="400" w:lineRule="exact"/>
        <w:ind w:leftChars="135" w:left="477" w:hangingChars="81" w:hanging="194"/>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　医療記録を閲覧する日時は予め事前申請によって当院が確認し、実施時間、閲覧者の実施確認は遠隔で確認できるようにしています。申請日時以外のカルテ閲覧は制限されます。</w:t>
      </w:r>
    </w:p>
    <w:p w14:paraId="629C0086" w14:textId="77777777" w:rsidR="00E42669" w:rsidRPr="00E42669" w:rsidRDefault="00E42669" w:rsidP="00C31C5A">
      <w:pPr>
        <w:pStyle w:val="a1"/>
        <w:spacing w:line="400" w:lineRule="exact"/>
        <w:ind w:firstLineChars="41" w:firstLine="98"/>
        <w:rPr>
          <w:rFonts w:ascii="HG丸ｺﾞｼｯｸM-PRO" w:eastAsia="HG丸ｺﾞｼｯｸM-PRO" w:hAnsi="HG丸ｺﾞｼｯｸM-PRO"/>
          <w:u w:val="single"/>
        </w:rPr>
      </w:pPr>
    </w:p>
    <w:p w14:paraId="6EEF12B2" w14:textId="77777777" w:rsidR="00E42669" w:rsidRPr="00501FAA" w:rsidRDefault="00E42669" w:rsidP="00C31C5A">
      <w:pPr>
        <w:spacing w:line="400" w:lineRule="exact"/>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u w:val="single"/>
        </w:rPr>
        <w:t>インターネットを利用した医療記録の閲覧の方法</w:t>
      </w:r>
    </w:p>
    <w:p w14:paraId="0D75129F" w14:textId="77777777" w:rsidR="00E42669" w:rsidRDefault="00E42669" w:rsidP="00C31C5A">
      <w:pPr>
        <w:pStyle w:val="a1"/>
        <w:spacing w:line="400" w:lineRule="exact"/>
        <w:ind w:firstLineChars="41" w:firstLine="98"/>
      </w:pPr>
    </w:p>
    <w:p w14:paraId="768D5B97" w14:textId="57C5D853" w:rsidR="00E42669"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84872" behindDoc="0" locked="0" layoutInCell="1" allowOverlap="1" wp14:anchorId="5C08E009" wp14:editId="0DE35284">
                <wp:simplePos x="0" y="0"/>
                <wp:positionH relativeFrom="column">
                  <wp:posOffset>0</wp:posOffset>
                </wp:positionH>
                <wp:positionV relativeFrom="paragraph">
                  <wp:posOffset>0</wp:posOffset>
                </wp:positionV>
                <wp:extent cx="6198781" cy="819150"/>
                <wp:effectExtent l="0" t="0" r="12065" b="19050"/>
                <wp:wrapNone/>
                <wp:docPr id="1194598027" name="角丸四角形 18"/>
                <wp:cNvGraphicFramePr/>
                <a:graphic xmlns:a="http://schemas.openxmlformats.org/drawingml/2006/main">
                  <a:graphicData uri="http://schemas.microsoft.com/office/word/2010/wordprocessingShape">
                    <wps:wsp>
                      <wps:cNvSpPr/>
                      <wps:spPr>
                        <a:xfrm>
                          <a:off x="0" y="0"/>
                          <a:ext cx="6198781" cy="8191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30DCD0B"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治験依頼者（または業務担当</w:t>
                            </w:r>
                            <w:r w:rsidRPr="00943F89">
                              <w:rPr>
                                <w:rFonts w:ascii="HG丸ｺﾞｼｯｸM-PRO" w:eastAsia="HG丸ｺﾞｼｯｸM-PRO" w:hAnsi="HG丸ｺﾞｼｯｸM-PRO"/>
                                <w:sz w:val="22"/>
                              </w:rPr>
                              <w:t>する企業）の</w:t>
                            </w:r>
                            <w:r w:rsidRPr="00943F89">
                              <w:rPr>
                                <w:rFonts w:ascii="HG丸ｺﾞｼｯｸM-PRO" w:eastAsia="HG丸ｺﾞｼｯｸM-PRO" w:hAnsi="HG丸ｺﾞｼｯｸM-PRO" w:hint="eastAsia"/>
                                <w:sz w:val="22"/>
                              </w:rPr>
                              <w:t>管理</w:t>
                            </w:r>
                            <w:r w:rsidRPr="00943F89">
                              <w:rPr>
                                <w:rFonts w:ascii="HG丸ｺﾞｼｯｸM-PRO" w:eastAsia="HG丸ｺﾞｼｯｸM-PRO" w:hAnsi="HG丸ｺﾞｼｯｸM-PRO"/>
                                <w:sz w:val="22"/>
                              </w:rPr>
                              <w:t>責任者が当院担当者へ本システムの</w:t>
                            </w:r>
                            <w:r w:rsidRPr="00943F89">
                              <w:rPr>
                                <w:rFonts w:ascii="HG丸ｺﾞｼｯｸM-PRO" w:eastAsia="HG丸ｺﾞｼｯｸM-PRO" w:hAnsi="HG丸ｺﾞｼｯｸM-PRO" w:hint="eastAsia"/>
                                <w:sz w:val="22"/>
                              </w:rPr>
                              <w:t>使用を</w:t>
                            </w:r>
                            <w:r w:rsidRPr="00943F89">
                              <w:rPr>
                                <w:rFonts w:ascii="HG丸ｺﾞｼｯｸM-PRO" w:eastAsia="HG丸ｺﾞｼｯｸM-PRO" w:hAnsi="HG丸ｺﾞｼｯｸM-PRO"/>
                                <w:sz w:val="22"/>
                              </w:rPr>
                              <w:t>申請</w:t>
                            </w:r>
                          </w:p>
                          <w:p w14:paraId="637FEA26"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sz w:val="22"/>
                              </w:rPr>
                              <w:t>（機器の管理、個人情報の閲覧に関する規定に関する</w:t>
                            </w:r>
                            <w:r w:rsidRPr="00943F89">
                              <w:rPr>
                                <w:rFonts w:ascii="HG丸ｺﾞｼｯｸM-PRO" w:eastAsia="HG丸ｺﾞｼｯｸM-PRO" w:hAnsi="HG丸ｺﾞｼｯｸM-PRO" w:hint="eastAsia"/>
                                <w:sz w:val="22"/>
                              </w:rPr>
                              <w:t>誓約書</w:t>
                            </w:r>
                            <w:r w:rsidRPr="00943F89">
                              <w:rPr>
                                <w:rFonts w:ascii="HG丸ｺﾞｼｯｸM-PRO" w:eastAsia="HG丸ｺﾞｼｯｸM-PRO" w:hAnsi="HG丸ｺﾞｼｯｸM-PRO"/>
                                <w:sz w:val="22"/>
                              </w:rPr>
                              <w:t>を含む）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C08E009" id="角丸四角形 18" o:spid="_x0000_s1043" style="position:absolute;left:0;text-align:left;margin-left:0;margin-top:0;width:488.1pt;height:64.5pt;z-index:251684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" fillcolor="window" strokecolor="windowText" strokeweight="1pt">
                <v:stroke joinstyle="miter"/>
                <v:textbox>
                  <w:txbxContent>
                    <w:p w14:paraId="230DCD0B"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治験依頼者（または業務担当</w:t>
                      </w:r>
                      <w:r w:rsidRPr="00943F89">
                        <w:rPr>
                          <w:rFonts w:ascii="HG丸ｺﾞｼｯｸM-PRO" w:eastAsia="HG丸ｺﾞｼｯｸM-PRO" w:hAnsi="HG丸ｺﾞｼｯｸM-PRO"/>
                          <w:sz w:val="22"/>
                        </w:rPr>
                        <w:t>する企業）の</w:t>
                      </w:r>
                      <w:r w:rsidRPr="00943F89">
                        <w:rPr>
                          <w:rFonts w:ascii="HG丸ｺﾞｼｯｸM-PRO" w:eastAsia="HG丸ｺﾞｼｯｸM-PRO" w:hAnsi="HG丸ｺﾞｼｯｸM-PRO" w:hint="eastAsia"/>
                          <w:sz w:val="22"/>
                        </w:rPr>
                        <w:t>管理</w:t>
                      </w:r>
                      <w:r w:rsidRPr="00943F89">
                        <w:rPr>
                          <w:rFonts w:ascii="HG丸ｺﾞｼｯｸM-PRO" w:eastAsia="HG丸ｺﾞｼｯｸM-PRO" w:hAnsi="HG丸ｺﾞｼｯｸM-PRO"/>
                          <w:sz w:val="22"/>
                        </w:rPr>
                        <w:t>責任者が当院担当者へ本システムの</w:t>
                      </w:r>
                      <w:r w:rsidRPr="00943F89">
                        <w:rPr>
                          <w:rFonts w:ascii="HG丸ｺﾞｼｯｸM-PRO" w:eastAsia="HG丸ｺﾞｼｯｸM-PRO" w:hAnsi="HG丸ｺﾞｼｯｸM-PRO" w:hint="eastAsia"/>
                          <w:sz w:val="22"/>
                        </w:rPr>
                        <w:t>使用を</w:t>
                      </w:r>
                      <w:r w:rsidRPr="00943F89">
                        <w:rPr>
                          <w:rFonts w:ascii="HG丸ｺﾞｼｯｸM-PRO" w:eastAsia="HG丸ｺﾞｼｯｸM-PRO" w:hAnsi="HG丸ｺﾞｼｯｸM-PRO"/>
                          <w:sz w:val="22"/>
                        </w:rPr>
                        <w:t>申請</w:t>
                      </w:r>
                    </w:p>
                    <w:p w14:paraId="637FEA26"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sz w:val="22"/>
                        </w:rPr>
                        <w:t>（機器の管理、個人情報の閲覧に関する規定に関する</w:t>
                      </w:r>
                      <w:r w:rsidRPr="00943F89">
                        <w:rPr>
                          <w:rFonts w:ascii="HG丸ｺﾞｼｯｸM-PRO" w:eastAsia="HG丸ｺﾞｼｯｸM-PRO" w:hAnsi="HG丸ｺﾞｼｯｸM-PRO" w:hint="eastAsia"/>
                          <w:sz w:val="22"/>
                        </w:rPr>
                        <w:t>誓約書</w:t>
                      </w:r>
                      <w:r w:rsidRPr="00943F89">
                        <w:rPr>
                          <w:rFonts w:ascii="HG丸ｺﾞｼｯｸM-PRO" w:eastAsia="HG丸ｺﾞｼｯｸM-PRO" w:hAnsi="HG丸ｺﾞｼｯｸM-PRO"/>
                          <w:sz w:val="22"/>
                        </w:rPr>
                        <w:t>を含む）</w:t>
                      </w:r>
                    </w:p>
                  </w:txbxContent>
                </v:textbox>
              </v:roundrect>
            </w:pict>
          </mc:Fallback>
        </mc:AlternateContent>
      </w:r>
    </w:p>
    <w:p w14:paraId="525F528E" w14:textId="77777777" w:rsidR="00E42669" w:rsidRPr="00E42669" w:rsidRDefault="00E42669" w:rsidP="00C31C5A">
      <w:pPr>
        <w:pStyle w:val="a1"/>
        <w:spacing w:line="400" w:lineRule="exact"/>
        <w:ind w:firstLineChars="41" w:firstLine="98"/>
      </w:pPr>
    </w:p>
    <w:p w14:paraId="1C3D1305" w14:textId="77777777" w:rsidR="00113BF3" w:rsidRDefault="00113BF3" w:rsidP="00C31C5A">
      <w:pPr>
        <w:pStyle w:val="a1"/>
        <w:spacing w:line="400" w:lineRule="exact"/>
        <w:ind w:firstLineChars="41" w:firstLine="98"/>
      </w:pPr>
    </w:p>
    <w:p w14:paraId="10551BBD" w14:textId="77777777" w:rsidR="00113BF3" w:rsidRDefault="00113BF3" w:rsidP="00C31C5A">
      <w:pPr>
        <w:pStyle w:val="a1"/>
        <w:spacing w:line="400" w:lineRule="exact"/>
        <w:ind w:firstLineChars="41" w:firstLine="98"/>
      </w:pPr>
    </w:p>
    <w:p w14:paraId="16C3E33D" w14:textId="0AFE074E"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86920" behindDoc="0" locked="0" layoutInCell="1" allowOverlap="1" wp14:anchorId="21A0ABB4" wp14:editId="4E6AF8A0">
                <wp:simplePos x="0" y="0"/>
                <wp:positionH relativeFrom="margin">
                  <wp:align>center</wp:align>
                </wp:positionH>
                <wp:positionV relativeFrom="paragraph">
                  <wp:posOffset>16485</wp:posOffset>
                </wp:positionV>
                <wp:extent cx="790575" cy="438150"/>
                <wp:effectExtent l="38100" t="0" r="28575" b="38100"/>
                <wp:wrapNone/>
                <wp:docPr id="1101489303" name="下矢印 19"/>
                <wp:cNvGraphicFramePr/>
                <a:graphic xmlns:a="http://schemas.openxmlformats.org/drawingml/2006/main">
                  <a:graphicData uri="http://schemas.microsoft.com/office/word/2010/wordprocessingShape">
                    <wps:wsp>
                      <wps:cNvSpPr/>
                      <wps:spPr>
                        <a:xfrm>
                          <a:off x="0" y="0"/>
                          <a:ext cx="790575" cy="438150"/>
                        </a:xfrm>
                        <a:prstGeom prst="downArrow">
                          <a:avLst/>
                        </a:prstGeom>
                        <a:solidFill>
                          <a:srgbClr val="A5A5A5"/>
                        </a:solidFill>
                        <a:ln w="12700" cap="flat" cmpd="sng" algn="ctr">
                          <a:solidFill>
                            <a:srgbClr val="A5A5A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094CA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9" o:spid="_x0000_s1026" type="#_x0000_t67" style="position:absolute;margin-left:0;margin-top:1.3pt;width:62.25pt;height:34.5pt;z-index:25168692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" adj="10800" fillcolor="#a5a5a5" strokecolor="#787878" strokeweight="1pt">
                <w10:wrap anchorx="margin"/>
              </v:shape>
            </w:pict>
          </mc:Fallback>
        </mc:AlternateContent>
      </w:r>
    </w:p>
    <w:p w14:paraId="5F39178C" w14:textId="77777777" w:rsidR="00113BF3" w:rsidRDefault="00113BF3" w:rsidP="00C31C5A">
      <w:pPr>
        <w:pStyle w:val="a1"/>
        <w:spacing w:line="400" w:lineRule="exact"/>
        <w:ind w:firstLineChars="41" w:firstLine="98"/>
      </w:pPr>
    </w:p>
    <w:p w14:paraId="37E37E18" w14:textId="7E0F7577" w:rsidR="00113BF3" w:rsidRDefault="00113BF3" w:rsidP="00C31C5A">
      <w:pPr>
        <w:pStyle w:val="a1"/>
        <w:spacing w:line="400" w:lineRule="exact"/>
        <w:ind w:firstLineChars="41" w:firstLine="98"/>
      </w:pPr>
    </w:p>
    <w:p w14:paraId="1F862078" w14:textId="2E819EED"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88968" behindDoc="0" locked="0" layoutInCell="1" allowOverlap="1" wp14:anchorId="2363AB9F" wp14:editId="24CC0008">
                <wp:simplePos x="0" y="0"/>
                <wp:positionH relativeFrom="column">
                  <wp:posOffset>31800</wp:posOffset>
                </wp:positionH>
                <wp:positionV relativeFrom="paragraph">
                  <wp:posOffset>1854</wp:posOffset>
                </wp:positionV>
                <wp:extent cx="6192801" cy="1190625"/>
                <wp:effectExtent l="0" t="0" r="17780" b="28575"/>
                <wp:wrapNone/>
                <wp:docPr id="757344731" name="角丸四角形 21"/>
                <wp:cNvGraphicFramePr/>
                <a:graphic xmlns:a="http://schemas.openxmlformats.org/drawingml/2006/main">
                  <a:graphicData uri="http://schemas.microsoft.com/office/word/2010/wordprocessingShape">
                    <wps:wsp>
                      <wps:cNvSpPr/>
                      <wps:spPr>
                        <a:xfrm>
                          <a:off x="0" y="0"/>
                          <a:ext cx="6192801" cy="11906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8FDA548"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sz w:val="22"/>
                              </w:rPr>
                              <w:t>閲覧</w:t>
                            </w:r>
                            <w:r w:rsidRPr="00943F89">
                              <w:rPr>
                                <w:rFonts w:ascii="HG丸ｺﾞｼｯｸM-PRO" w:eastAsia="HG丸ｺﾞｼｯｸM-PRO" w:hAnsi="HG丸ｺﾞｼｯｸM-PRO" w:hint="eastAsia"/>
                                <w:sz w:val="22"/>
                              </w:rPr>
                              <w:t>を希望する</w:t>
                            </w:r>
                            <w:r w:rsidRPr="00943F89">
                              <w:rPr>
                                <w:rFonts w:ascii="HG丸ｺﾞｼｯｸM-PRO" w:eastAsia="HG丸ｺﾞｼｯｸM-PRO" w:hAnsi="HG丸ｺﾞｼｯｸM-PRO"/>
                                <w:sz w:val="22"/>
                              </w:rPr>
                              <w:t>企業が</w:t>
                            </w:r>
                            <w:r w:rsidRPr="00943F89">
                              <w:rPr>
                                <w:rFonts w:ascii="HG丸ｺﾞｼｯｸM-PRO" w:eastAsia="HG丸ｺﾞｼｯｸM-PRO" w:hAnsi="HG丸ｺﾞｼｯｸM-PRO" w:hint="eastAsia"/>
                                <w:sz w:val="22"/>
                              </w:rPr>
                              <w:t>本</w:t>
                            </w:r>
                            <w:r w:rsidRPr="00943F89">
                              <w:rPr>
                                <w:rFonts w:ascii="HG丸ｺﾞｼｯｸM-PRO" w:eastAsia="HG丸ｺﾞｼｯｸM-PRO" w:hAnsi="HG丸ｺﾞｼｯｸM-PRO"/>
                                <w:sz w:val="22"/>
                              </w:rPr>
                              <w:t>システムを実施するための条件を満たしていること</w:t>
                            </w:r>
                            <w:r w:rsidRPr="00943F89">
                              <w:rPr>
                                <w:rFonts w:ascii="HG丸ｺﾞｼｯｸM-PRO" w:eastAsia="HG丸ｺﾞｼｯｸM-PRO" w:hAnsi="HG丸ｺﾞｼｯｸM-PRO" w:hint="eastAsia"/>
                                <w:sz w:val="22"/>
                              </w:rPr>
                              <w:t>を</w:t>
                            </w:r>
                            <w:r w:rsidRPr="00943F89">
                              <w:rPr>
                                <w:rFonts w:ascii="HG丸ｺﾞｼｯｸM-PRO" w:eastAsia="HG丸ｺﾞｼｯｸM-PRO" w:hAnsi="HG丸ｺﾞｼｯｸM-PRO"/>
                                <w:sz w:val="22"/>
                              </w:rPr>
                              <w:t>審査</w:t>
                            </w:r>
                          </w:p>
                          <w:p w14:paraId="55BA6E08" w14:textId="77777777" w:rsidR="00113BF3" w:rsidRPr="00943F89" w:rsidRDefault="00113BF3" w:rsidP="00113BF3">
                            <w:pPr>
                              <w:ind w:firstLineChars="100" w:firstLine="220"/>
                              <w:jc w:val="left"/>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（主な</w:t>
                            </w:r>
                            <w:r w:rsidRPr="00943F89">
                              <w:rPr>
                                <w:rFonts w:ascii="HG丸ｺﾞｼｯｸM-PRO" w:eastAsia="HG丸ｺﾞｼｯｸM-PRO" w:hAnsi="HG丸ｺﾞｼｯｸM-PRO"/>
                                <w:sz w:val="22"/>
                              </w:rPr>
                              <w:t>条件）</w:t>
                            </w:r>
                          </w:p>
                          <w:p w14:paraId="6C1C0F8E" w14:textId="138788E7" w:rsidR="00113BF3" w:rsidRPr="00113BF3" w:rsidRDefault="00113BF3" w:rsidP="00113BF3">
                            <w:pPr>
                              <w:ind w:right="273"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113BF3">
                              <w:rPr>
                                <w:rFonts w:ascii="HG丸ｺﾞｼｯｸM-PRO" w:eastAsia="HG丸ｺﾞｼｯｸM-PRO" w:hAnsi="HG丸ｺﾞｼｯｸM-PRO" w:hint="eastAsia"/>
                                <w:sz w:val="22"/>
                              </w:rPr>
                              <w:t>管理責任者</w:t>
                            </w:r>
                            <w:r w:rsidRPr="00113BF3">
                              <w:rPr>
                                <w:rFonts w:ascii="HG丸ｺﾞｼｯｸM-PRO" w:eastAsia="HG丸ｺﾞｼｯｸM-PRO" w:hAnsi="HG丸ｺﾞｼｯｸM-PRO"/>
                                <w:sz w:val="22"/>
                              </w:rPr>
                              <w:t>の設置</w:t>
                            </w:r>
                          </w:p>
                          <w:p w14:paraId="0B8DB4F3" w14:textId="754D8CDE" w:rsidR="00113BF3" w:rsidRPr="00250168" w:rsidRDefault="00113BF3" w:rsidP="00113BF3">
                            <w:pPr>
                              <w:pStyle w:val="aff"/>
                              <w:ind w:leftChars="0" w:left="220" w:right="273" w:firstLineChars="200" w:firstLine="440"/>
                              <w:jc w:val="left"/>
                              <w:rPr>
                                <w:rFonts w:ascii="HG丸ｺﾞｼｯｸM-PRO" w:eastAsia="HG丸ｺﾞｼｯｸM-PRO" w:hAnsi="HG丸ｺﾞｼｯｸM-PRO"/>
                              </w:rPr>
                            </w:pPr>
                            <w:r>
                              <w:rPr>
                                <w:rFonts w:ascii="HG丸ｺﾞｼｯｸM-PRO" w:eastAsia="HG丸ｺﾞｼｯｸM-PRO" w:hAnsi="HG丸ｺﾞｼｯｸM-PRO" w:hint="eastAsia"/>
                                <w:sz w:val="22"/>
                              </w:rPr>
                              <w:t>・</w:t>
                            </w:r>
                            <w:r w:rsidRPr="00250168">
                              <w:rPr>
                                <w:rFonts w:ascii="HG丸ｺﾞｼｯｸM-PRO" w:eastAsia="HG丸ｺﾞｼｯｸM-PRO" w:hAnsi="HG丸ｺﾞｼｯｸM-PRO" w:hint="eastAsia"/>
                                <w:sz w:val="22"/>
                              </w:rPr>
                              <w:t>モニタリング計画書にインターネットを利用した医療記録の閲覧の記載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63AB9F" id="角丸四角形 21" o:spid="_x0000_s1044" style="position:absolute;left:0;text-align:left;margin-left:2.5pt;margin-top:.15pt;width:487.6pt;height:93.75pt;z-index:251688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" fillcolor="window" strokecolor="windowText" strokeweight="1pt">
                <v:stroke joinstyle="miter"/>
                <v:textbox>
                  <w:txbxContent>
                    <w:p w14:paraId="18FDA548"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sz w:val="22"/>
                        </w:rPr>
                        <w:t>閲覧</w:t>
                      </w:r>
                      <w:r w:rsidRPr="00943F89">
                        <w:rPr>
                          <w:rFonts w:ascii="HG丸ｺﾞｼｯｸM-PRO" w:eastAsia="HG丸ｺﾞｼｯｸM-PRO" w:hAnsi="HG丸ｺﾞｼｯｸM-PRO" w:hint="eastAsia"/>
                          <w:sz w:val="22"/>
                        </w:rPr>
                        <w:t>を希望する</w:t>
                      </w:r>
                      <w:r w:rsidRPr="00943F89">
                        <w:rPr>
                          <w:rFonts w:ascii="HG丸ｺﾞｼｯｸM-PRO" w:eastAsia="HG丸ｺﾞｼｯｸM-PRO" w:hAnsi="HG丸ｺﾞｼｯｸM-PRO"/>
                          <w:sz w:val="22"/>
                        </w:rPr>
                        <w:t>企業が</w:t>
                      </w:r>
                      <w:r w:rsidRPr="00943F89">
                        <w:rPr>
                          <w:rFonts w:ascii="HG丸ｺﾞｼｯｸM-PRO" w:eastAsia="HG丸ｺﾞｼｯｸM-PRO" w:hAnsi="HG丸ｺﾞｼｯｸM-PRO" w:hint="eastAsia"/>
                          <w:sz w:val="22"/>
                        </w:rPr>
                        <w:t>本</w:t>
                      </w:r>
                      <w:r w:rsidRPr="00943F89">
                        <w:rPr>
                          <w:rFonts w:ascii="HG丸ｺﾞｼｯｸM-PRO" w:eastAsia="HG丸ｺﾞｼｯｸM-PRO" w:hAnsi="HG丸ｺﾞｼｯｸM-PRO"/>
                          <w:sz w:val="22"/>
                        </w:rPr>
                        <w:t>システムを実施するための条件を満たしていること</w:t>
                      </w:r>
                      <w:r w:rsidRPr="00943F89">
                        <w:rPr>
                          <w:rFonts w:ascii="HG丸ｺﾞｼｯｸM-PRO" w:eastAsia="HG丸ｺﾞｼｯｸM-PRO" w:hAnsi="HG丸ｺﾞｼｯｸM-PRO" w:hint="eastAsia"/>
                          <w:sz w:val="22"/>
                        </w:rPr>
                        <w:t>を</w:t>
                      </w:r>
                      <w:r w:rsidRPr="00943F89">
                        <w:rPr>
                          <w:rFonts w:ascii="HG丸ｺﾞｼｯｸM-PRO" w:eastAsia="HG丸ｺﾞｼｯｸM-PRO" w:hAnsi="HG丸ｺﾞｼｯｸM-PRO"/>
                          <w:sz w:val="22"/>
                        </w:rPr>
                        <w:t>審査</w:t>
                      </w:r>
                    </w:p>
                    <w:p w14:paraId="55BA6E08" w14:textId="77777777" w:rsidR="00113BF3" w:rsidRPr="00943F89" w:rsidRDefault="00113BF3" w:rsidP="00113BF3">
                      <w:pPr>
                        <w:ind w:firstLineChars="100" w:firstLine="220"/>
                        <w:jc w:val="left"/>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（主な</w:t>
                      </w:r>
                      <w:r w:rsidRPr="00943F89">
                        <w:rPr>
                          <w:rFonts w:ascii="HG丸ｺﾞｼｯｸM-PRO" w:eastAsia="HG丸ｺﾞｼｯｸM-PRO" w:hAnsi="HG丸ｺﾞｼｯｸM-PRO"/>
                          <w:sz w:val="22"/>
                        </w:rPr>
                        <w:t>条件）</w:t>
                      </w:r>
                    </w:p>
                    <w:p w14:paraId="6C1C0F8E" w14:textId="138788E7" w:rsidR="00113BF3" w:rsidRPr="00113BF3" w:rsidRDefault="00113BF3" w:rsidP="00113BF3">
                      <w:pPr>
                        <w:ind w:right="273"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113BF3">
                        <w:rPr>
                          <w:rFonts w:ascii="HG丸ｺﾞｼｯｸM-PRO" w:eastAsia="HG丸ｺﾞｼｯｸM-PRO" w:hAnsi="HG丸ｺﾞｼｯｸM-PRO" w:hint="eastAsia"/>
                          <w:sz w:val="22"/>
                        </w:rPr>
                        <w:t>管理責任者</w:t>
                      </w:r>
                      <w:r w:rsidRPr="00113BF3">
                        <w:rPr>
                          <w:rFonts w:ascii="HG丸ｺﾞｼｯｸM-PRO" w:eastAsia="HG丸ｺﾞｼｯｸM-PRO" w:hAnsi="HG丸ｺﾞｼｯｸM-PRO"/>
                          <w:sz w:val="22"/>
                        </w:rPr>
                        <w:t>の設置</w:t>
                      </w:r>
                    </w:p>
                    <w:p w14:paraId="0B8DB4F3" w14:textId="754D8CDE" w:rsidR="00113BF3" w:rsidRPr="00250168" w:rsidRDefault="00113BF3" w:rsidP="00113BF3">
                      <w:pPr>
                        <w:pStyle w:val="aff"/>
                        <w:ind w:leftChars="0" w:left="220" w:right="273" w:firstLineChars="200" w:firstLine="440"/>
                        <w:jc w:val="left"/>
                        <w:rPr>
                          <w:rFonts w:ascii="HG丸ｺﾞｼｯｸM-PRO" w:eastAsia="HG丸ｺﾞｼｯｸM-PRO" w:hAnsi="HG丸ｺﾞｼｯｸM-PRO"/>
                        </w:rPr>
                      </w:pPr>
                      <w:r>
                        <w:rPr>
                          <w:rFonts w:ascii="HG丸ｺﾞｼｯｸM-PRO" w:eastAsia="HG丸ｺﾞｼｯｸM-PRO" w:hAnsi="HG丸ｺﾞｼｯｸM-PRO" w:hint="eastAsia"/>
                          <w:sz w:val="22"/>
                        </w:rPr>
                        <w:t>・</w:t>
                      </w:r>
                      <w:r w:rsidRPr="00250168">
                        <w:rPr>
                          <w:rFonts w:ascii="HG丸ｺﾞｼｯｸM-PRO" w:eastAsia="HG丸ｺﾞｼｯｸM-PRO" w:hAnsi="HG丸ｺﾞｼｯｸM-PRO" w:hint="eastAsia"/>
                          <w:sz w:val="22"/>
                        </w:rPr>
                        <w:t>モニタリング計画書にインターネットを利用した医療記録の閲覧の記載</w:t>
                      </w:r>
                    </w:p>
                  </w:txbxContent>
                </v:textbox>
              </v:roundrect>
            </w:pict>
          </mc:Fallback>
        </mc:AlternateContent>
      </w:r>
    </w:p>
    <w:p w14:paraId="044997D0" w14:textId="6EA441EA" w:rsidR="00113BF3" w:rsidRDefault="00113BF3" w:rsidP="00C31C5A">
      <w:pPr>
        <w:pStyle w:val="a1"/>
        <w:spacing w:line="400" w:lineRule="exact"/>
        <w:ind w:firstLineChars="41" w:firstLine="98"/>
      </w:pPr>
    </w:p>
    <w:p w14:paraId="0FF24799" w14:textId="250B0E9E" w:rsidR="00113BF3" w:rsidRDefault="00113BF3" w:rsidP="00C31C5A">
      <w:pPr>
        <w:pStyle w:val="a1"/>
        <w:spacing w:line="400" w:lineRule="exact"/>
        <w:ind w:firstLineChars="41" w:firstLine="98"/>
      </w:pPr>
    </w:p>
    <w:p w14:paraId="04A4B79F" w14:textId="77777777" w:rsidR="00113BF3" w:rsidRDefault="00113BF3" w:rsidP="00C31C5A">
      <w:pPr>
        <w:pStyle w:val="a1"/>
        <w:spacing w:line="400" w:lineRule="exact"/>
        <w:ind w:firstLineChars="41" w:firstLine="98"/>
      </w:pPr>
    </w:p>
    <w:p w14:paraId="3E19AF82" w14:textId="16C4FBDE" w:rsidR="00113BF3" w:rsidRDefault="00113BF3" w:rsidP="00C31C5A">
      <w:pPr>
        <w:pStyle w:val="a1"/>
        <w:spacing w:line="400" w:lineRule="exact"/>
        <w:ind w:firstLineChars="41" w:firstLine="98"/>
      </w:pPr>
    </w:p>
    <w:p w14:paraId="66869E46" w14:textId="268D56B4" w:rsidR="00113BF3" w:rsidRDefault="00113BF3" w:rsidP="00C31C5A">
      <w:pPr>
        <w:pStyle w:val="a1"/>
        <w:spacing w:line="400" w:lineRule="exact"/>
        <w:ind w:firstLineChars="41" w:firstLine="98"/>
      </w:pPr>
    </w:p>
    <w:p w14:paraId="1D315DA3" w14:textId="1743FF1A"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91016" behindDoc="0" locked="0" layoutInCell="1" allowOverlap="1" wp14:anchorId="50734808" wp14:editId="63DDC322">
                <wp:simplePos x="0" y="0"/>
                <wp:positionH relativeFrom="margin">
                  <wp:align>center</wp:align>
                </wp:positionH>
                <wp:positionV relativeFrom="paragraph">
                  <wp:posOffset>10795</wp:posOffset>
                </wp:positionV>
                <wp:extent cx="790575" cy="438150"/>
                <wp:effectExtent l="38100" t="0" r="28575" b="38100"/>
                <wp:wrapNone/>
                <wp:docPr id="893867180" name="下矢印 22"/>
                <wp:cNvGraphicFramePr/>
                <a:graphic xmlns:a="http://schemas.openxmlformats.org/drawingml/2006/main">
                  <a:graphicData uri="http://schemas.microsoft.com/office/word/2010/wordprocessingShape">
                    <wps:wsp>
                      <wps:cNvSpPr/>
                      <wps:spPr>
                        <a:xfrm>
                          <a:off x="0" y="0"/>
                          <a:ext cx="790575" cy="438150"/>
                        </a:xfrm>
                        <a:prstGeom prst="downArrow">
                          <a:avLst/>
                        </a:prstGeom>
                        <a:solidFill>
                          <a:srgbClr val="A5A5A5"/>
                        </a:solidFill>
                        <a:ln w="12700" cap="flat" cmpd="sng" algn="ctr">
                          <a:solidFill>
                            <a:srgbClr val="A5A5A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5FF847" id="下矢印 22" o:spid="_x0000_s1026" type="#_x0000_t67" style="position:absolute;margin-left:0;margin-top:.85pt;width:62.25pt;height:34.5pt;z-index:25169101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" adj="10800" fillcolor="#a5a5a5" strokecolor="#787878" strokeweight="1pt">
                <w10:wrap anchorx="margin"/>
              </v:shape>
            </w:pict>
          </mc:Fallback>
        </mc:AlternateContent>
      </w:r>
    </w:p>
    <w:p w14:paraId="12597944" w14:textId="58F8E3A9" w:rsidR="00113BF3" w:rsidRDefault="00113BF3" w:rsidP="00C31C5A">
      <w:pPr>
        <w:pStyle w:val="a1"/>
        <w:spacing w:line="400" w:lineRule="exact"/>
        <w:ind w:firstLineChars="41" w:firstLine="98"/>
      </w:pPr>
    </w:p>
    <w:p w14:paraId="532D0084" w14:textId="47374417" w:rsidR="00113BF3" w:rsidRDefault="00113BF3" w:rsidP="00C31C5A">
      <w:pPr>
        <w:pStyle w:val="a1"/>
        <w:spacing w:line="400" w:lineRule="exact"/>
        <w:ind w:firstLineChars="41" w:firstLine="98"/>
      </w:pPr>
    </w:p>
    <w:p w14:paraId="588814A7" w14:textId="763443BE"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93064" behindDoc="0" locked="0" layoutInCell="1" allowOverlap="1" wp14:anchorId="550B40ED" wp14:editId="0F3B80B7">
                <wp:simplePos x="0" y="0"/>
                <wp:positionH relativeFrom="column">
                  <wp:posOffset>48005</wp:posOffset>
                </wp:positionH>
                <wp:positionV relativeFrom="paragraph">
                  <wp:posOffset>4674</wp:posOffset>
                </wp:positionV>
                <wp:extent cx="6188659" cy="914400"/>
                <wp:effectExtent l="0" t="0" r="22225" b="19050"/>
                <wp:wrapNone/>
                <wp:docPr id="1167753705" name="角丸四角形 23"/>
                <wp:cNvGraphicFramePr/>
                <a:graphic xmlns:a="http://schemas.openxmlformats.org/drawingml/2006/main">
                  <a:graphicData uri="http://schemas.microsoft.com/office/word/2010/wordprocessingShape">
                    <wps:wsp>
                      <wps:cNvSpPr/>
                      <wps:spPr>
                        <a:xfrm>
                          <a:off x="0" y="0"/>
                          <a:ext cx="6188659" cy="9144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A89A2E9"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本システムの利用許可</w:t>
                            </w:r>
                          </w:p>
                          <w:p w14:paraId="1D3BA4C8"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カルテ閲覧する</w:t>
                            </w:r>
                            <w:r w:rsidRPr="00943F89">
                              <w:rPr>
                                <w:rFonts w:ascii="HG丸ｺﾞｼｯｸM-PRO" w:eastAsia="HG丸ｺﾞｼｯｸM-PRO" w:hAnsi="HG丸ｺﾞｼｯｸM-PRO"/>
                                <w:sz w:val="22"/>
                              </w:rPr>
                              <w:t>担当者</w:t>
                            </w:r>
                            <w:r w:rsidRPr="00943F89">
                              <w:rPr>
                                <w:rFonts w:ascii="HG丸ｺﾞｼｯｸM-PRO" w:eastAsia="HG丸ｺﾞｼｯｸM-PRO" w:hAnsi="HG丸ｺﾞｼｯｸM-PRO" w:hint="eastAsia"/>
                                <w:sz w:val="22"/>
                              </w:rPr>
                              <w:t>からの本</w:t>
                            </w:r>
                            <w:r w:rsidRPr="00943F89">
                              <w:rPr>
                                <w:rFonts w:ascii="HG丸ｺﾞｼｯｸM-PRO" w:eastAsia="HG丸ｺﾞｼｯｸM-PRO" w:hAnsi="HG丸ｺﾞｼｯｸM-PRO"/>
                                <w:sz w:val="22"/>
                              </w:rPr>
                              <w:t>システム利用申請および誓約書等の提出を確認後</w:t>
                            </w:r>
                          </w:p>
                          <w:p w14:paraId="142D41DC"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試験専用の</w:t>
                            </w:r>
                            <w:r w:rsidRPr="00943F89">
                              <w:rPr>
                                <w:rFonts w:ascii="HG丸ｺﾞｼｯｸM-PRO" w:eastAsia="HG丸ｺﾞｼｯｸM-PRO" w:hAnsi="HG丸ｺﾞｼｯｸM-PRO"/>
                                <w:sz w:val="22"/>
                              </w:rPr>
                              <w:t>ID/パスワードを発行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0B40ED" id="角丸四角形 23" o:spid="_x0000_s1045" style="position:absolute;left:0;text-align:left;margin-left:3.8pt;margin-top:.35pt;width:487.3pt;height:1in;z-index:251693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" fillcolor="window" strokecolor="windowText" strokeweight="1pt">
                <v:stroke joinstyle="miter"/>
                <v:textbox>
                  <w:txbxContent>
                    <w:p w14:paraId="4A89A2E9"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本システムの利用許可</w:t>
                      </w:r>
                    </w:p>
                    <w:p w14:paraId="1D3BA4C8"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カルテ閲覧する</w:t>
                      </w:r>
                      <w:r w:rsidRPr="00943F89">
                        <w:rPr>
                          <w:rFonts w:ascii="HG丸ｺﾞｼｯｸM-PRO" w:eastAsia="HG丸ｺﾞｼｯｸM-PRO" w:hAnsi="HG丸ｺﾞｼｯｸM-PRO"/>
                          <w:sz w:val="22"/>
                        </w:rPr>
                        <w:t>担当者</w:t>
                      </w:r>
                      <w:r w:rsidRPr="00943F89">
                        <w:rPr>
                          <w:rFonts w:ascii="HG丸ｺﾞｼｯｸM-PRO" w:eastAsia="HG丸ｺﾞｼｯｸM-PRO" w:hAnsi="HG丸ｺﾞｼｯｸM-PRO" w:hint="eastAsia"/>
                          <w:sz w:val="22"/>
                        </w:rPr>
                        <w:t>からの本</w:t>
                      </w:r>
                      <w:r w:rsidRPr="00943F89">
                        <w:rPr>
                          <w:rFonts w:ascii="HG丸ｺﾞｼｯｸM-PRO" w:eastAsia="HG丸ｺﾞｼｯｸM-PRO" w:hAnsi="HG丸ｺﾞｼｯｸM-PRO"/>
                          <w:sz w:val="22"/>
                        </w:rPr>
                        <w:t>システム利用申請および誓約書等の提出を確認後</w:t>
                      </w:r>
                    </w:p>
                    <w:p w14:paraId="142D41DC"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試験専用の</w:t>
                      </w:r>
                      <w:r w:rsidRPr="00943F89">
                        <w:rPr>
                          <w:rFonts w:ascii="HG丸ｺﾞｼｯｸM-PRO" w:eastAsia="HG丸ｺﾞｼｯｸM-PRO" w:hAnsi="HG丸ｺﾞｼｯｸM-PRO"/>
                          <w:sz w:val="22"/>
                        </w:rPr>
                        <w:t>ID/パスワードを発行</w:t>
                      </w:r>
                    </w:p>
                  </w:txbxContent>
                </v:textbox>
              </v:roundrect>
            </w:pict>
          </mc:Fallback>
        </mc:AlternateContent>
      </w:r>
    </w:p>
    <w:p w14:paraId="0050833E" w14:textId="77777777" w:rsidR="00113BF3" w:rsidRDefault="00113BF3" w:rsidP="00C31C5A">
      <w:pPr>
        <w:pStyle w:val="a1"/>
        <w:spacing w:line="400" w:lineRule="exact"/>
        <w:ind w:firstLineChars="41" w:firstLine="98"/>
      </w:pPr>
    </w:p>
    <w:p w14:paraId="207E4BC4" w14:textId="54A62E26" w:rsidR="00113BF3" w:rsidRDefault="00113BF3" w:rsidP="00C31C5A">
      <w:pPr>
        <w:pStyle w:val="a1"/>
        <w:spacing w:line="400" w:lineRule="exact"/>
        <w:ind w:firstLineChars="41" w:firstLine="98"/>
      </w:pPr>
    </w:p>
    <w:p w14:paraId="6ECE446E" w14:textId="713AC213" w:rsidR="00113BF3" w:rsidRDefault="00113BF3" w:rsidP="00C31C5A">
      <w:pPr>
        <w:pStyle w:val="a1"/>
        <w:spacing w:line="400" w:lineRule="exact"/>
        <w:ind w:firstLineChars="41" w:firstLine="98"/>
      </w:pPr>
    </w:p>
    <w:p w14:paraId="584A5929" w14:textId="77777777" w:rsidR="00113BF3" w:rsidRDefault="00113BF3" w:rsidP="00C31C5A">
      <w:pPr>
        <w:pStyle w:val="a1"/>
        <w:spacing w:line="400" w:lineRule="exact"/>
        <w:ind w:firstLineChars="41" w:firstLine="98"/>
      </w:pPr>
    </w:p>
    <w:p w14:paraId="6164D31F" w14:textId="147081EF"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95112" behindDoc="0" locked="0" layoutInCell="1" allowOverlap="1" wp14:anchorId="1085532D" wp14:editId="0AED75F6">
                <wp:simplePos x="0" y="0"/>
                <wp:positionH relativeFrom="margin">
                  <wp:align>center</wp:align>
                </wp:positionH>
                <wp:positionV relativeFrom="paragraph">
                  <wp:posOffset>28880</wp:posOffset>
                </wp:positionV>
                <wp:extent cx="790575" cy="438150"/>
                <wp:effectExtent l="38100" t="0" r="28575" b="38100"/>
                <wp:wrapNone/>
                <wp:docPr id="1635113336" name="下矢印 22"/>
                <wp:cNvGraphicFramePr/>
                <a:graphic xmlns:a="http://schemas.openxmlformats.org/drawingml/2006/main">
                  <a:graphicData uri="http://schemas.microsoft.com/office/word/2010/wordprocessingShape">
                    <wps:wsp>
                      <wps:cNvSpPr/>
                      <wps:spPr>
                        <a:xfrm>
                          <a:off x="0" y="0"/>
                          <a:ext cx="790575" cy="438150"/>
                        </a:xfrm>
                        <a:prstGeom prst="downArrow">
                          <a:avLst/>
                        </a:prstGeom>
                        <a:solidFill>
                          <a:srgbClr val="A5A5A5"/>
                        </a:solidFill>
                        <a:ln w="12700" cap="flat" cmpd="sng" algn="ctr">
                          <a:solidFill>
                            <a:srgbClr val="A5A5A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21A4EB" id="下矢印 22" o:spid="_x0000_s1026" type="#_x0000_t67" style="position:absolute;margin-left:0;margin-top:2.25pt;width:62.25pt;height:34.5pt;z-index:25169511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" adj="10800" fillcolor="#a5a5a5" strokecolor="#787878" strokeweight="1pt">
                <w10:wrap anchorx="margin"/>
              </v:shape>
            </w:pict>
          </mc:Fallback>
        </mc:AlternateContent>
      </w:r>
    </w:p>
    <w:p w14:paraId="5F27FA41" w14:textId="54567918" w:rsidR="00113BF3" w:rsidRDefault="00113BF3" w:rsidP="00C31C5A">
      <w:pPr>
        <w:pStyle w:val="a1"/>
        <w:spacing w:line="400" w:lineRule="exact"/>
        <w:ind w:firstLineChars="41" w:firstLine="98"/>
      </w:pPr>
    </w:p>
    <w:p w14:paraId="0C845AE3" w14:textId="77777777" w:rsidR="00113BF3" w:rsidRDefault="00113BF3" w:rsidP="00C31C5A">
      <w:pPr>
        <w:pStyle w:val="a1"/>
        <w:spacing w:line="400" w:lineRule="exact"/>
        <w:ind w:firstLineChars="41" w:firstLine="98"/>
      </w:pPr>
    </w:p>
    <w:p w14:paraId="1900E7A0" w14:textId="75287732" w:rsidR="00113BF3" w:rsidRDefault="00113BF3" w:rsidP="00C31C5A">
      <w:pPr>
        <w:pStyle w:val="a1"/>
        <w:spacing w:line="400" w:lineRule="exact"/>
        <w:ind w:firstLineChars="41" w:firstLine="98"/>
      </w:pPr>
      <w:r w:rsidRPr="00501FAA">
        <w:rPr>
          <w:rFonts w:ascii="HG丸ｺﾞｼｯｸM-PRO" w:eastAsia="HG丸ｺﾞｼｯｸM-PRO" w:hAnsi="HG丸ｺﾞｼｯｸM-PRO"/>
          <w:noProof/>
          <w:highlight w:val="cyan"/>
        </w:rPr>
        <mc:AlternateContent>
          <mc:Choice Requires="wps">
            <w:drawing>
              <wp:anchor distT="0" distB="0" distL="114300" distR="114300" simplePos="0" relativeHeight="251697160" behindDoc="0" locked="0" layoutInCell="1" allowOverlap="1" wp14:anchorId="33BA60B8" wp14:editId="1634A69B">
                <wp:simplePos x="0" y="0"/>
                <wp:positionH relativeFrom="margin">
                  <wp:posOffset>69952</wp:posOffset>
                </wp:positionH>
                <wp:positionV relativeFrom="paragraph">
                  <wp:posOffset>4674</wp:posOffset>
                </wp:positionV>
                <wp:extent cx="6225235" cy="847725"/>
                <wp:effectExtent l="0" t="0" r="23495" b="28575"/>
                <wp:wrapNone/>
                <wp:docPr id="855591940" name="角丸四角形 25"/>
                <wp:cNvGraphicFramePr/>
                <a:graphic xmlns:a="http://schemas.openxmlformats.org/drawingml/2006/main">
                  <a:graphicData uri="http://schemas.microsoft.com/office/word/2010/wordprocessingShape">
                    <wps:wsp>
                      <wps:cNvSpPr/>
                      <wps:spPr>
                        <a:xfrm>
                          <a:off x="0" y="0"/>
                          <a:ext cx="6225235" cy="84772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68AAEB7"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被検者の</w:t>
                            </w:r>
                            <w:r w:rsidRPr="00943F89">
                              <w:rPr>
                                <w:rFonts w:ascii="HG丸ｺﾞｼｯｸM-PRO" w:eastAsia="HG丸ｺﾞｼｯｸM-PRO" w:hAnsi="HG丸ｺﾞｼｯｸM-PRO"/>
                                <w:sz w:val="22"/>
                              </w:rPr>
                              <w:t>同意取得確認以降、</w:t>
                            </w:r>
                            <w:r w:rsidRPr="00943F89">
                              <w:rPr>
                                <w:rFonts w:ascii="HG丸ｺﾞｼｯｸM-PRO" w:eastAsia="HG丸ｺﾞｼｯｸM-PRO" w:hAnsi="HG丸ｺﾞｼｯｸM-PRO" w:hint="eastAsia"/>
                                <w:sz w:val="22"/>
                              </w:rPr>
                              <w:t>本システムの</w:t>
                            </w:r>
                            <w:r w:rsidRPr="00943F89">
                              <w:rPr>
                                <w:rFonts w:ascii="HG丸ｺﾞｼｯｸM-PRO" w:eastAsia="HG丸ｺﾞｼｯｸM-PRO" w:hAnsi="HG丸ｺﾞｼｯｸM-PRO"/>
                                <w:sz w:val="22"/>
                              </w:rPr>
                              <w:t>使用による医療</w:t>
                            </w:r>
                            <w:r w:rsidRPr="00943F89">
                              <w:rPr>
                                <w:rFonts w:ascii="HG丸ｺﾞｼｯｸM-PRO" w:eastAsia="HG丸ｺﾞｼｯｸM-PRO" w:hAnsi="HG丸ｺﾞｼｯｸM-PRO" w:hint="eastAsia"/>
                                <w:sz w:val="22"/>
                              </w:rPr>
                              <w:t>記録</w:t>
                            </w:r>
                            <w:r w:rsidRPr="00943F89">
                              <w:rPr>
                                <w:rFonts w:ascii="HG丸ｺﾞｼｯｸM-PRO" w:eastAsia="HG丸ｺﾞｼｯｸM-PRO" w:hAnsi="HG丸ｺﾞｼｯｸM-PRO"/>
                                <w:sz w:val="22"/>
                              </w:rPr>
                              <w:t>の</w:t>
                            </w:r>
                            <w:r w:rsidRPr="00943F89">
                              <w:rPr>
                                <w:rFonts w:ascii="HG丸ｺﾞｼｯｸM-PRO" w:eastAsia="HG丸ｺﾞｼｯｸM-PRO" w:hAnsi="HG丸ｺﾞｼｯｸM-PRO" w:hint="eastAsia"/>
                                <w:sz w:val="22"/>
                              </w:rPr>
                              <w:t>閲覧</w:t>
                            </w:r>
                            <w:r w:rsidRPr="00943F89">
                              <w:rPr>
                                <w:rFonts w:ascii="HG丸ｺﾞｼｯｸM-PRO" w:eastAsia="HG丸ｺﾞｼｯｸM-PRO" w:hAnsi="HG丸ｺﾞｼｯｸM-PRO"/>
                                <w:sz w:val="22"/>
                              </w:rPr>
                              <w:t>可能</w:t>
                            </w:r>
                          </w:p>
                          <w:p w14:paraId="615D63F7"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ただし</w:t>
                            </w:r>
                            <w:r w:rsidRPr="00943F89">
                              <w:rPr>
                                <w:rFonts w:ascii="HG丸ｺﾞｼｯｸM-PRO" w:eastAsia="HG丸ｺﾞｼｯｸM-PRO" w:hAnsi="HG丸ｺﾞｼｯｸM-PRO"/>
                                <w:sz w:val="22"/>
                              </w:rPr>
                              <w:t>、</w:t>
                            </w:r>
                            <w:r w:rsidRPr="00943F89">
                              <w:rPr>
                                <w:rFonts w:ascii="HG丸ｺﾞｼｯｸM-PRO" w:eastAsia="HG丸ｺﾞｼｯｸM-PRO" w:hAnsi="HG丸ｺﾞｼｯｸM-PRO" w:hint="eastAsia"/>
                                <w:sz w:val="22"/>
                              </w:rPr>
                              <w:t>閲覧する</w:t>
                            </w:r>
                            <w:r w:rsidRPr="00943F89">
                              <w:rPr>
                                <w:rFonts w:ascii="HG丸ｺﾞｼｯｸM-PRO" w:eastAsia="HG丸ｺﾞｼｯｸM-PRO" w:hAnsi="HG丸ｺﾞｼｯｸM-PRO"/>
                                <w:sz w:val="22"/>
                              </w:rPr>
                              <w:t>日時は予め当院</w:t>
                            </w:r>
                            <w:r w:rsidRPr="00943F89">
                              <w:rPr>
                                <w:rFonts w:ascii="HG丸ｺﾞｼｯｸM-PRO" w:eastAsia="HG丸ｺﾞｼｯｸM-PRO" w:hAnsi="HG丸ｺﾞｼｯｸM-PRO" w:hint="eastAsia"/>
                                <w:sz w:val="22"/>
                              </w:rPr>
                              <w:t>担当者</w:t>
                            </w:r>
                            <w:r w:rsidRPr="00943F89">
                              <w:rPr>
                                <w:rFonts w:ascii="HG丸ｺﾞｼｯｸM-PRO" w:eastAsia="HG丸ｺﾞｼｯｸM-PRO" w:hAnsi="HG丸ｺﾞｼｯｸM-PRO"/>
                                <w:sz w:val="22"/>
                              </w:rPr>
                              <w:t>へ事前申請し</w:t>
                            </w:r>
                            <w:r w:rsidRPr="00943F89">
                              <w:rPr>
                                <w:rFonts w:ascii="HG丸ｺﾞｼｯｸM-PRO" w:eastAsia="HG丸ｺﾞｼｯｸM-PRO" w:hAnsi="HG丸ｺﾞｼｯｸM-PRO" w:hint="eastAsia"/>
                                <w:sz w:val="22"/>
                              </w:rPr>
                              <w:t>て実施</w:t>
                            </w:r>
                            <w:r w:rsidRPr="00943F89">
                              <w:rPr>
                                <w:rFonts w:ascii="HG丸ｺﾞｼｯｸM-PRO" w:eastAsia="HG丸ｺﾞｼｯｸM-PRO" w:hAnsi="HG丸ｺﾞｼｯｸM-PRO"/>
                                <w:sz w:val="22"/>
                              </w:rPr>
                              <w:t>する</w:t>
                            </w:r>
                          </w:p>
                          <w:p w14:paraId="56D0F17E"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（申請日時</w:t>
                            </w:r>
                            <w:r w:rsidRPr="00943F89">
                              <w:rPr>
                                <w:rFonts w:ascii="HG丸ｺﾞｼｯｸM-PRO" w:eastAsia="HG丸ｺﾞｼｯｸM-PRO" w:hAnsi="HG丸ｺﾞｼｯｸM-PRO"/>
                                <w:sz w:val="22"/>
                              </w:rPr>
                              <w:t>以外の閲覧不可）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BA60B8" id="角丸四角形 25" o:spid="_x0000_s1046" style="position:absolute;left:0;text-align:left;margin-left:5.5pt;margin-top:.35pt;width:490.2pt;height:66.75pt;z-index:251697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" fillcolor="window" strokecolor="windowText" strokeweight="1pt">
                <v:stroke joinstyle="miter"/>
                <v:textbox>
                  <w:txbxContent>
                    <w:p w14:paraId="168AAEB7"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被検者の</w:t>
                      </w:r>
                      <w:r w:rsidRPr="00943F89">
                        <w:rPr>
                          <w:rFonts w:ascii="HG丸ｺﾞｼｯｸM-PRO" w:eastAsia="HG丸ｺﾞｼｯｸM-PRO" w:hAnsi="HG丸ｺﾞｼｯｸM-PRO"/>
                          <w:sz w:val="22"/>
                        </w:rPr>
                        <w:t>同意取得確認以降、</w:t>
                      </w:r>
                      <w:r w:rsidRPr="00943F89">
                        <w:rPr>
                          <w:rFonts w:ascii="HG丸ｺﾞｼｯｸM-PRO" w:eastAsia="HG丸ｺﾞｼｯｸM-PRO" w:hAnsi="HG丸ｺﾞｼｯｸM-PRO" w:hint="eastAsia"/>
                          <w:sz w:val="22"/>
                        </w:rPr>
                        <w:t>本システムの</w:t>
                      </w:r>
                      <w:r w:rsidRPr="00943F89">
                        <w:rPr>
                          <w:rFonts w:ascii="HG丸ｺﾞｼｯｸM-PRO" w:eastAsia="HG丸ｺﾞｼｯｸM-PRO" w:hAnsi="HG丸ｺﾞｼｯｸM-PRO"/>
                          <w:sz w:val="22"/>
                        </w:rPr>
                        <w:t>使用による医療</w:t>
                      </w:r>
                      <w:r w:rsidRPr="00943F89">
                        <w:rPr>
                          <w:rFonts w:ascii="HG丸ｺﾞｼｯｸM-PRO" w:eastAsia="HG丸ｺﾞｼｯｸM-PRO" w:hAnsi="HG丸ｺﾞｼｯｸM-PRO" w:hint="eastAsia"/>
                          <w:sz w:val="22"/>
                        </w:rPr>
                        <w:t>記録</w:t>
                      </w:r>
                      <w:r w:rsidRPr="00943F89">
                        <w:rPr>
                          <w:rFonts w:ascii="HG丸ｺﾞｼｯｸM-PRO" w:eastAsia="HG丸ｺﾞｼｯｸM-PRO" w:hAnsi="HG丸ｺﾞｼｯｸM-PRO"/>
                          <w:sz w:val="22"/>
                        </w:rPr>
                        <w:t>の</w:t>
                      </w:r>
                      <w:r w:rsidRPr="00943F89">
                        <w:rPr>
                          <w:rFonts w:ascii="HG丸ｺﾞｼｯｸM-PRO" w:eastAsia="HG丸ｺﾞｼｯｸM-PRO" w:hAnsi="HG丸ｺﾞｼｯｸM-PRO" w:hint="eastAsia"/>
                          <w:sz w:val="22"/>
                        </w:rPr>
                        <w:t>閲覧</w:t>
                      </w:r>
                      <w:r w:rsidRPr="00943F89">
                        <w:rPr>
                          <w:rFonts w:ascii="HG丸ｺﾞｼｯｸM-PRO" w:eastAsia="HG丸ｺﾞｼｯｸM-PRO" w:hAnsi="HG丸ｺﾞｼｯｸM-PRO"/>
                          <w:sz w:val="22"/>
                        </w:rPr>
                        <w:t>可能</w:t>
                      </w:r>
                    </w:p>
                    <w:p w14:paraId="615D63F7"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ただし</w:t>
                      </w:r>
                      <w:r w:rsidRPr="00943F89">
                        <w:rPr>
                          <w:rFonts w:ascii="HG丸ｺﾞｼｯｸM-PRO" w:eastAsia="HG丸ｺﾞｼｯｸM-PRO" w:hAnsi="HG丸ｺﾞｼｯｸM-PRO"/>
                          <w:sz w:val="22"/>
                        </w:rPr>
                        <w:t>、</w:t>
                      </w:r>
                      <w:r w:rsidRPr="00943F89">
                        <w:rPr>
                          <w:rFonts w:ascii="HG丸ｺﾞｼｯｸM-PRO" w:eastAsia="HG丸ｺﾞｼｯｸM-PRO" w:hAnsi="HG丸ｺﾞｼｯｸM-PRO" w:hint="eastAsia"/>
                          <w:sz w:val="22"/>
                        </w:rPr>
                        <w:t>閲覧する</w:t>
                      </w:r>
                      <w:r w:rsidRPr="00943F89">
                        <w:rPr>
                          <w:rFonts w:ascii="HG丸ｺﾞｼｯｸM-PRO" w:eastAsia="HG丸ｺﾞｼｯｸM-PRO" w:hAnsi="HG丸ｺﾞｼｯｸM-PRO"/>
                          <w:sz w:val="22"/>
                        </w:rPr>
                        <w:t>日時は予め当院</w:t>
                      </w:r>
                      <w:r w:rsidRPr="00943F89">
                        <w:rPr>
                          <w:rFonts w:ascii="HG丸ｺﾞｼｯｸM-PRO" w:eastAsia="HG丸ｺﾞｼｯｸM-PRO" w:hAnsi="HG丸ｺﾞｼｯｸM-PRO" w:hint="eastAsia"/>
                          <w:sz w:val="22"/>
                        </w:rPr>
                        <w:t>担当者</w:t>
                      </w:r>
                      <w:r w:rsidRPr="00943F89">
                        <w:rPr>
                          <w:rFonts w:ascii="HG丸ｺﾞｼｯｸM-PRO" w:eastAsia="HG丸ｺﾞｼｯｸM-PRO" w:hAnsi="HG丸ｺﾞｼｯｸM-PRO"/>
                          <w:sz w:val="22"/>
                        </w:rPr>
                        <w:t>へ事前申請し</w:t>
                      </w:r>
                      <w:r w:rsidRPr="00943F89">
                        <w:rPr>
                          <w:rFonts w:ascii="HG丸ｺﾞｼｯｸM-PRO" w:eastAsia="HG丸ｺﾞｼｯｸM-PRO" w:hAnsi="HG丸ｺﾞｼｯｸM-PRO" w:hint="eastAsia"/>
                          <w:sz w:val="22"/>
                        </w:rPr>
                        <w:t>て実施</w:t>
                      </w:r>
                      <w:r w:rsidRPr="00943F89">
                        <w:rPr>
                          <w:rFonts w:ascii="HG丸ｺﾞｼｯｸM-PRO" w:eastAsia="HG丸ｺﾞｼｯｸM-PRO" w:hAnsi="HG丸ｺﾞｼｯｸM-PRO"/>
                          <w:sz w:val="22"/>
                        </w:rPr>
                        <w:t>する</w:t>
                      </w:r>
                    </w:p>
                    <w:p w14:paraId="56D0F17E" w14:textId="77777777" w:rsidR="00113BF3" w:rsidRPr="00943F89" w:rsidRDefault="00113BF3" w:rsidP="00113BF3">
                      <w:pPr>
                        <w:jc w:val="center"/>
                        <w:rPr>
                          <w:rFonts w:ascii="HG丸ｺﾞｼｯｸM-PRO" w:eastAsia="HG丸ｺﾞｼｯｸM-PRO" w:hAnsi="HG丸ｺﾞｼｯｸM-PRO"/>
                          <w:sz w:val="22"/>
                        </w:rPr>
                      </w:pPr>
                      <w:r w:rsidRPr="00943F89">
                        <w:rPr>
                          <w:rFonts w:ascii="HG丸ｺﾞｼｯｸM-PRO" w:eastAsia="HG丸ｺﾞｼｯｸM-PRO" w:hAnsi="HG丸ｺﾞｼｯｸM-PRO" w:hint="eastAsia"/>
                          <w:sz w:val="22"/>
                        </w:rPr>
                        <w:t>（申請日時</w:t>
                      </w:r>
                      <w:r w:rsidRPr="00943F89">
                        <w:rPr>
                          <w:rFonts w:ascii="HG丸ｺﾞｼｯｸM-PRO" w:eastAsia="HG丸ｺﾞｼｯｸM-PRO" w:hAnsi="HG丸ｺﾞｼｯｸM-PRO"/>
                          <w:sz w:val="22"/>
                        </w:rPr>
                        <w:t>以外の閲覧不可）</w:t>
                      </w:r>
                    </w:p>
                  </w:txbxContent>
                </v:textbox>
                <w10:wrap anchorx="margin"/>
              </v:roundrect>
            </w:pict>
          </mc:Fallback>
        </mc:AlternateContent>
      </w:r>
    </w:p>
    <w:p w14:paraId="23ADC63A" w14:textId="05FDD030" w:rsidR="00113BF3" w:rsidRDefault="00113BF3" w:rsidP="00C31C5A">
      <w:pPr>
        <w:pStyle w:val="a1"/>
        <w:spacing w:line="400" w:lineRule="exact"/>
        <w:ind w:firstLineChars="41" w:firstLine="98"/>
      </w:pPr>
    </w:p>
    <w:p w14:paraId="18A6EC0A" w14:textId="77777777" w:rsidR="00113BF3" w:rsidRDefault="00113BF3" w:rsidP="00C31C5A">
      <w:pPr>
        <w:pStyle w:val="a1"/>
        <w:spacing w:line="400" w:lineRule="exact"/>
        <w:ind w:firstLineChars="41" w:firstLine="98"/>
      </w:pPr>
    </w:p>
    <w:p w14:paraId="36EC7247" w14:textId="77777777" w:rsidR="00113BF3" w:rsidRDefault="00113BF3" w:rsidP="00C31C5A">
      <w:pPr>
        <w:spacing w:line="400" w:lineRule="exact"/>
        <w:ind w:firstLineChars="100" w:firstLine="240"/>
        <w:jc w:val="left"/>
        <w:rPr>
          <w:rFonts w:ascii="HG丸ｺﾞｼｯｸM-PRO" w:eastAsia="HG丸ｺﾞｼｯｸM-PRO" w:hAnsi="HG丸ｺﾞｼｯｸM-PRO"/>
          <w:sz w:val="24"/>
          <w:highlight w:val="cyan"/>
        </w:rPr>
      </w:pPr>
    </w:p>
    <w:p w14:paraId="386D37C5" w14:textId="77777777" w:rsidR="00113BF3" w:rsidRDefault="00113BF3" w:rsidP="00C31C5A">
      <w:pPr>
        <w:spacing w:line="400" w:lineRule="exact"/>
        <w:ind w:firstLineChars="100" w:firstLine="240"/>
        <w:jc w:val="left"/>
        <w:rPr>
          <w:rFonts w:ascii="HG丸ｺﾞｼｯｸM-PRO" w:eastAsia="HG丸ｺﾞｼｯｸM-PRO" w:hAnsi="HG丸ｺﾞｼｯｸM-PRO"/>
          <w:sz w:val="24"/>
          <w:highlight w:val="cyan"/>
        </w:rPr>
      </w:pPr>
    </w:p>
    <w:p w14:paraId="0B84032B" w14:textId="53B095BC" w:rsidR="00113BF3" w:rsidRPr="00501FAA" w:rsidRDefault="00113BF3" w:rsidP="00C31C5A">
      <w:pPr>
        <w:spacing w:line="400" w:lineRule="exact"/>
        <w:ind w:firstLineChars="100" w:firstLine="240"/>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治験が終了する場合は、終了とともに閲覧の権限は消失いたします。</w:t>
      </w:r>
    </w:p>
    <w:p w14:paraId="7D1FD7F7" w14:textId="77777777" w:rsidR="00113BF3" w:rsidRPr="00113BF3" w:rsidRDefault="00113BF3" w:rsidP="00C31C5A">
      <w:pPr>
        <w:pStyle w:val="a1"/>
        <w:spacing w:line="400" w:lineRule="exact"/>
        <w:ind w:firstLineChars="41" w:firstLine="98"/>
      </w:pPr>
    </w:p>
    <w:p w14:paraId="5407FA50" w14:textId="4977C874" w:rsidR="00113BF3" w:rsidRPr="00501FAA" w:rsidRDefault="00113BF3" w:rsidP="00C31C5A">
      <w:pPr>
        <w:spacing w:line="400" w:lineRule="exact"/>
        <w:ind w:firstLineChars="100" w:firstLine="240"/>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上記の通り、本システムは予め当院担当者にて医療記録の閲覧の条件を満たし許可された治験依頼者または治験依頼者の委託を受けて業務する企業の担当者に限られており、ID・パスワードは責任を持って管理されます。</w:t>
      </w:r>
    </w:p>
    <w:p w14:paraId="0FA59E4D" w14:textId="77777777" w:rsidR="00113BF3" w:rsidRPr="00113BF3" w:rsidRDefault="00113BF3" w:rsidP="00C31C5A">
      <w:pPr>
        <w:pStyle w:val="a1"/>
        <w:spacing w:line="400" w:lineRule="exact"/>
        <w:ind w:firstLineChars="41" w:firstLine="98"/>
      </w:pPr>
    </w:p>
    <w:p w14:paraId="2954224D" w14:textId="77777777" w:rsidR="00113BF3" w:rsidRPr="00501FAA" w:rsidRDefault="00113BF3" w:rsidP="00C31C5A">
      <w:pPr>
        <w:spacing w:line="400" w:lineRule="exact"/>
        <w:ind w:firstLineChars="100" w:firstLine="240"/>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u w:val="single"/>
        </w:rPr>
        <w:t>インターネットを利用した医療記録の閲覧において考えられる不利益</w:t>
      </w:r>
    </w:p>
    <w:p w14:paraId="2D20AFC8" w14:textId="77777777" w:rsidR="00113BF3" w:rsidRPr="00501FAA" w:rsidRDefault="00113BF3" w:rsidP="00C31C5A">
      <w:pPr>
        <w:spacing w:line="400" w:lineRule="exact"/>
        <w:ind w:leftChars="100" w:left="690" w:hangingChars="200" w:hanging="480"/>
        <w:jc w:val="left"/>
        <w:rPr>
          <w:rFonts w:ascii="HG丸ｺﾞｼｯｸM-PRO" w:eastAsia="HG丸ｺﾞｼｯｸM-PRO" w:hAnsi="HG丸ｺﾞｼｯｸM-PRO"/>
          <w:sz w:val="24"/>
          <w:highlight w:val="cyan"/>
        </w:rPr>
      </w:pPr>
      <w:r w:rsidRPr="00501FAA">
        <w:rPr>
          <w:rFonts w:ascii="HG丸ｺﾞｼｯｸM-PRO" w:eastAsia="HG丸ｺﾞｼｯｸM-PRO" w:hAnsi="HG丸ｺﾞｼｯｸM-PRO" w:hint="eastAsia"/>
          <w:sz w:val="24"/>
          <w:highlight w:val="cyan"/>
        </w:rPr>
        <w:t>〇　医療記録にはあなたの個人情報（性別、生年月日、住所、氏名など）が含まれており、閲覧する担当者はこれらのあなたを特定する個人情報も閲覧できるようになっています。ただし、治験依頼者または治験依頼者の委託を受けて業務する企業の担当者には守秘義務（秘密を守る義務）が法律や契約等により定められているため、必要な措置を講じておりあなたの個人情報が外部に漏れることはありません。</w:t>
      </w:r>
    </w:p>
    <w:p w14:paraId="5A0452FD" w14:textId="77777777" w:rsidR="00113BF3" w:rsidRPr="00501FAA" w:rsidRDefault="00113BF3" w:rsidP="00C31C5A">
      <w:pPr>
        <w:spacing w:line="400" w:lineRule="exact"/>
        <w:ind w:leftChars="100" w:left="690" w:hangingChars="200" w:hanging="480"/>
        <w:jc w:val="left"/>
        <w:rPr>
          <w:rFonts w:ascii="HG丸ｺﾞｼｯｸM-PRO" w:eastAsia="HG丸ｺﾞｼｯｸM-PRO" w:hAnsi="HG丸ｺﾞｼｯｸM-PRO"/>
          <w:sz w:val="24"/>
          <w:highlight w:val="red"/>
        </w:rPr>
      </w:pPr>
      <w:r w:rsidRPr="00501FAA">
        <w:rPr>
          <w:rFonts w:ascii="HG丸ｺﾞｼｯｸM-PRO" w:eastAsia="HG丸ｺﾞｼｯｸM-PRO" w:hAnsi="HG丸ｺﾞｼｯｸM-PRO" w:hint="eastAsia"/>
          <w:sz w:val="24"/>
          <w:highlight w:val="cyan"/>
        </w:rPr>
        <w:t>〇</w:t>
      </w:r>
      <w:r w:rsidRPr="00943F89">
        <w:rPr>
          <w:rFonts w:ascii="HG丸ｺﾞｼｯｸM-PRO" w:eastAsia="HG丸ｺﾞｼｯｸM-PRO" w:hAnsi="HG丸ｺﾞｼｯｸM-PRO" w:hint="eastAsia"/>
          <w:sz w:val="24"/>
          <w:highlight w:val="cyan"/>
        </w:rPr>
        <w:t xml:space="preserve">　医療記録の閲覧を当院以外の場所で実施することは、院内で実施される場合に比べ個人情報が他者の目に触れる危険性が高くなる可能性があります。そのような不利益があなたに生じることが無いよう、本システムの利用にあたってはセキュリティに十分配慮して運用いたします。万が一、不正アクセス、個人情報の漏洩等が発生した場合は、原因を調査し、是正いたします。</w:t>
      </w:r>
    </w:p>
    <w:p w14:paraId="7DE85617" w14:textId="77777777" w:rsidR="00113BF3" w:rsidRPr="00113BF3" w:rsidRDefault="00113BF3" w:rsidP="00C31C5A">
      <w:pPr>
        <w:pStyle w:val="a1"/>
        <w:spacing w:line="400" w:lineRule="exact"/>
        <w:ind w:firstLineChars="41" w:firstLine="98"/>
      </w:pPr>
    </w:p>
    <w:p w14:paraId="61A1EDC3" w14:textId="10832BE5" w:rsidR="00113BF3" w:rsidRPr="00501FAA" w:rsidRDefault="00113BF3" w:rsidP="00C31C5A">
      <w:pPr>
        <w:spacing w:line="400" w:lineRule="exact"/>
        <w:ind w:leftChars="100" w:left="210" w:firstLineChars="100" w:firstLine="240"/>
        <w:jc w:val="left"/>
        <w:rPr>
          <w:rFonts w:ascii="HG丸ｺﾞｼｯｸM-PRO" w:eastAsia="HG丸ｺﾞｼｯｸM-PRO" w:hAnsi="HG丸ｺﾞｼｯｸM-PRO"/>
          <w:sz w:val="24"/>
        </w:rPr>
      </w:pPr>
      <w:r w:rsidRPr="00501FAA">
        <w:rPr>
          <w:rFonts w:ascii="HG丸ｺﾞｼｯｸM-PRO" w:eastAsia="HG丸ｺﾞｼｯｸM-PRO" w:hAnsi="HG丸ｺﾞｼｯｸM-PRO" w:hint="eastAsia"/>
          <w:sz w:val="24"/>
          <w:highlight w:val="cyan"/>
        </w:rPr>
        <w:t>これまでのインターネットを利用した医療記録の閲覧の説明において不明な点、疑問点がある場合は担当医師または</w:t>
      </w:r>
      <w:r w:rsidR="00733D75">
        <w:rPr>
          <w:rFonts w:ascii="HG丸ｺﾞｼｯｸM-PRO" w:eastAsia="HG丸ｺﾞｼｯｸM-PRO" w:hAnsi="HG丸ｺﾞｼｯｸM-PRO" w:hint="eastAsia"/>
          <w:sz w:val="24"/>
          <w:highlight w:val="cyan"/>
        </w:rPr>
        <w:t>臨床研究コーディネーター</w:t>
      </w:r>
      <w:r w:rsidRPr="00501FAA">
        <w:rPr>
          <w:rFonts w:ascii="HG丸ｺﾞｼｯｸM-PRO" w:eastAsia="HG丸ｺﾞｼｯｸM-PRO" w:hAnsi="HG丸ｺﾞｼｯｸM-PRO" w:hint="eastAsia"/>
          <w:sz w:val="24"/>
          <w:highlight w:val="cyan"/>
        </w:rPr>
        <w:t>までお尋ねください。あなたがこの治験参加同意</w:t>
      </w:r>
      <w:r>
        <w:rPr>
          <w:rFonts w:ascii="HG丸ｺﾞｼｯｸM-PRO" w:eastAsia="HG丸ｺﾞｼｯｸM-PRO" w:hAnsi="HG丸ｺﾞｼｯｸM-PRO" w:hint="eastAsia"/>
          <w:sz w:val="24"/>
          <w:highlight w:val="cyan"/>
        </w:rPr>
        <w:t>文</w:t>
      </w:r>
      <w:r w:rsidRPr="00501FAA">
        <w:rPr>
          <w:rFonts w:ascii="HG丸ｺﾞｼｯｸM-PRO" w:eastAsia="HG丸ｺﾞｼｯｸM-PRO" w:hAnsi="HG丸ｺﾞｼｯｸM-PRO" w:hint="eastAsia"/>
          <w:sz w:val="24"/>
          <w:highlight w:val="cyan"/>
        </w:rPr>
        <w:t>書に署名することにより、これらのインターネットを利用した医療記録の閲覧についても了承したことになります。</w:t>
      </w:r>
    </w:p>
    <w:p w14:paraId="5EC743AC" w14:textId="04173FFA" w:rsidR="00E42669" w:rsidRDefault="00E42669" w:rsidP="00C31C5A">
      <w:pPr>
        <w:pStyle w:val="a1"/>
        <w:spacing w:line="400" w:lineRule="exact"/>
        <w:ind w:firstLineChars="0" w:firstLine="0"/>
      </w:pPr>
    </w:p>
    <w:p w14:paraId="5E7D9C37" w14:textId="7AB6409A" w:rsidR="00E42669" w:rsidRPr="00E42669" w:rsidRDefault="00E42669" w:rsidP="00C31C5A">
      <w:pPr>
        <w:pStyle w:val="20"/>
        <w:spacing w:after="180" w:line="400" w:lineRule="exact"/>
        <w:rPr>
          <w:rFonts w:ascii="HG丸ｺﾞｼｯｸM-PRO" w:eastAsia="HG丸ｺﾞｼｯｸM-PRO" w:hAnsi="HG丸ｺﾞｼｯｸM-PRO"/>
        </w:rPr>
      </w:pPr>
      <w:r w:rsidRPr="00D63ED1">
        <w:rPr>
          <w:rFonts w:ascii="HG丸ｺﾞｼｯｸM-PRO" w:eastAsia="HG丸ｺﾞｼｯｸM-PRO" w:hAnsi="HG丸ｺﾞｼｯｸM-PRO"/>
        </w:rPr>
        <w:lastRenderedPageBreak/>
        <w:t>（</w:t>
      </w:r>
      <w:r w:rsidRPr="00D63ED1">
        <w:rPr>
          <w:rFonts w:ascii="HG丸ｺﾞｼｯｸM-PRO" w:eastAsia="HG丸ｺﾞｼｯｸM-PRO" w:hAnsi="HG丸ｺﾞｼｯｸM-PRO" w:hint="eastAsia"/>
        </w:rPr>
        <w:t>例）</w:t>
      </w:r>
      <w:r w:rsidRPr="00D63ED1">
        <w:rPr>
          <w:rFonts w:ascii="HG丸ｺﾞｼｯｸM-PRO" w:eastAsia="HG丸ｺﾞｼｯｸM-PRO" w:hAnsi="HG丸ｺﾞｼｯｸM-PRO"/>
        </w:rPr>
        <w:t>個人情報の取扱</w:t>
      </w:r>
      <w:r w:rsidRPr="00D63ED1">
        <w:rPr>
          <w:rFonts w:ascii="HG丸ｺﾞｼｯｸM-PRO" w:eastAsia="HG丸ｺﾞｼｯｸM-PRO" w:hAnsi="HG丸ｺﾞｼｯｸM-PRO" w:hint="eastAsia"/>
        </w:rPr>
        <w:t>い</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3"/>
      </w:tblGrid>
      <w:tr w:rsidR="00DF4B54" w:rsidRPr="00D63ED1" w14:paraId="5642B7A4" w14:textId="77777777" w:rsidTr="001946E0">
        <w:trPr>
          <w:trHeight w:val="1562"/>
        </w:trPr>
        <w:tc>
          <w:tcPr>
            <w:tcW w:w="9638" w:type="dxa"/>
            <w:shd w:val="clear" w:color="auto" w:fill="E2EFD9"/>
          </w:tcPr>
          <w:p w14:paraId="228A9579" w14:textId="6A1818DA" w:rsidR="00DF4B54" w:rsidRPr="00D63ED1" w:rsidRDefault="00DF4B54" w:rsidP="00C31C5A">
            <w:pPr>
              <w:spacing w:line="400" w:lineRule="exac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作成ガイド）</w:t>
            </w:r>
          </w:p>
          <w:p w14:paraId="59C31069" w14:textId="6A9BA19E" w:rsidR="00317C2A" w:rsidRPr="00F36FF5" w:rsidRDefault="00DF4B54" w:rsidP="00C31C5A">
            <w:pPr>
              <w:pStyle w:val="11"/>
              <w:spacing w:line="400" w:lineRule="exact"/>
              <w:ind w:right="105"/>
              <w:rPr>
                <w:rFonts w:ascii="HG丸ｺﾞｼｯｸM-PRO" w:eastAsia="HG丸ｺﾞｼｯｸM-PRO" w:hAnsi="HG丸ｺﾞｼｯｸM-PRO" w:cs="Arial"/>
              </w:rPr>
            </w:pPr>
            <w:r w:rsidRPr="00D63ED1">
              <w:rPr>
                <w:rFonts w:ascii="HG丸ｺﾞｼｯｸM-PRO" w:eastAsia="HG丸ｺﾞｼｯｸM-PRO" w:hAnsi="HG丸ｺﾞｼｯｸM-PRO" w:hint="eastAsia"/>
              </w:rPr>
              <w:t>「</w:t>
            </w:r>
            <w:r w:rsidR="00A40B7B" w:rsidRPr="00D63ED1">
              <w:rPr>
                <w:rFonts w:ascii="HG丸ｺﾞｼｯｸM-PRO" w:eastAsia="HG丸ｺﾞｼｯｸM-PRO" w:hAnsi="HG丸ｺﾞｼｯｸM-PRO" w:hint="eastAsia"/>
              </w:rPr>
              <w:t>D</w:t>
            </w:r>
            <w:r w:rsidRPr="00D63ED1">
              <w:rPr>
                <w:rFonts w:ascii="HG丸ｺﾞｼｯｸM-PRO" w:eastAsia="HG丸ｺﾞｼｯｸM-PRO" w:hAnsi="HG丸ｺﾞｼｯｸM-PRO"/>
              </w:rPr>
              <w:t>-</w:t>
            </w:r>
            <w:r w:rsidR="00A40B7B" w:rsidRPr="00D63ED1">
              <w:rPr>
                <w:rFonts w:ascii="HG丸ｺﾞｼｯｸM-PRO" w:eastAsia="HG丸ｺﾞｼｯｸM-PRO" w:hAnsi="HG丸ｺﾞｼｯｸM-PRO"/>
              </w:rPr>
              <w:t>4</w:t>
            </w:r>
            <w:r w:rsidRPr="00D63ED1">
              <w:rPr>
                <w:rFonts w:ascii="HG丸ｺﾞｼｯｸM-PRO" w:eastAsia="HG丸ｺﾞｼｯｸM-PRO" w:hAnsi="HG丸ｺﾞｼｯｸM-PRO"/>
              </w:rPr>
              <w:t>. 個人情報の保護について」</w:t>
            </w:r>
            <w:r w:rsidRPr="00D63ED1">
              <w:rPr>
                <w:rFonts w:ascii="HG丸ｺﾞｼｯｸM-PRO" w:eastAsia="HG丸ｺﾞｼｯｸM-PRO" w:hAnsi="HG丸ｺﾞｼｯｸM-PRO" w:hint="eastAsia"/>
              </w:rPr>
              <w:t>に対する追加事項がある場合に記載する。</w:t>
            </w:r>
            <w:r w:rsidRPr="00D63ED1">
              <w:rPr>
                <w:rFonts w:ascii="HG丸ｺﾞｼｯｸM-PRO" w:eastAsia="HG丸ｺﾞｼｯｸM-PRO" w:hAnsi="HG丸ｺﾞｼｯｸM-PRO"/>
              </w:rPr>
              <w:br/>
            </w:r>
            <w:r w:rsidRPr="00D63ED1">
              <w:rPr>
                <w:rFonts w:ascii="HG丸ｺﾞｼｯｸM-PRO" w:eastAsia="HG丸ｺﾞｼｯｸM-PRO" w:hAnsi="HG丸ｺﾞｼｯｸM-PRO" w:cs="Arial"/>
              </w:rPr>
              <w:t xml:space="preserve">例) </w:t>
            </w:r>
            <w:r w:rsidRPr="00D63ED1">
              <w:rPr>
                <w:rFonts w:ascii="HG丸ｺﾞｼｯｸM-PRO" w:eastAsia="HG丸ｺﾞｼｯｸM-PRO" w:hAnsi="HG丸ｺﾞｼｯｸM-PRO" w:cs="Arial" w:hint="eastAsia"/>
              </w:rPr>
              <w:t>利用目的、治験データの第三者提供に関する記載、治験データの越境移転に関する記載、</w:t>
            </w:r>
            <w:r w:rsidRPr="00317C2A">
              <w:rPr>
                <w:rFonts w:ascii="HG丸ｺﾞｼｯｸM-PRO" w:eastAsia="HG丸ｺﾞｼｯｸM-PRO" w:hAnsi="HG丸ｺﾞｼｯｸM-PRO" w:cs="Arial" w:hint="eastAsia"/>
                <w:strike/>
              </w:rPr>
              <w:t>実施医療機関から治験参加者宅への治験使用薬の</w:t>
            </w:r>
            <w:r w:rsidRPr="00317C2A">
              <w:rPr>
                <w:rFonts w:ascii="HG丸ｺﾞｼｯｸM-PRO" w:eastAsia="HG丸ｺﾞｼｯｸM-PRO" w:hAnsi="HG丸ｺﾞｼｯｸM-PRO" w:cs="Arial"/>
                <w:strike/>
              </w:rPr>
              <w:t>配送</w:t>
            </w:r>
            <w:r w:rsidRPr="00317C2A">
              <w:rPr>
                <w:rFonts w:ascii="HG丸ｺﾞｼｯｸM-PRO" w:eastAsia="HG丸ｺﾞｼｯｸM-PRO" w:hAnsi="HG丸ｺﾞｼｯｸM-PRO" w:cs="Arial" w:hint="eastAsia"/>
                <w:strike/>
              </w:rPr>
              <w:t>や在宅医療の導入に伴い、治験依頼者が契約した業者への情報共有、</w:t>
            </w:r>
            <w:r w:rsidRPr="00D63ED1">
              <w:rPr>
                <w:rFonts w:ascii="HG丸ｺﾞｼｯｸM-PRO" w:eastAsia="HG丸ｺﾞｼｯｸM-PRO" w:hAnsi="HG丸ｺﾞｼｯｸM-PRO" w:cs="Arial" w:hint="eastAsia"/>
              </w:rPr>
              <w:t>個人情報（任意検査含めた検体およびそのデータも含む）の保管期間（保管開始時期を含む）、保管場所およびその目的（将来的な二次利用、遺伝子研究など）、</w:t>
            </w:r>
            <w:r w:rsidRPr="00E42669">
              <w:rPr>
                <w:rFonts w:ascii="HG丸ｺﾞｼｯｸM-PRO" w:eastAsia="HG丸ｺﾞｼｯｸM-PRO" w:hAnsi="HG丸ｺﾞｼｯｸM-PRO" w:cs="Arial" w:hint="eastAsia"/>
                <w:strike/>
              </w:rPr>
              <w:t>リモートモニタリング実施時の個人情報の取扱い</w:t>
            </w:r>
            <w:r w:rsidR="00317C2A">
              <w:rPr>
                <w:rFonts w:ascii="HG丸ｺﾞｼｯｸM-PRO" w:eastAsia="HG丸ｺﾞｼｯｸM-PRO" w:hAnsi="HG丸ｺﾞｼｯｸM-PRO"/>
                <w:strike/>
              </w:rPr>
              <w:br/>
            </w:r>
            <w:r w:rsidR="00317C2A" w:rsidRPr="00F36FF5">
              <w:rPr>
                <w:rFonts w:ascii="HG丸ｺﾞｼｯｸM-PRO" w:eastAsia="HG丸ｺﾞｼｯｸM-PRO" w:hAnsi="HG丸ｺﾞｼｯｸM-PRO" w:cs="Arial" w:hint="eastAsia"/>
                <w:b/>
                <w:bCs/>
                <w:color w:val="000000"/>
                <w:highlight w:val="cyan"/>
                <w:bdr w:val="single" w:sz="4" w:space="0" w:color="auto"/>
              </w:rPr>
              <w:t>九がん：当院ではDCT対応をしておりませんので、遠隔診療や治験薬の配送の対応がありません。</w:t>
            </w:r>
          </w:p>
          <w:p w14:paraId="254E3483" w14:textId="2AD495E9" w:rsidR="00DF4B54" w:rsidRPr="00D63ED1" w:rsidRDefault="00DF4B54" w:rsidP="00C31C5A">
            <w:pPr>
              <w:pStyle w:val="11"/>
              <w:numPr>
                <w:ilvl w:val="0"/>
                <w:numId w:val="0"/>
              </w:numPr>
              <w:spacing w:line="400" w:lineRule="exact"/>
              <w:ind w:left="652" w:right="105" w:hanging="442"/>
              <w:rPr>
                <w:rFonts w:ascii="HG丸ｺﾞｼｯｸM-PRO" w:eastAsia="HG丸ｺﾞｼｯｸM-PRO" w:hAnsi="HG丸ｺﾞｼｯｸM-PRO" w:cs="Arial"/>
              </w:rPr>
            </w:pPr>
            <w:r w:rsidRPr="00D63ED1">
              <w:rPr>
                <w:rFonts w:ascii="HG丸ｺﾞｼｯｸM-PRO" w:eastAsia="HG丸ｺﾞｼｯｸM-PRO" w:hAnsi="HG丸ｺﾞｼｯｸM-PRO" w:cs="Arial" w:hint="eastAsia"/>
              </w:rPr>
              <w:t>【医薬品開発においてゲノム試料を採取する臨床試験実施に際し考慮すべき事項】</w:t>
            </w:r>
          </w:p>
          <w:p w14:paraId="44414C19" w14:textId="14E0EF10" w:rsidR="00DF4B54" w:rsidRPr="00D63ED1" w:rsidRDefault="00DF4B54" w:rsidP="00C31C5A">
            <w:pPr>
              <w:spacing w:line="400" w:lineRule="exac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参照：</w:t>
            </w:r>
            <w:hyperlink r:id="rId18" w:history="1">
              <w:r w:rsidRPr="00D63ED1">
                <w:rPr>
                  <w:rStyle w:val="af5"/>
                  <w:rFonts w:ascii="HG丸ｺﾞｼｯｸM-PRO" w:eastAsia="HG丸ｺﾞｼｯｸM-PRO" w:hAnsi="HG丸ｺﾞｼｯｸM-PRO" w:cs="Arial"/>
                  <w:szCs w:val="21"/>
                </w:rPr>
                <w:t>https://www.jpma.or.jp/basis/guide/lofurc0000001zhr-att/phamageno.pdf</w:t>
              </w:r>
            </w:hyperlink>
          </w:p>
          <w:p w14:paraId="18113200"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szCs w:val="21"/>
              </w:rPr>
              <w:t>【治験時における</w:t>
            </w:r>
            <w:r w:rsidRPr="00D63ED1">
              <w:rPr>
                <w:rFonts w:ascii="HG丸ｺﾞｼｯｸM-PRO" w:eastAsia="HG丸ｺﾞｼｯｸM-PRO" w:hAnsi="HG丸ｺﾞｼｯｸM-PRO" w:cs="Arial" w:hint="eastAsia"/>
                <w:szCs w:val="21"/>
              </w:rPr>
              <w:t>治験データの</w:t>
            </w:r>
            <w:r w:rsidRPr="00D63ED1">
              <w:rPr>
                <w:rFonts w:ascii="HG丸ｺﾞｼｯｸM-PRO" w:eastAsia="HG丸ｺﾞｼｯｸM-PRO" w:hAnsi="HG丸ｺﾞｼｯｸM-PRO" w:cs="Arial"/>
                <w:szCs w:val="21"/>
              </w:rPr>
              <w:t>越境移転に関する記載】</w:t>
            </w:r>
          </w:p>
          <w:p w14:paraId="66B7F873" w14:textId="77777777" w:rsidR="00DF4B54" w:rsidRPr="00D63ED1" w:rsidRDefault="00DF4B54" w:rsidP="00C31C5A">
            <w:pPr>
              <w:spacing w:line="400" w:lineRule="exact"/>
              <w:ind w:leftChars="32" w:left="68" w:hanging="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情報提供は、提供先の国と第三者が特定されているかどうかに応じて、以下の4パターンに分かれる（施行規則17条）。</w:t>
            </w:r>
          </w:p>
          <w:tbl>
            <w:tblPr>
              <w:tblStyle w:val="af7"/>
              <w:tblW w:w="0" w:type="auto"/>
              <w:tblLook w:val="04A0" w:firstRow="1" w:lastRow="0" w:firstColumn="1" w:lastColumn="0" w:noHBand="0" w:noVBand="1"/>
            </w:tblPr>
            <w:tblGrid>
              <w:gridCol w:w="2047"/>
              <w:gridCol w:w="7366"/>
            </w:tblGrid>
            <w:tr w:rsidR="00DF4B54" w:rsidRPr="00D63ED1" w14:paraId="63AAA7FA" w14:textId="77777777" w:rsidTr="00394C9A">
              <w:trPr>
                <w:trHeight w:val="419"/>
              </w:trPr>
              <w:tc>
                <w:tcPr>
                  <w:tcW w:w="2047" w:type="dxa"/>
                  <w:hideMark/>
                </w:tcPr>
                <w:p w14:paraId="3AC3346F"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特定パターン</w:t>
                  </w:r>
                </w:p>
              </w:tc>
              <w:tc>
                <w:tcPr>
                  <w:tcW w:w="7366" w:type="dxa"/>
                  <w:hideMark/>
                </w:tcPr>
                <w:p w14:paraId="6DBF6C4D"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情報提供すべき内容</w:t>
                  </w:r>
                </w:p>
              </w:tc>
            </w:tr>
            <w:tr w:rsidR="00DF4B54" w:rsidRPr="00D63ED1" w14:paraId="383B7465" w14:textId="77777777" w:rsidTr="00394C9A">
              <w:trPr>
                <w:trHeight w:val="584"/>
              </w:trPr>
              <w:tc>
                <w:tcPr>
                  <w:tcW w:w="2047" w:type="dxa"/>
                  <w:hideMark/>
                </w:tcPr>
                <w:p w14:paraId="24FB1224"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移転先国名○</w:t>
                  </w:r>
                </w:p>
                <w:p w14:paraId="4EF3AD45"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移転先の第三者○</w:t>
                  </w:r>
                </w:p>
              </w:tc>
              <w:tc>
                <w:tcPr>
                  <w:tcW w:w="7366" w:type="dxa"/>
                  <w:hideMark/>
                </w:tcPr>
                <w:p w14:paraId="754B00C3" w14:textId="77777777" w:rsidR="00DF4B54" w:rsidRPr="00D63ED1" w:rsidRDefault="00DF4B54" w:rsidP="009A42B0">
                  <w:pPr>
                    <w:framePr w:hSpace="142" w:wrap="around" w:vAnchor="text" w:hAnchor="text" w:y="1"/>
                    <w:numPr>
                      <w:ilvl w:val="0"/>
                      <w:numId w:val="12"/>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当該外国の名称</w:t>
                  </w:r>
                </w:p>
                <w:p w14:paraId="59692ABB" w14:textId="77777777" w:rsidR="00DF4B54" w:rsidRPr="00D63ED1" w:rsidRDefault="00DF4B54" w:rsidP="009A42B0">
                  <w:pPr>
                    <w:framePr w:hSpace="142" w:wrap="around" w:vAnchor="text" w:hAnchor="text" w:y="1"/>
                    <w:numPr>
                      <w:ilvl w:val="0"/>
                      <w:numId w:val="12"/>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適切かつ合理的な方法により得られた当該外国における個人情報の保護に関する制度に関する情報</w:t>
                  </w:r>
                </w:p>
                <w:p w14:paraId="3299255F" w14:textId="77777777" w:rsidR="00DF4B54" w:rsidRPr="00D63ED1" w:rsidRDefault="00DF4B54" w:rsidP="009A42B0">
                  <w:pPr>
                    <w:framePr w:hSpace="142" w:wrap="around" w:vAnchor="text" w:hAnchor="text" w:y="1"/>
                    <w:numPr>
                      <w:ilvl w:val="0"/>
                      <w:numId w:val="12"/>
                    </w:numPr>
                    <w:tabs>
                      <w:tab w:val="clear" w:pos="720"/>
                      <w:tab w:val="num" w:pos="318"/>
                    </w:tabs>
                    <w:spacing w:line="400" w:lineRule="exact"/>
                    <w:ind w:hanging="686"/>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当該第三者が講ずる個人情報の保護のための措置に関する情報</w:t>
                  </w:r>
                </w:p>
              </w:tc>
            </w:tr>
            <w:tr w:rsidR="00DF4B54" w:rsidRPr="00D63ED1" w14:paraId="6DE238C5" w14:textId="77777777" w:rsidTr="00394C9A">
              <w:trPr>
                <w:trHeight w:val="584"/>
              </w:trPr>
              <w:tc>
                <w:tcPr>
                  <w:tcW w:w="2047" w:type="dxa"/>
                  <w:hideMark/>
                </w:tcPr>
                <w:p w14:paraId="5BED1A16"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u w:val="single"/>
                    </w:rPr>
                  </w:pPr>
                  <w:r w:rsidRPr="00D63ED1">
                    <w:rPr>
                      <w:rFonts w:ascii="HG丸ｺﾞｼｯｸM-PRO" w:eastAsia="HG丸ｺﾞｼｯｸM-PRO" w:hAnsi="HG丸ｺﾞｼｯｸM-PRO" w:cs="Arial" w:hint="eastAsia"/>
                      <w:szCs w:val="21"/>
                      <w:u w:val="single"/>
                    </w:rPr>
                    <w:t>移転先国名×</w:t>
                  </w:r>
                </w:p>
                <w:p w14:paraId="320E9E34"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移転先の第三者○</w:t>
                  </w:r>
                </w:p>
              </w:tc>
              <w:tc>
                <w:tcPr>
                  <w:tcW w:w="7366" w:type="dxa"/>
                  <w:hideMark/>
                </w:tcPr>
                <w:p w14:paraId="75D7ED0E" w14:textId="77777777" w:rsidR="00DF4B54" w:rsidRPr="00D63ED1" w:rsidRDefault="00DF4B54" w:rsidP="009A42B0">
                  <w:pPr>
                    <w:framePr w:hSpace="142" w:wrap="around" w:vAnchor="text" w:hAnchor="text" w:y="1"/>
                    <w:numPr>
                      <w:ilvl w:val="0"/>
                      <w:numId w:val="13"/>
                    </w:numPr>
                    <w:tabs>
                      <w:tab w:val="clear" w:pos="720"/>
                      <w:tab w:val="num" w:pos="318"/>
                    </w:tabs>
                    <w:spacing w:line="400" w:lineRule="exact"/>
                    <w:ind w:hanging="686"/>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国名が特定できない旨およびその理由</w:t>
                  </w:r>
                </w:p>
                <w:p w14:paraId="77AE2CD1" w14:textId="77777777" w:rsidR="00DF4B54" w:rsidRPr="00D63ED1" w:rsidRDefault="00DF4B54" w:rsidP="009A42B0">
                  <w:pPr>
                    <w:framePr w:hSpace="142" w:wrap="around" w:vAnchor="text" w:hAnchor="text" w:y="1"/>
                    <w:numPr>
                      <w:ilvl w:val="0"/>
                      <w:numId w:val="13"/>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国名の代わりに本人に参考となるべき情報がある場合には、当該情報</w:t>
                  </w:r>
                </w:p>
                <w:p w14:paraId="6FFA3C25" w14:textId="77777777" w:rsidR="00DF4B54" w:rsidRPr="00D63ED1" w:rsidRDefault="00DF4B54" w:rsidP="009A42B0">
                  <w:pPr>
                    <w:framePr w:hSpace="142" w:wrap="around" w:vAnchor="text" w:hAnchor="text" w:y="1"/>
                    <w:numPr>
                      <w:ilvl w:val="0"/>
                      <w:numId w:val="13"/>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当該第三者が講ずる個人情報の保護のための措置に関する情報</w:t>
                  </w:r>
                </w:p>
              </w:tc>
            </w:tr>
            <w:tr w:rsidR="00DF4B54" w:rsidRPr="00D63ED1" w14:paraId="0C7E8200" w14:textId="77777777" w:rsidTr="00394C9A">
              <w:trPr>
                <w:trHeight w:val="584"/>
              </w:trPr>
              <w:tc>
                <w:tcPr>
                  <w:tcW w:w="2047" w:type="dxa"/>
                  <w:hideMark/>
                </w:tcPr>
                <w:p w14:paraId="1AA8DBF9"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u w:val="single"/>
                    </w:rPr>
                  </w:pPr>
                  <w:r w:rsidRPr="00D63ED1">
                    <w:rPr>
                      <w:rFonts w:ascii="HG丸ｺﾞｼｯｸM-PRO" w:eastAsia="HG丸ｺﾞｼｯｸM-PRO" w:hAnsi="HG丸ｺﾞｼｯｸM-PRO" w:cs="Arial" w:hint="eastAsia"/>
                      <w:szCs w:val="21"/>
                      <w:u w:val="single"/>
                    </w:rPr>
                    <w:t>移転先国名○</w:t>
                  </w:r>
                </w:p>
                <w:p w14:paraId="5B0BA36A"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移転先の第三者×</w:t>
                  </w:r>
                </w:p>
              </w:tc>
              <w:tc>
                <w:tcPr>
                  <w:tcW w:w="7366" w:type="dxa"/>
                  <w:hideMark/>
                </w:tcPr>
                <w:p w14:paraId="6889100B" w14:textId="77777777" w:rsidR="00DF4B54" w:rsidRPr="00D63ED1" w:rsidRDefault="00DF4B54" w:rsidP="009A42B0">
                  <w:pPr>
                    <w:framePr w:hSpace="142" w:wrap="around" w:vAnchor="text" w:hAnchor="text" w:y="1"/>
                    <w:numPr>
                      <w:ilvl w:val="0"/>
                      <w:numId w:val="14"/>
                    </w:numPr>
                    <w:tabs>
                      <w:tab w:val="clear" w:pos="720"/>
                      <w:tab w:val="num" w:pos="318"/>
                    </w:tabs>
                    <w:spacing w:line="400" w:lineRule="exact"/>
                    <w:ind w:hanging="686"/>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当該外国の名称</w:t>
                  </w:r>
                </w:p>
                <w:p w14:paraId="6D395D78" w14:textId="77777777" w:rsidR="00DF4B54" w:rsidRPr="00D63ED1" w:rsidRDefault="00DF4B54" w:rsidP="009A42B0">
                  <w:pPr>
                    <w:framePr w:hSpace="142" w:wrap="around" w:vAnchor="text" w:hAnchor="text" w:y="1"/>
                    <w:numPr>
                      <w:ilvl w:val="0"/>
                      <w:numId w:val="14"/>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適切かつ合理的な方法により得られた当該外国における個人情報の保護に関する制度に関する情報</w:t>
                  </w:r>
                </w:p>
                <w:p w14:paraId="4CC3BEE0" w14:textId="77777777" w:rsidR="00DF4B54" w:rsidRPr="00D63ED1" w:rsidRDefault="00DF4B54" w:rsidP="009A42B0">
                  <w:pPr>
                    <w:framePr w:hSpace="142" w:wrap="around" w:vAnchor="text" w:hAnchor="text" w:y="1"/>
                    <w:numPr>
                      <w:ilvl w:val="0"/>
                      <w:numId w:val="14"/>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第三者が特定できない旨およびその理由</w:t>
                  </w:r>
                </w:p>
              </w:tc>
            </w:tr>
            <w:tr w:rsidR="00DF4B54" w:rsidRPr="00D63ED1" w14:paraId="7B30396A" w14:textId="77777777" w:rsidTr="00394C9A">
              <w:trPr>
                <w:trHeight w:val="584"/>
              </w:trPr>
              <w:tc>
                <w:tcPr>
                  <w:tcW w:w="2047" w:type="dxa"/>
                  <w:hideMark/>
                </w:tcPr>
                <w:p w14:paraId="6C4DFFAE"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移転先国名×</w:t>
                  </w:r>
                </w:p>
                <w:p w14:paraId="0756B392" w14:textId="77777777" w:rsidR="00DF4B54" w:rsidRPr="00D63ED1" w:rsidRDefault="00DF4B54" w:rsidP="009A42B0">
                  <w:pPr>
                    <w:framePr w:hSpace="142" w:wrap="around" w:vAnchor="text" w:hAnchor="text" w:y="1"/>
                    <w:spacing w:line="400" w:lineRule="exact"/>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u w:val="single"/>
                    </w:rPr>
                    <w:t>移転先の第三者×</w:t>
                  </w:r>
                </w:p>
              </w:tc>
              <w:tc>
                <w:tcPr>
                  <w:tcW w:w="7366" w:type="dxa"/>
                  <w:hideMark/>
                </w:tcPr>
                <w:p w14:paraId="2433972C" w14:textId="77777777" w:rsidR="00DF4B54" w:rsidRPr="00D63ED1" w:rsidRDefault="00DF4B54" w:rsidP="009A42B0">
                  <w:pPr>
                    <w:framePr w:hSpace="142" w:wrap="around" w:vAnchor="text" w:hAnchor="text" w:y="1"/>
                    <w:numPr>
                      <w:ilvl w:val="0"/>
                      <w:numId w:val="15"/>
                    </w:numPr>
                    <w:tabs>
                      <w:tab w:val="clear" w:pos="720"/>
                    </w:tabs>
                    <w:spacing w:line="400" w:lineRule="exact"/>
                    <w:ind w:left="318" w:hanging="284"/>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国名が特定できない旨およびその理由</w:t>
                  </w:r>
                </w:p>
                <w:p w14:paraId="6A3B3020" w14:textId="77777777" w:rsidR="00DF4B54" w:rsidRPr="00D63ED1" w:rsidRDefault="00DF4B54" w:rsidP="009A42B0">
                  <w:pPr>
                    <w:framePr w:hSpace="142" w:wrap="around" w:vAnchor="text" w:hAnchor="text" w:y="1"/>
                    <w:numPr>
                      <w:ilvl w:val="0"/>
                      <w:numId w:val="15"/>
                    </w:numPr>
                    <w:tabs>
                      <w:tab w:val="clear" w:pos="720"/>
                      <w:tab w:val="num" w:pos="318"/>
                    </w:tabs>
                    <w:spacing w:line="400" w:lineRule="exact"/>
                    <w:ind w:hanging="686"/>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国名の代わりに本人に参考となるべき情報がある場合には、当該情報</w:t>
                  </w:r>
                </w:p>
                <w:p w14:paraId="7BB21DDA" w14:textId="77777777" w:rsidR="00DF4B54" w:rsidRPr="00D63ED1" w:rsidRDefault="00DF4B54" w:rsidP="009A42B0">
                  <w:pPr>
                    <w:framePr w:hSpace="142" w:wrap="around" w:vAnchor="text" w:hAnchor="text" w:y="1"/>
                    <w:numPr>
                      <w:ilvl w:val="0"/>
                      <w:numId w:val="15"/>
                    </w:numPr>
                    <w:tabs>
                      <w:tab w:val="clear" w:pos="720"/>
                      <w:tab w:val="num" w:pos="318"/>
                    </w:tabs>
                    <w:spacing w:line="400" w:lineRule="exact"/>
                    <w:ind w:hanging="686"/>
                    <w:suppressOverlap/>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第三者が特定できない旨およびその理由</w:t>
                  </w:r>
                </w:p>
              </w:tc>
            </w:tr>
          </w:tbl>
          <w:p w14:paraId="04179637"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p>
          <w:p w14:paraId="17EA7574" w14:textId="2F1BEB92"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lang w:eastAsia="zh-CN"/>
              </w:rPr>
            </w:pPr>
            <w:r w:rsidRPr="00D63ED1">
              <w:rPr>
                <w:rFonts w:ascii="HG丸ｺﾞｼｯｸM-PRO" w:eastAsia="HG丸ｺﾞｼｯｸM-PRO" w:hAnsi="HG丸ｺﾞｼｯｸM-PRO" w:cs="Arial"/>
                <w:szCs w:val="21"/>
                <w:lang w:eastAsia="zh-CN"/>
              </w:rPr>
              <w:t>参照：</w:t>
            </w:r>
            <w:bookmarkStart w:id="370" w:name="_Hlk168653782"/>
            <w:r w:rsidRPr="00D63ED1">
              <w:fldChar w:fldCharType="begin"/>
            </w:r>
            <w:r w:rsidR="00B97A47" w:rsidRPr="00D63ED1">
              <w:rPr>
                <w:rFonts w:ascii="HG丸ｺﾞｼｯｸM-PRO" w:eastAsia="HG丸ｺﾞｼｯｸM-PRO" w:hAnsi="HG丸ｺﾞｼｯｸM-PRO"/>
              </w:rPr>
              <w:instrText>HYPERLINK "http://www.fpmaj.gr.jp/about/committees-list/committee/personal-information/_documents/guideline.pdf"</w:instrText>
            </w:r>
            <w:r w:rsidRPr="00D63ED1">
              <w:fldChar w:fldCharType="separate"/>
            </w:r>
            <w:r w:rsidR="00B97A47" w:rsidRPr="00D63ED1">
              <w:rPr>
                <w:rStyle w:val="af5"/>
                <w:rFonts w:ascii="HG丸ｺﾞｼｯｸM-PRO" w:eastAsia="HG丸ｺﾞｼｯｸM-PRO" w:hAnsi="HG丸ｺﾞｼｯｸM-PRO" w:cs="Arial"/>
                <w:szCs w:val="21"/>
                <w:lang w:eastAsia="zh-CN"/>
              </w:rPr>
              <w:t>http://www.fpmaj.gr.jp/about/committees-list/committee/personal-</w:t>
            </w:r>
            <w:r w:rsidR="00B97A47" w:rsidRPr="00D63ED1">
              <w:rPr>
                <w:rStyle w:val="af5"/>
                <w:rFonts w:ascii="HG丸ｺﾞｼｯｸM-PRO" w:eastAsia="HG丸ｺﾞｼｯｸM-PRO" w:hAnsi="HG丸ｺﾞｼｯｸM-PRO" w:cs="Arial"/>
                <w:szCs w:val="21"/>
                <w:lang w:eastAsia="zh-CN"/>
              </w:rPr>
              <w:lastRenderedPageBreak/>
              <w:t>information/_documents/guideline.pdf</w:t>
            </w:r>
            <w:r w:rsidRPr="00D63ED1">
              <w:rPr>
                <w:rStyle w:val="af5"/>
                <w:rFonts w:ascii="HG丸ｺﾞｼｯｸM-PRO" w:eastAsia="HG丸ｺﾞｼｯｸM-PRO" w:hAnsi="HG丸ｺﾞｼｯｸM-PRO" w:cs="Arial"/>
                <w:szCs w:val="21"/>
                <w:lang w:eastAsia="zh-CN"/>
              </w:rPr>
              <w:fldChar w:fldCharType="end"/>
            </w:r>
            <w:bookmarkEnd w:id="370"/>
          </w:p>
          <w:p w14:paraId="18A8A2D5" w14:textId="4B954FA3" w:rsidR="00DF4B54" w:rsidRPr="00D63ED1" w:rsidRDefault="00DF4B54" w:rsidP="00C31C5A">
            <w:pPr>
              <w:spacing w:line="400" w:lineRule="exact"/>
              <w:ind w:left="2" w:firstLineChars="11" w:firstLine="23"/>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製薬協2</w:t>
            </w:r>
            <w:r w:rsidRPr="00D63ED1">
              <w:rPr>
                <w:rFonts w:ascii="HG丸ｺﾞｼｯｸM-PRO" w:eastAsia="HG丸ｺﾞｼｯｸM-PRO" w:hAnsi="HG丸ｺﾞｼｯｸM-PRO" w:cs="Arial"/>
                <w:szCs w:val="21"/>
              </w:rPr>
              <w:t>023</w:t>
            </w:r>
            <w:r w:rsidRPr="00D63ED1">
              <w:rPr>
                <w:rFonts w:ascii="HG丸ｺﾞｼｯｸM-PRO" w:eastAsia="HG丸ｺﾞｼｯｸM-PRO" w:hAnsi="HG丸ｺﾞｼｯｸM-PRO" w:cs="Arial" w:hint="eastAsia"/>
                <w:szCs w:val="21"/>
              </w:rPr>
              <w:t xml:space="preserve">年4月 </w:t>
            </w:r>
            <w:r w:rsidRPr="00D63ED1">
              <w:rPr>
                <w:rFonts w:ascii="HG丸ｺﾞｼｯｸM-PRO" w:eastAsia="HG丸ｺﾞｼｯｸM-PRO" w:hAnsi="HG丸ｺﾞｼｯｸM-PRO" w:cs="Arial"/>
                <w:szCs w:val="21"/>
              </w:rPr>
              <w:t>「医薬品開発及びデータ二次利用における個人情報保護に関する留意点」に関するQ&amp;A</w:t>
            </w:r>
            <w:r w:rsidR="0057291B" w:rsidRPr="00D63ED1">
              <w:rPr>
                <w:rFonts w:ascii="HG丸ｺﾞｼｯｸM-PRO" w:eastAsia="HG丸ｺﾞｼｯｸM-PRO" w:hAnsi="HG丸ｺﾞｼｯｸM-PRO" w:cs="Arial" w:hint="eastAsia"/>
                <w:szCs w:val="21"/>
              </w:rPr>
              <w:t>：</w:t>
            </w:r>
          </w:p>
          <w:p w14:paraId="187B87FE" w14:textId="77777777" w:rsidR="00DF4B54" w:rsidRPr="00D63ED1" w:rsidRDefault="00DF4B54" w:rsidP="00C31C5A">
            <w:pPr>
              <w:spacing w:line="400" w:lineRule="exact"/>
              <w:ind w:leftChars="32" w:left="68" w:hanging="1"/>
              <w:jc w:val="left"/>
              <w:rPr>
                <w:rStyle w:val="af5"/>
                <w:rFonts w:ascii="HG丸ｺﾞｼｯｸM-PRO" w:eastAsia="HG丸ｺﾞｼｯｸM-PRO" w:hAnsi="HG丸ｺﾞｼｯｸM-PRO" w:cs="Arial"/>
                <w:szCs w:val="21"/>
              </w:rPr>
            </w:pPr>
            <w:hyperlink r:id="rId19" w:history="1">
              <w:r w:rsidRPr="00D63ED1">
                <w:rPr>
                  <w:rStyle w:val="af5"/>
                  <w:rFonts w:ascii="HG丸ｺﾞｼｯｸM-PRO" w:eastAsia="HG丸ｺﾞｼｯｸM-PRO" w:hAnsi="HG丸ｺﾞｼｯｸM-PRO" w:cs="Arial" w:hint="eastAsia"/>
                  <w:szCs w:val="21"/>
                </w:rPr>
                <w:t>https://www.jpma.or.jp/information/evaluation/results/allotment/g75una0000001dbq-att/CL_202304_TP3.pdf</w:t>
              </w:r>
            </w:hyperlink>
          </w:p>
          <w:p w14:paraId="561CE11B" w14:textId="19DD1501"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AMED説明文書用モデル文案</w:t>
            </w:r>
            <w:r w:rsidR="0057291B" w:rsidRPr="00D63ED1">
              <w:rPr>
                <w:rFonts w:ascii="HG丸ｺﾞｼｯｸM-PRO" w:eastAsia="HG丸ｺﾞｼｯｸM-PRO" w:hAnsi="HG丸ｺﾞｼｯｸM-PRO" w:cs="Arial" w:hint="eastAsia"/>
                <w:szCs w:val="21"/>
              </w:rPr>
              <w:t>：</w:t>
            </w:r>
          </w:p>
          <w:p w14:paraId="2CF4ADBD" w14:textId="517B9058"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hyperlink r:id="rId20" w:history="1">
              <w:r w:rsidRPr="00D63ED1">
                <w:rPr>
                  <w:rStyle w:val="af5"/>
                  <w:rFonts w:ascii="HG丸ｺﾞｼｯｸM-PRO" w:eastAsia="HG丸ｺﾞｼｯｸM-PRO" w:hAnsi="HG丸ｺﾞｼｯｸM-PRO" w:cs="Arial"/>
                  <w:szCs w:val="21"/>
                </w:rPr>
                <w:t>https://www.amed.go.jp/koubo/data_sharing_template.html</w:t>
              </w:r>
            </w:hyperlink>
          </w:p>
          <w:p w14:paraId="41B9F8D6"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【データの二次利用について】</w:t>
            </w:r>
          </w:p>
          <w:p w14:paraId="168C0708"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参照：</w:t>
            </w:r>
          </w:p>
          <w:p w14:paraId="14F676DB"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全ゲノム解析の同意書（国立精神・神経医療研究センター）</w:t>
            </w:r>
          </w:p>
          <w:p w14:paraId="4E3A64D5" w14:textId="3F536C7A" w:rsidR="00DF4B54" w:rsidRPr="00D63ED1" w:rsidRDefault="00D93128" w:rsidP="00C31C5A">
            <w:pPr>
              <w:spacing w:line="400" w:lineRule="exact"/>
              <w:ind w:leftChars="12" w:left="306" w:hangingChars="134" w:hanging="281"/>
              <w:jc w:val="left"/>
              <w:rPr>
                <w:rFonts w:ascii="HG丸ｺﾞｼｯｸM-PRO" w:eastAsia="HG丸ｺﾞｼｯｸM-PRO" w:hAnsi="HG丸ｺﾞｼｯｸM-PRO"/>
              </w:rPr>
            </w:pPr>
            <w:hyperlink r:id="rId21" w:history="1">
              <w:r w:rsidRPr="00D63ED1">
                <w:rPr>
                  <w:rStyle w:val="af5"/>
                  <w:rFonts w:ascii="HG丸ｺﾞｼｯｸM-PRO" w:eastAsia="HG丸ｺﾞｼｯｸM-PRO" w:hAnsi="HG丸ｺﾞｼｯｸM-PRO" w:cs="Arial"/>
                </w:rPr>
                <w:t>https://www.ncnp.go.jp/nin/guide/r1/kokudohan_ICF.html</w:t>
              </w:r>
            </w:hyperlink>
          </w:p>
          <w:p w14:paraId="313B1ED7" w14:textId="77777777"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がんゲノムの同意書</w:t>
            </w:r>
          </w:p>
          <w:p w14:paraId="441AE151" w14:textId="0C5D56AA" w:rsidR="00DF4B54" w:rsidRPr="00D63ED1" w:rsidRDefault="00DF4B54" w:rsidP="00C31C5A">
            <w:pPr>
              <w:spacing w:line="400" w:lineRule="exact"/>
              <w:ind w:leftChars="12" w:left="306" w:hangingChars="134" w:hanging="281"/>
              <w:jc w:val="left"/>
              <w:rPr>
                <w:rFonts w:ascii="HG丸ｺﾞｼｯｸM-PRO" w:eastAsia="HG丸ｺﾞｼｯｸM-PRO" w:hAnsi="HG丸ｺﾞｼｯｸM-PRO" w:cs="Arial"/>
                <w:szCs w:val="21"/>
              </w:rPr>
            </w:pPr>
            <w:hyperlink r:id="rId22" w:history="1">
              <w:r w:rsidRPr="00D63ED1">
                <w:rPr>
                  <w:rStyle w:val="af5"/>
                  <w:rFonts w:ascii="HG丸ｺﾞｼｯｸM-PRO" w:eastAsia="HG丸ｺﾞｼｯｸM-PRO" w:hAnsi="HG丸ｺﾞｼｯｸM-PRO" w:cs="Arial"/>
                  <w:szCs w:val="21"/>
                </w:rPr>
                <w:t>https://www.ncc.go.jp/jp/c_cat/use/download/index.html</w:t>
              </w:r>
            </w:hyperlink>
          </w:p>
        </w:tc>
      </w:tr>
    </w:tbl>
    <w:p w14:paraId="1057A1E5" w14:textId="77777777" w:rsidR="00E42669" w:rsidRDefault="00E42669" w:rsidP="00C31C5A">
      <w:pPr>
        <w:pStyle w:val="a1"/>
        <w:spacing w:line="400" w:lineRule="exact"/>
        <w:ind w:firstLineChars="0" w:firstLine="0"/>
        <w:rPr>
          <w:rFonts w:ascii="HG丸ｺﾞｼｯｸM-PRO" w:eastAsia="HG丸ｺﾞｼｯｸM-PRO" w:hAnsi="HG丸ｺﾞｼｯｸM-PRO"/>
          <w:color w:val="0070C0"/>
          <w:u w:val="single"/>
        </w:rPr>
      </w:pPr>
    </w:p>
    <w:p w14:paraId="588BF8E6" w14:textId="43182531" w:rsidR="00DF4B54" w:rsidRPr="00D63ED1" w:rsidRDefault="00DF4B54" w:rsidP="00C31C5A">
      <w:pPr>
        <w:pStyle w:val="a1"/>
        <w:spacing w:line="400" w:lineRule="exact"/>
        <w:ind w:firstLineChars="0" w:firstLine="0"/>
        <w:rPr>
          <w:rFonts w:ascii="HG丸ｺﾞｼｯｸM-PRO" w:eastAsia="HG丸ｺﾞｼｯｸM-PRO" w:hAnsi="HG丸ｺﾞｼｯｸM-PRO"/>
          <w:color w:val="0070C0"/>
          <w:u w:val="single"/>
        </w:rPr>
      </w:pPr>
      <w:r w:rsidRPr="00D63ED1">
        <w:rPr>
          <w:rFonts w:ascii="HG丸ｺﾞｼｯｸM-PRO" w:eastAsia="HG丸ｺﾞｼｯｸM-PRO" w:hAnsi="HG丸ｺﾞｼｯｸM-PRO" w:hint="eastAsia"/>
          <w:color w:val="0070C0"/>
          <w:u w:val="single"/>
        </w:rPr>
        <w:t>情報の移転について</w:t>
      </w:r>
    </w:p>
    <w:p w14:paraId="0CD88618" w14:textId="55B96E09" w:rsidR="00DF4B54" w:rsidRPr="00D63ED1" w:rsidRDefault="00847CAF" w:rsidP="00C31C5A">
      <w:pPr>
        <w:pStyle w:val="a1"/>
        <w:spacing w:line="400" w:lineRule="exact"/>
        <w:ind w:firstLineChars="0" w:firstLine="0"/>
        <w:rPr>
          <w:rFonts w:ascii="HG丸ｺﾞｼｯｸM-PRO" w:eastAsia="HG丸ｺﾞｼｯｸM-PRO" w:hAnsi="HG丸ｺﾞｼｯｸM-PRO"/>
          <w:i/>
          <w:iCs/>
          <w:color w:val="00B050"/>
        </w:rPr>
      </w:pPr>
      <w:r w:rsidRPr="00D63ED1">
        <w:rPr>
          <w:rFonts w:ascii="HG丸ｺﾞｼｯｸM-PRO" w:eastAsia="HG丸ｺﾞｼｯｸM-PRO" w:hAnsi="HG丸ｺﾞｼｯｸM-PRO" w:hint="eastAsia"/>
          <w:i/>
          <w:iCs/>
          <w:color w:val="00B050"/>
        </w:rPr>
        <w:t>（</w:t>
      </w:r>
      <w:r w:rsidR="00DF4B54" w:rsidRPr="00D63ED1">
        <w:rPr>
          <w:rFonts w:ascii="HG丸ｺﾞｼｯｸM-PRO" w:eastAsia="HG丸ｺﾞｼｯｸM-PRO" w:hAnsi="HG丸ｺﾞｼｯｸM-PRO" w:hint="eastAsia"/>
          <w:i/>
          <w:iCs/>
          <w:color w:val="00B050"/>
        </w:rPr>
        <w:t>移転先の国および第三者を特定できない場合（上記表の最後のパターン）</w:t>
      </w:r>
      <w:r w:rsidR="00E176C8" w:rsidRPr="00D63ED1">
        <w:rPr>
          <w:rFonts w:ascii="HG丸ｺﾞｼｯｸM-PRO" w:eastAsia="HG丸ｺﾞｼｯｸM-PRO" w:hAnsi="HG丸ｺﾞｼｯｸM-PRO" w:hint="eastAsia"/>
          <w:i/>
          <w:iCs/>
          <w:color w:val="00B050"/>
        </w:rPr>
        <w:t>、以下青字を記載する</w:t>
      </w:r>
      <w:r w:rsidRPr="00D63ED1">
        <w:rPr>
          <w:rFonts w:ascii="HG丸ｺﾞｼｯｸM-PRO" w:eastAsia="HG丸ｺﾞｼｯｸM-PRO" w:hAnsi="HG丸ｺﾞｼｯｸM-PRO" w:hint="eastAsia"/>
          <w:i/>
          <w:iCs/>
          <w:color w:val="00B050"/>
        </w:rPr>
        <w:t>）</w:t>
      </w:r>
    </w:p>
    <w:p w14:paraId="699D07D4" w14:textId="77777777" w:rsidR="00DF4B54" w:rsidRPr="00D63ED1" w:rsidRDefault="00DF4B54"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color w:val="0070C0"/>
        </w:rPr>
        <w:t>この治験で得られたあなたのデータは、今後、</w:t>
      </w:r>
      <w:r w:rsidRPr="00D63ED1">
        <w:rPr>
          <w:rFonts w:ascii="HG丸ｺﾞｼｯｸM-PRO" w:eastAsia="HG丸ｺﾞｼｯｸM-PRO" w:hAnsi="HG丸ｺﾞｼｯｸM-PRO" w:hint="eastAsia"/>
          <w:color w:val="0070C0"/>
        </w:rPr>
        <w:t>国内外の</w:t>
      </w:r>
      <w:r w:rsidRPr="00D63ED1">
        <w:rPr>
          <w:rFonts w:ascii="HG丸ｺﾞｼｯｸM-PRO" w:eastAsia="HG丸ｺﾞｼｯｸM-PRO" w:hAnsi="HG丸ｺﾞｼｯｸM-PRO"/>
          <w:color w:val="0070C0"/>
        </w:rPr>
        <w:t>治験</w:t>
      </w:r>
      <w:r w:rsidRPr="00D63ED1">
        <w:rPr>
          <w:rFonts w:ascii="HG丸ｺﾞｼｯｸM-PRO" w:eastAsia="HG丸ｺﾞｼｯｸM-PRO" w:hAnsi="HG丸ｺﾞｼｯｸM-PRO" w:hint="eastAsia"/>
          <w:color w:val="0070C0"/>
        </w:rPr>
        <w:t>の関係者</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規制当局、提携会社、委託先、</w:t>
      </w:r>
      <w:r w:rsidRPr="00D63ED1">
        <w:rPr>
          <w:rFonts w:ascii="HG丸ｺﾞｼｯｸM-PRO" w:eastAsia="HG丸ｺﾞｼｯｸM-PRO" w:hAnsi="HG丸ｺﾞｼｯｸM-PRO"/>
          <w:color w:val="0070C0"/>
        </w:rPr>
        <w:t>学術研究機関、学会</w:t>
      </w:r>
      <w:r w:rsidRPr="00D63ED1" w:rsidDel="004367F4">
        <w:rPr>
          <w:rFonts w:ascii="HG丸ｺﾞｼｯｸM-PRO" w:eastAsia="HG丸ｺﾞｼｯｸM-PRO" w:hAnsi="HG丸ｺﾞｼｯｸM-PRO"/>
          <w:color w:val="0070C0"/>
        </w:rPr>
        <w:t>または</w:t>
      </w:r>
      <w:r w:rsidRPr="00D63ED1">
        <w:rPr>
          <w:rFonts w:ascii="HG丸ｺﾞｼｯｸM-PRO" w:eastAsia="HG丸ｺﾞｼｯｸM-PRO" w:hAnsi="HG丸ｺﾞｼｯｸM-PRO"/>
          <w:color w:val="0070C0"/>
        </w:rPr>
        <w:t>研究者に移転</w:t>
      </w:r>
      <w:r w:rsidRPr="00D63ED1" w:rsidDel="004367F4">
        <w:rPr>
          <w:rFonts w:ascii="HG丸ｺﾞｼｯｸM-PRO" w:eastAsia="HG丸ｺﾞｼｯｸM-PRO" w:hAnsi="HG丸ｺﾞｼｯｸM-PRO"/>
          <w:color w:val="0070C0"/>
        </w:rPr>
        <w:t>また</w:t>
      </w:r>
      <w:r w:rsidRPr="00D63ED1">
        <w:rPr>
          <w:rFonts w:ascii="HG丸ｺﾞｼｯｸM-PRO" w:eastAsia="HG丸ｺﾞｼｯｸM-PRO" w:hAnsi="HG丸ｺﾞｼｯｸM-PRO" w:hint="eastAsia"/>
          <w:color w:val="0070C0"/>
        </w:rPr>
        <w:t>は</w:t>
      </w:r>
      <w:r w:rsidRPr="00D63ED1">
        <w:rPr>
          <w:rFonts w:ascii="HG丸ｺﾞｼｯｸM-PRO" w:eastAsia="HG丸ｺﾞｼｯｸM-PRO" w:hAnsi="HG丸ｺﾞｼｯｸM-PRO"/>
          <w:color w:val="0070C0"/>
        </w:rPr>
        <w:t>提供される可能性があります。</w:t>
      </w:r>
    </w:p>
    <w:p w14:paraId="48424A4C" w14:textId="77777777" w:rsidR="00DF4B54" w:rsidRPr="00D63ED1" w:rsidRDefault="00DF4B54" w:rsidP="00C31C5A">
      <w:pPr>
        <w:pStyle w:val="a1"/>
        <w:spacing w:line="400" w:lineRule="exact"/>
        <w:ind w:firstLine="240"/>
        <w:rPr>
          <w:rFonts w:ascii="HG丸ｺﾞｼｯｸM-PRO" w:eastAsia="HG丸ｺﾞｼｯｸM-PRO" w:hAnsi="HG丸ｺﾞｼｯｸM-PRO"/>
          <w:color w:val="0070C0"/>
        </w:rPr>
      </w:pPr>
      <w:r w:rsidRPr="00D63ED1">
        <w:rPr>
          <w:rFonts w:ascii="HG丸ｺﾞｼｯｸM-PRO" w:eastAsia="HG丸ｺﾞｼｯｸM-PRO" w:hAnsi="HG丸ｺﾞｼｯｸM-PRO"/>
          <w:color w:val="0070C0"/>
        </w:rPr>
        <w:t>どの国の</w:t>
      </w:r>
      <w:r w:rsidRPr="00D63ED1">
        <w:rPr>
          <w:rFonts w:ascii="HG丸ｺﾞｼｯｸM-PRO" w:eastAsia="HG丸ｺﾞｼｯｸM-PRO" w:hAnsi="HG丸ｺﾞｼｯｸM-PRO" w:hint="eastAsia"/>
          <w:color w:val="0070C0"/>
        </w:rPr>
        <w:t>治験の関係者</w:t>
      </w:r>
      <w:r w:rsidRPr="00D63ED1">
        <w:rPr>
          <w:rFonts w:ascii="HG丸ｺﾞｼｯｸM-PRO" w:eastAsia="HG丸ｺﾞｼｯｸM-PRO" w:hAnsi="HG丸ｺﾞｼｯｸM-PRO"/>
          <w:color w:val="0070C0"/>
        </w:rPr>
        <w:t>、</w:t>
      </w:r>
      <w:r w:rsidRPr="00D63ED1">
        <w:rPr>
          <w:rFonts w:ascii="HG丸ｺﾞｼｯｸM-PRO" w:eastAsia="HG丸ｺﾞｼｯｸM-PRO" w:hAnsi="HG丸ｺﾞｼｯｸM-PRO" w:hint="eastAsia"/>
          <w:color w:val="0070C0"/>
        </w:rPr>
        <w:t>規制当局、提携会社、委託先、</w:t>
      </w:r>
      <w:r w:rsidRPr="00D63ED1">
        <w:rPr>
          <w:rFonts w:ascii="HG丸ｺﾞｼｯｸM-PRO" w:eastAsia="HG丸ｺﾞｼｯｸM-PRO" w:hAnsi="HG丸ｺﾞｼｯｸM-PRO"/>
          <w:color w:val="0070C0"/>
        </w:rPr>
        <w:t>学術研究機関、学会</w:t>
      </w:r>
      <w:r w:rsidRPr="00D63ED1" w:rsidDel="004367F4">
        <w:rPr>
          <w:rFonts w:ascii="HG丸ｺﾞｼｯｸM-PRO" w:eastAsia="HG丸ｺﾞｼｯｸM-PRO" w:hAnsi="HG丸ｺﾞｼｯｸM-PRO"/>
          <w:color w:val="0070C0"/>
        </w:rPr>
        <w:t>または</w:t>
      </w:r>
      <w:r w:rsidRPr="00D63ED1">
        <w:rPr>
          <w:rFonts w:ascii="HG丸ｺﾞｼｯｸM-PRO" w:eastAsia="HG丸ｺﾞｼｯｸM-PRO" w:hAnsi="HG丸ｺﾞｼｯｸM-PRO"/>
          <w:color w:val="0070C0"/>
        </w:rPr>
        <w:t>研究者に移転</w:t>
      </w:r>
      <w:r w:rsidRPr="00D63ED1" w:rsidDel="004367F4">
        <w:rPr>
          <w:rFonts w:ascii="HG丸ｺﾞｼｯｸM-PRO" w:eastAsia="HG丸ｺﾞｼｯｸM-PRO" w:hAnsi="HG丸ｺﾞｼｯｸM-PRO"/>
          <w:color w:val="0070C0"/>
        </w:rPr>
        <w:t>また</w:t>
      </w:r>
      <w:r w:rsidRPr="00D63ED1">
        <w:rPr>
          <w:rFonts w:ascii="HG丸ｺﾞｼｯｸM-PRO" w:eastAsia="HG丸ｺﾞｼｯｸM-PRO" w:hAnsi="HG丸ｺﾞｼｯｸM-PRO" w:hint="eastAsia"/>
          <w:color w:val="0070C0"/>
        </w:rPr>
        <w:t>は</w:t>
      </w:r>
      <w:r w:rsidRPr="00D63ED1">
        <w:rPr>
          <w:rFonts w:ascii="HG丸ｺﾞｼｯｸM-PRO" w:eastAsia="HG丸ｺﾞｼｯｸM-PRO" w:hAnsi="HG丸ｺﾞｼｯｸM-PRO"/>
          <w:color w:val="0070C0"/>
        </w:rPr>
        <w:t>提供されるかは、この治験で得られた結果や、今後の研究開発の結果によって変わ</w:t>
      </w:r>
      <w:r w:rsidRPr="00D63ED1">
        <w:rPr>
          <w:rFonts w:ascii="HG丸ｺﾞｼｯｸM-PRO" w:eastAsia="HG丸ｺﾞｼｯｸM-PRO" w:hAnsi="HG丸ｺﾞｼｯｸM-PRO" w:hint="eastAsia"/>
          <w:color w:val="0070C0"/>
        </w:rPr>
        <w:t>ります。その</w:t>
      </w:r>
      <w:r w:rsidRPr="00D63ED1">
        <w:rPr>
          <w:rFonts w:ascii="HG丸ｺﾞｼｯｸM-PRO" w:eastAsia="HG丸ｺﾞｼｯｸM-PRO" w:hAnsi="HG丸ｺﾞｼｯｸM-PRO"/>
          <w:color w:val="0070C0"/>
        </w:rPr>
        <w:t>ため、今の時点では、あなたのデータを移転する国</w:t>
      </w:r>
      <w:r w:rsidRPr="00D63ED1">
        <w:rPr>
          <w:rFonts w:ascii="HG丸ｺﾞｼｯｸM-PRO" w:eastAsia="HG丸ｺﾞｼｯｸM-PRO" w:hAnsi="HG丸ｺﾞｼｯｸM-PRO" w:hint="eastAsia"/>
          <w:color w:val="0070C0"/>
        </w:rPr>
        <w:t>や提供先</w:t>
      </w:r>
      <w:r w:rsidRPr="00D63ED1">
        <w:rPr>
          <w:rFonts w:ascii="HG丸ｺﾞｼｯｸM-PRO" w:eastAsia="HG丸ｺﾞｼｯｸM-PRO" w:hAnsi="HG丸ｺﾞｼｯｸM-PRO"/>
          <w:color w:val="0070C0"/>
        </w:rPr>
        <w:t>を</w:t>
      </w:r>
      <w:r w:rsidRPr="00D63ED1">
        <w:rPr>
          <w:rFonts w:ascii="HG丸ｺﾞｼｯｸM-PRO" w:eastAsia="HG丸ｺﾞｼｯｸM-PRO" w:hAnsi="HG丸ｺﾞｼｯｸM-PRO" w:hint="eastAsia"/>
          <w:color w:val="0070C0"/>
        </w:rPr>
        <w:t>特定し</w:t>
      </w:r>
      <w:r w:rsidRPr="00D63ED1">
        <w:rPr>
          <w:rFonts w:ascii="HG丸ｺﾞｼｯｸM-PRO" w:eastAsia="HG丸ｺﾞｼｯｸM-PRO" w:hAnsi="HG丸ｺﾞｼｯｸM-PRO"/>
          <w:color w:val="0070C0"/>
        </w:rPr>
        <w:t>お伝えすることはでき</w:t>
      </w:r>
      <w:r w:rsidRPr="00D63ED1">
        <w:rPr>
          <w:rFonts w:ascii="HG丸ｺﾞｼｯｸM-PRO" w:eastAsia="HG丸ｺﾞｼｯｸM-PRO" w:hAnsi="HG丸ｺﾞｼｯｸM-PRO" w:hint="eastAsia"/>
          <w:color w:val="0070C0"/>
        </w:rPr>
        <w:t>ないことをご承知おきください</w:t>
      </w:r>
      <w:r w:rsidRPr="00D63ED1">
        <w:rPr>
          <w:rFonts w:ascii="HG丸ｺﾞｼｯｸM-PRO" w:eastAsia="HG丸ｺﾞｼｯｸM-PRO" w:hAnsi="HG丸ｺﾞｼｯｸM-PRO"/>
          <w:color w:val="0070C0"/>
        </w:rPr>
        <w:t>。また、治験終了後</w:t>
      </w:r>
      <w:r w:rsidRPr="00D63ED1">
        <w:rPr>
          <w:rFonts w:ascii="HG丸ｺﾞｼｯｸM-PRO" w:eastAsia="HG丸ｺﾞｼｯｸM-PRO" w:hAnsi="HG丸ｺﾞｼｯｸM-PRO" w:hint="eastAsia"/>
          <w:color w:val="0070C0"/>
        </w:rPr>
        <w:t>、</w:t>
      </w:r>
      <w:r w:rsidRPr="00D63ED1">
        <w:rPr>
          <w:rFonts w:ascii="HG丸ｺﾞｼｯｸM-PRO" w:eastAsia="HG丸ｺﾞｼｯｸM-PRO" w:hAnsi="HG丸ｺﾞｼｯｸM-PRO"/>
          <w:color w:val="0070C0"/>
        </w:rPr>
        <w:t>時間がたってから、あなたのデータの移転・</w:t>
      </w:r>
      <w:r w:rsidRPr="00D63ED1">
        <w:rPr>
          <w:rFonts w:ascii="HG丸ｺﾞｼｯｸM-PRO" w:eastAsia="HG丸ｺﾞｼｯｸM-PRO" w:hAnsi="HG丸ｺﾞｼｯｸM-PRO" w:hint="eastAsia"/>
          <w:color w:val="0070C0"/>
        </w:rPr>
        <w:t>提供</w:t>
      </w:r>
      <w:r w:rsidRPr="00D63ED1">
        <w:rPr>
          <w:rFonts w:ascii="HG丸ｺﾞｼｯｸM-PRO" w:eastAsia="HG丸ｺﾞｼｯｸM-PRO" w:hAnsi="HG丸ｺﾞｼｯｸM-PRO"/>
          <w:color w:val="0070C0"/>
        </w:rPr>
        <w:t>先が決まることもあるため、</w:t>
      </w:r>
      <w:r w:rsidRPr="00D63ED1">
        <w:rPr>
          <w:rFonts w:ascii="HG丸ｺﾞｼｯｸM-PRO" w:eastAsia="HG丸ｺﾞｼｯｸM-PRO" w:hAnsi="HG丸ｺﾞｼｯｸM-PRO" w:hint="eastAsia"/>
          <w:color w:val="0070C0"/>
        </w:rPr>
        <w:t>今の</w:t>
      </w:r>
      <w:r w:rsidRPr="00D63ED1">
        <w:rPr>
          <w:rFonts w:ascii="HG丸ｺﾞｼｯｸM-PRO" w:eastAsia="HG丸ｺﾞｼｯｸM-PRO" w:hAnsi="HG丸ｺﾞｼｯｸM-PRO"/>
          <w:color w:val="0070C0"/>
        </w:rPr>
        <w:t>時点で前もって同意をいただく必要があります。あなたのデータは日本よりも個人情報やプライバシー</w:t>
      </w:r>
      <w:r w:rsidRPr="00D63ED1">
        <w:rPr>
          <w:rFonts w:ascii="HG丸ｺﾞｼｯｸM-PRO" w:eastAsia="HG丸ｺﾞｼｯｸM-PRO" w:hAnsi="HG丸ｺﾞｼｯｸM-PRO" w:hint="eastAsia"/>
          <w:color w:val="0070C0"/>
        </w:rPr>
        <w:t>など</w:t>
      </w:r>
      <w:r w:rsidRPr="00D63ED1">
        <w:rPr>
          <w:rFonts w:ascii="HG丸ｺﾞｼｯｸM-PRO" w:eastAsia="HG丸ｺﾞｼｯｸM-PRO" w:hAnsi="HG丸ｺﾞｼｯｸM-PRO"/>
          <w:color w:val="0070C0"/>
        </w:rPr>
        <w:t>に関する法律や規制が十分でない国に移転・提供される可能性もあります。ただし、あなたのデータはコード化されて取り扱われるため、規制当局を除き、これらの移転・提供先があなたの</w:t>
      </w:r>
      <w:r w:rsidRPr="00D63ED1">
        <w:rPr>
          <w:rFonts w:ascii="HG丸ｺﾞｼｯｸM-PRO" w:eastAsia="HG丸ｺﾞｼｯｸM-PRO" w:hAnsi="HG丸ｺﾞｼｯｸM-PRO" w:hint="eastAsia"/>
          <w:color w:val="0070C0"/>
        </w:rPr>
        <w:t>お名前</w:t>
      </w:r>
      <w:r w:rsidRPr="00D63ED1">
        <w:rPr>
          <w:rFonts w:ascii="HG丸ｺﾞｼｯｸM-PRO" w:eastAsia="HG丸ｺﾞｼｯｸM-PRO" w:hAnsi="HG丸ｺﾞｼｯｸM-PRO"/>
          <w:color w:val="0070C0"/>
        </w:rPr>
        <w:t>や住所といった</w:t>
      </w:r>
      <w:r w:rsidRPr="00D63ED1">
        <w:rPr>
          <w:rFonts w:ascii="HG丸ｺﾞｼｯｸM-PRO" w:eastAsia="HG丸ｺﾞｼｯｸM-PRO" w:hAnsi="HG丸ｺﾞｼｯｸM-PRO" w:hint="eastAsia"/>
          <w:color w:val="0070C0"/>
        </w:rPr>
        <w:t>連絡先</w:t>
      </w:r>
      <w:r w:rsidRPr="00D63ED1">
        <w:rPr>
          <w:rFonts w:ascii="HG丸ｺﾞｼｯｸM-PRO" w:eastAsia="HG丸ｺﾞｼｯｸM-PRO" w:hAnsi="HG丸ｺﾞｼｯｸM-PRO"/>
          <w:color w:val="0070C0"/>
        </w:rPr>
        <w:t>を知ることは原則としてありません。</w:t>
      </w:r>
    </w:p>
    <w:p w14:paraId="3229303C" w14:textId="77777777" w:rsidR="00DF4B54" w:rsidRPr="00D63ED1" w:rsidRDefault="00DF4B54" w:rsidP="00C31C5A">
      <w:pPr>
        <w:pStyle w:val="a1"/>
        <w:spacing w:line="400" w:lineRule="exact"/>
        <w:ind w:firstLine="240"/>
        <w:rPr>
          <w:rFonts w:ascii="HG丸ｺﾞｼｯｸM-PRO" w:eastAsia="HG丸ｺﾞｼｯｸM-PRO" w:hAnsi="HG丸ｺﾞｼｯｸM-PRO"/>
        </w:rPr>
      </w:pPr>
    </w:p>
    <w:p w14:paraId="712C337A" w14:textId="77777777" w:rsidR="00DF4B54" w:rsidRPr="00D63ED1" w:rsidRDefault="00DF4B54" w:rsidP="00C31C5A">
      <w:pPr>
        <w:widowControl/>
        <w:spacing w:line="400" w:lineRule="exact"/>
        <w:jc w:val="left"/>
        <w:rPr>
          <w:rFonts w:ascii="HG丸ｺﾞｼｯｸM-PRO" w:eastAsia="HG丸ｺﾞｼｯｸM-PRO" w:hAnsi="HG丸ｺﾞｼｯｸM-PRO" w:cs="Arial"/>
          <w:color w:val="00B050"/>
          <w:sz w:val="24"/>
        </w:rPr>
      </w:pPr>
      <w:r w:rsidRPr="00D63ED1">
        <w:rPr>
          <w:rFonts w:ascii="HG丸ｺﾞｼｯｸM-PRO" w:eastAsia="HG丸ｺﾞｼｯｸM-PRO" w:hAnsi="HG丸ｺﾞｼｯｸM-PRO" w:cs="Arial"/>
          <w:color w:val="00B050"/>
          <w:sz w:val="24"/>
        </w:rPr>
        <w:br w:type="page"/>
      </w:r>
    </w:p>
    <w:p w14:paraId="1A79C354" w14:textId="77777777" w:rsidR="00DF4B54" w:rsidRPr="00D63ED1" w:rsidRDefault="00DF4B54" w:rsidP="00DF4B54">
      <w:pPr>
        <w:pStyle w:val="20"/>
        <w:spacing w:after="180"/>
        <w:rPr>
          <w:rFonts w:ascii="HG丸ｺﾞｼｯｸM-PRO" w:eastAsia="HG丸ｺﾞｼｯｸM-PRO" w:hAnsi="HG丸ｺﾞｼｯｸM-PRO"/>
        </w:rPr>
      </w:pPr>
      <w:bookmarkStart w:id="371" w:name="_Toc168480481"/>
      <w:r w:rsidRPr="00D63ED1">
        <w:rPr>
          <w:rFonts w:ascii="HG丸ｺﾞｼｯｸM-PRO" w:eastAsia="HG丸ｺﾞｼｯｸM-PRO" w:hAnsi="HG丸ｺﾞｼｯｸM-PRO" w:hint="eastAsia"/>
        </w:rPr>
        <w:lastRenderedPageBreak/>
        <w:t>（例）</w:t>
      </w:r>
      <w:r w:rsidRPr="00D63ED1">
        <w:rPr>
          <w:rFonts w:ascii="HG丸ｺﾞｼｯｸM-PRO" w:eastAsia="HG丸ｺﾞｼｯｸM-PRO" w:hAnsi="HG丸ｺﾞｼｯｸM-PRO"/>
        </w:rPr>
        <w:t>補償制度の概要</w:t>
      </w:r>
      <w:bookmarkEnd w:id="371"/>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D63ED1" w14:paraId="49C114A7" w14:textId="77777777" w:rsidTr="0037483E">
        <w:trPr>
          <w:trHeight w:val="1147"/>
        </w:trPr>
        <w:tc>
          <w:tcPr>
            <w:tcW w:w="9638" w:type="dxa"/>
            <w:shd w:val="clear" w:color="auto" w:fill="E2EFD9"/>
          </w:tcPr>
          <w:p w14:paraId="7B564AA1" w14:textId="77777777" w:rsidR="009E623E" w:rsidRPr="0062684D" w:rsidRDefault="009E623E" w:rsidP="009E623E">
            <w:pPr>
              <w:ind w:firstLineChars="100" w:firstLine="241"/>
              <w:rPr>
                <w:rFonts w:ascii="HG丸ｺﾞｼｯｸM-PRO" w:eastAsia="HG丸ｺﾞｼｯｸM-PRO" w:hAnsi="HG丸ｺﾞｼｯｸM-PRO" w:cs="Arial"/>
                <w:b/>
                <w:bCs/>
                <w:sz w:val="24"/>
                <w:bdr w:val="single" w:sz="4" w:space="0" w:color="auto"/>
              </w:rPr>
            </w:pPr>
            <w:r w:rsidRPr="0062684D">
              <w:rPr>
                <w:rFonts w:ascii="HG丸ｺﾞｼｯｸM-PRO" w:eastAsia="HG丸ｺﾞｼｯｸM-PRO" w:hAnsi="HG丸ｺﾞｼｯｸM-PRO" w:cs="Arial" w:hint="eastAsia"/>
                <w:b/>
                <w:bCs/>
                <w:sz w:val="24"/>
                <w:highlight w:val="cyan"/>
                <w:bdr w:val="single" w:sz="4" w:space="0" w:color="auto"/>
              </w:rPr>
              <w:t>九がん：当院で必須な説明内容です</w:t>
            </w:r>
          </w:p>
          <w:p w14:paraId="4A01C067" w14:textId="3879FA60" w:rsidR="009E623E" w:rsidRDefault="009E623E" w:rsidP="009E623E">
            <w:pPr>
              <w:spacing w:line="360" w:lineRule="exact"/>
              <w:ind w:firstLineChars="100" w:firstLine="241"/>
              <w:rPr>
                <w:rFonts w:ascii="HG丸ｺﾞｼｯｸM-PRO" w:eastAsia="HG丸ｺﾞｼｯｸM-PRO" w:hAnsi="HG丸ｺﾞｼｯｸM-PRO" w:cs="Arial"/>
                <w:szCs w:val="21"/>
              </w:rPr>
            </w:pPr>
            <w:r w:rsidRPr="009E623E">
              <w:rPr>
                <w:rFonts w:ascii="HG丸ｺﾞｼｯｸM-PRO" w:eastAsia="HG丸ｺﾞｼｯｸM-PRO" w:hAnsi="HG丸ｺﾞｼｯｸM-PRO" w:cs="Arial" w:hint="eastAsia"/>
                <w:b/>
                <w:bCs/>
                <w:sz w:val="24"/>
                <w:highlight w:val="cyan"/>
                <w:bdr w:val="single" w:sz="4" w:space="0" w:color="auto"/>
              </w:rPr>
              <w:t>●補償制度の概要（依頼者規定のものを貼り付けてください）</w:t>
            </w:r>
          </w:p>
          <w:p w14:paraId="4C472E54" w14:textId="464E6EE9" w:rsidR="00DF4B54" w:rsidRPr="00D63ED1" w:rsidRDefault="00DF4B54" w:rsidP="00310E7F">
            <w:pPr>
              <w:spacing w:line="360" w:lineRule="exact"/>
              <w:rPr>
                <w:rFonts w:ascii="HG丸ｺﾞｼｯｸM-PRO" w:eastAsia="HG丸ｺﾞｼｯｸM-PRO" w:hAnsi="HG丸ｺﾞｼｯｸM-PRO" w:cs="Arial"/>
                <w:szCs w:val="21"/>
              </w:rPr>
            </w:pPr>
            <w:r w:rsidRPr="00D63ED1">
              <w:rPr>
                <w:rFonts w:ascii="HG丸ｺﾞｼｯｸM-PRO" w:eastAsia="HG丸ｺﾞｼｯｸM-PRO" w:hAnsi="HG丸ｺﾞｼｯｸM-PRO" w:cs="Arial" w:hint="eastAsia"/>
                <w:szCs w:val="21"/>
              </w:rPr>
              <w:t>作成ガイド）</w:t>
            </w:r>
          </w:p>
          <w:p w14:paraId="61C92AEC" w14:textId="439C5E4F" w:rsidR="00DF4B54" w:rsidRPr="00D63ED1" w:rsidRDefault="00DF4B54" w:rsidP="00310E7F">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w:t>
            </w:r>
            <w:r w:rsidR="007A6418" w:rsidRPr="00D63ED1">
              <w:rPr>
                <w:rFonts w:ascii="HG丸ｺﾞｼｯｸM-PRO" w:eastAsia="HG丸ｺﾞｼｯｸM-PRO" w:hAnsi="HG丸ｺﾞｼｯｸM-PRO"/>
              </w:rPr>
              <w:t>D</w:t>
            </w:r>
            <w:r w:rsidRPr="00D63ED1">
              <w:rPr>
                <w:rFonts w:ascii="HG丸ｺﾞｼｯｸM-PRO" w:eastAsia="HG丸ｺﾞｼｯｸM-PRO" w:hAnsi="HG丸ｺﾞｼｯｸM-PRO"/>
              </w:rPr>
              <w:t>-</w:t>
            </w:r>
            <w:r w:rsidR="007A6418" w:rsidRPr="00D63ED1">
              <w:rPr>
                <w:rFonts w:ascii="HG丸ｺﾞｼｯｸM-PRO" w:eastAsia="HG丸ｺﾞｼｯｸM-PRO" w:hAnsi="HG丸ｺﾞｼｯｸM-PRO"/>
              </w:rPr>
              <w:t>5</w:t>
            </w:r>
            <w:r w:rsidRPr="00D63ED1">
              <w:rPr>
                <w:rFonts w:ascii="HG丸ｺﾞｼｯｸM-PRO" w:eastAsia="HG丸ｺﾞｼｯｸM-PRO" w:hAnsi="HG丸ｺﾞｼｯｸM-PRO"/>
              </w:rPr>
              <w:t>. 健康被害が発生した場合の補償について</w:t>
            </w:r>
            <w:r w:rsidRPr="00D63ED1">
              <w:rPr>
                <w:rFonts w:ascii="HG丸ｺﾞｼｯｸM-PRO" w:eastAsia="HG丸ｺﾞｼｯｸM-PRO" w:hAnsi="HG丸ｺﾞｼｯｸM-PRO" w:hint="eastAsia"/>
              </w:rPr>
              <w:t>」に対する追加事項がある場合に記載する。</w:t>
            </w:r>
          </w:p>
          <w:p w14:paraId="18F714F9" w14:textId="77777777" w:rsidR="00DF4B54" w:rsidRDefault="00DF4B54" w:rsidP="00310E7F">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rPr>
              <w:t>詳細な補償制度</w:t>
            </w:r>
            <w:r w:rsidRPr="00D63ED1">
              <w:rPr>
                <w:rFonts w:ascii="HG丸ｺﾞｼｯｸM-PRO" w:eastAsia="HG丸ｺﾞｼｯｸM-PRO" w:hAnsi="HG丸ｺﾞｼｯｸM-PRO" w:hint="eastAsia"/>
              </w:rPr>
              <w:t>の資料は本セクションに組み込む、または付属書類として説明文書に添付する。</w:t>
            </w:r>
          </w:p>
          <w:p w14:paraId="7D809AD7" w14:textId="6D9EE70A" w:rsidR="009E623E" w:rsidRPr="009E623E" w:rsidRDefault="009E623E" w:rsidP="009E623E">
            <w:pPr>
              <w:rPr>
                <w:rFonts w:ascii="HG丸ｺﾞｼｯｸM-PRO" w:eastAsia="HG丸ｺﾞｼｯｸM-PRO" w:hAnsi="HG丸ｺﾞｼｯｸM-PRO" w:cs="Arial"/>
                <w:b/>
                <w:bCs/>
                <w:sz w:val="24"/>
                <w:bdr w:val="single" w:sz="4" w:space="0" w:color="auto"/>
              </w:rPr>
            </w:pPr>
          </w:p>
        </w:tc>
      </w:tr>
    </w:tbl>
    <w:p w14:paraId="0F422FE6" w14:textId="77777777" w:rsidR="00DF4B54" w:rsidRPr="00D63ED1" w:rsidRDefault="00DF4B54" w:rsidP="00DF4B54">
      <w:pPr>
        <w:pStyle w:val="a1"/>
        <w:ind w:firstLine="240"/>
        <w:rPr>
          <w:rFonts w:ascii="HG丸ｺﾞｼｯｸM-PRO" w:eastAsia="HG丸ｺﾞｼｯｸM-PRO" w:hAnsi="HG丸ｺﾞｼｯｸM-PRO"/>
        </w:rPr>
      </w:pPr>
    </w:p>
    <w:p w14:paraId="79344D3D" w14:textId="77777777" w:rsidR="00DF4B54" w:rsidRPr="00D63ED1" w:rsidRDefault="00DF4B54" w:rsidP="00DF4B54">
      <w:pPr>
        <w:pStyle w:val="a1"/>
        <w:ind w:firstLine="240"/>
        <w:rPr>
          <w:rFonts w:ascii="HG丸ｺﾞｼｯｸM-PRO" w:eastAsia="HG丸ｺﾞｼｯｸM-PRO" w:hAnsi="HG丸ｺﾞｼｯｸM-PRO"/>
        </w:rPr>
      </w:pPr>
    </w:p>
    <w:p w14:paraId="66841053" w14:textId="77777777" w:rsidR="00DF4B54" w:rsidRPr="00D63ED1" w:rsidRDefault="00DF4B54" w:rsidP="00DF4B54">
      <w:pPr>
        <w:pStyle w:val="a1"/>
        <w:ind w:firstLineChars="0" w:firstLine="0"/>
        <w:rPr>
          <w:rFonts w:ascii="HG丸ｺﾞｼｯｸM-PRO" w:eastAsia="HG丸ｺﾞｼｯｸM-PRO" w:hAnsi="HG丸ｺﾞｼｯｸM-PRO"/>
        </w:rPr>
      </w:pPr>
      <w:r w:rsidRPr="00D63ED1">
        <w:rPr>
          <w:rFonts w:ascii="HG丸ｺﾞｼｯｸM-PRO" w:eastAsia="HG丸ｺﾞｼｯｸM-PRO" w:hAnsi="HG丸ｺﾞｼｯｸM-PRO"/>
        </w:rPr>
        <w:br w:type="page"/>
      </w:r>
    </w:p>
    <w:p w14:paraId="248794A1" w14:textId="77777777" w:rsidR="00DF4B54" w:rsidRPr="00720951" w:rsidRDefault="00DF4B54" w:rsidP="00DF4B54">
      <w:pPr>
        <w:pStyle w:val="20"/>
        <w:spacing w:after="180"/>
        <w:rPr>
          <w:rFonts w:ascii="HG丸ｺﾞｼｯｸM-PRO" w:eastAsia="HG丸ｺﾞｼｯｸM-PRO" w:hAnsi="HG丸ｺﾞｼｯｸM-PRO"/>
          <w:strike/>
        </w:rPr>
      </w:pPr>
      <w:bookmarkStart w:id="372" w:name="_Toc168480482"/>
      <w:r w:rsidRPr="00720951">
        <w:rPr>
          <w:rFonts w:ascii="HG丸ｺﾞｼｯｸM-PRO" w:eastAsia="HG丸ｺﾞｼｯｸM-PRO" w:hAnsi="HG丸ｺﾞｼｯｸM-PRO"/>
          <w:strike/>
        </w:rPr>
        <w:lastRenderedPageBreak/>
        <w:t>（</w:t>
      </w:r>
      <w:r w:rsidRPr="00720951">
        <w:rPr>
          <w:rFonts w:ascii="HG丸ｺﾞｼｯｸM-PRO" w:eastAsia="HG丸ｺﾞｼｯｸM-PRO" w:hAnsi="HG丸ｺﾞｼｯｸM-PRO" w:hint="eastAsia"/>
          <w:strike/>
        </w:rPr>
        <w:t>例）ファーマコゲノミクスに関する事項</w:t>
      </w:r>
      <w:bookmarkEnd w:id="372"/>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720951" w14:paraId="30444FA3" w14:textId="77777777" w:rsidTr="00D632C9">
        <w:trPr>
          <w:trHeight w:val="934"/>
        </w:trPr>
        <w:tc>
          <w:tcPr>
            <w:tcW w:w="9638" w:type="dxa"/>
            <w:shd w:val="clear" w:color="auto" w:fill="E2EFD9"/>
          </w:tcPr>
          <w:p w14:paraId="0FAA4468" w14:textId="373EA8BF" w:rsidR="009E623E" w:rsidRPr="009E623E" w:rsidRDefault="009E623E" w:rsidP="006A68A3">
            <w:pPr>
              <w:spacing w:line="360" w:lineRule="exact"/>
              <w:rPr>
                <w:rFonts w:ascii="HG丸ｺﾞｼｯｸM-PRO" w:eastAsia="HG丸ｺﾞｼｯｸM-PRO" w:hAnsi="HG丸ｺﾞｼｯｸM-PRO" w:cs="Arial"/>
                <w:strike/>
                <w:sz w:val="24"/>
              </w:rPr>
            </w:pPr>
            <w:r w:rsidRPr="009E623E">
              <w:rPr>
                <w:rFonts w:ascii="HG丸ｺﾞｼｯｸM-PRO" w:eastAsia="HG丸ｺﾞｼｯｸM-PRO" w:hAnsi="HG丸ｺﾞｼｯｸM-PRO" w:hint="eastAsia"/>
                <w:b/>
                <w:bCs/>
                <w:sz w:val="24"/>
                <w:highlight w:val="cyan"/>
                <w:bdr w:val="single" w:sz="4" w:space="0" w:color="auto"/>
              </w:rPr>
              <w:t>九がん：当院では「任意の検査・研究」として別冊ICFでのご対応をお願いしています。</w:t>
            </w:r>
          </w:p>
          <w:p w14:paraId="005DB80A" w14:textId="2834E10C" w:rsidR="00DF4B54" w:rsidRPr="00720951" w:rsidRDefault="00DF4B54" w:rsidP="006A68A3">
            <w:pPr>
              <w:spacing w:line="360" w:lineRule="exact"/>
              <w:rPr>
                <w:rFonts w:ascii="HG丸ｺﾞｼｯｸM-PRO" w:eastAsia="HG丸ｺﾞｼｯｸM-PRO" w:hAnsi="HG丸ｺﾞｼｯｸM-PRO" w:cs="Arial"/>
                <w:strike/>
                <w:szCs w:val="21"/>
              </w:rPr>
            </w:pPr>
            <w:r w:rsidRPr="00720951">
              <w:rPr>
                <w:rFonts w:ascii="HG丸ｺﾞｼｯｸM-PRO" w:eastAsia="HG丸ｺﾞｼｯｸM-PRO" w:hAnsi="HG丸ｺﾞｼｯｸM-PRO" w:cs="Arial" w:hint="eastAsia"/>
                <w:strike/>
                <w:szCs w:val="21"/>
              </w:rPr>
              <w:t>作成ガイド）</w:t>
            </w:r>
          </w:p>
          <w:p w14:paraId="2669F90D" w14:textId="77B42A93" w:rsidR="00DF4B54" w:rsidRPr="00720951" w:rsidRDefault="00DF4B54" w:rsidP="006A68A3">
            <w:pPr>
              <w:pStyle w:val="11"/>
              <w:ind w:right="105"/>
              <w:rPr>
                <w:rFonts w:ascii="HG丸ｺﾞｼｯｸM-PRO" w:eastAsia="HG丸ｺﾞｼｯｸM-PRO" w:hAnsi="HG丸ｺﾞｼｯｸM-PRO"/>
                <w:strike/>
                <w:sz w:val="24"/>
                <w:szCs w:val="22"/>
              </w:rPr>
            </w:pPr>
            <w:r w:rsidRPr="00720951">
              <w:rPr>
                <w:rFonts w:ascii="HG丸ｺﾞｼｯｸM-PRO" w:eastAsia="HG丸ｺﾞｼｯｸM-PRO" w:hAnsi="HG丸ｺﾞｼｯｸM-PRO" w:hint="eastAsia"/>
                <w:strike/>
              </w:rPr>
              <w:t>ファーマコゲノミクスに関して、</w:t>
            </w:r>
            <w:r w:rsidR="0057291B" w:rsidRPr="00720951">
              <w:rPr>
                <w:rFonts w:ascii="HG丸ｺﾞｼｯｸM-PRO" w:eastAsia="HG丸ｺﾞｼｯｸM-PRO" w:hAnsi="HG丸ｺﾞｼｯｸM-PRO" w:hint="eastAsia"/>
                <w:strike/>
              </w:rPr>
              <w:t>治験</w:t>
            </w:r>
            <w:r w:rsidRPr="00720951">
              <w:rPr>
                <w:rFonts w:ascii="HG丸ｺﾞｼｯｸM-PRO" w:eastAsia="HG丸ｺﾞｼｯｸM-PRO" w:hAnsi="HG丸ｺﾞｼｯｸM-PRO" w:hint="eastAsia"/>
                <w:strike/>
              </w:rPr>
              <w:t>依頼者固有の事項を記載する（該当する場合）</w:t>
            </w:r>
          </w:p>
          <w:p w14:paraId="4A844203" w14:textId="77777777" w:rsidR="00DF4B54" w:rsidRPr="00720951" w:rsidRDefault="00DF4B54" w:rsidP="006A68A3">
            <w:pPr>
              <w:spacing w:line="360" w:lineRule="exact"/>
              <w:ind w:left="283"/>
              <w:rPr>
                <w:rFonts w:ascii="HG丸ｺﾞｼｯｸM-PRO" w:eastAsia="HG丸ｺﾞｼｯｸM-PRO" w:hAnsi="HG丸ｺﾞｼｯｸM-PRO" w:cs="Arial"/>
                <w:strike/>
                <w:color w:val="000000"/>
                <w:szCs w:val="21"/>
              </w:rPr>
            </w:pPr>
            <w:r w:rsidRPr="00720951">
              <w:rPr>
                <w:rFonts w:ascii="HG丸ｺﾞｼｯｸM-PRO" w:eastAsia="HG丸ｺﾞｼｯｸM-PRO" w:hAnsi="HG丸ｺﾞｼｯｸM-PRO" w:cs="Arial" w:hint="eastAsia"/>
                <w:strike/>
                <w:color w:val="000000"/>
                <w:szCs w:val="21"/>
              </w:rPr>
              <w:t>参考：医薬品開発においてゲノム試料を採取する臨床試験実施に際し考慮すべき事項</w:t>
            </w:r>
          </w:p>
          <w:p w14:paraId="4EE55098" w14:textId="77777777" w:rsidR="00DF4B54" w:rsidRPr="00720951" w:rsidRDefault="00DF4B54" w:rsidP="006A68A3">
            <w:pPr>
              <w:spacing w:line="360" w:lineRule="exact"/>
              <w:ind w:left="283"/>
              <w:rPr>
                <w:rStyle w:val="af5"/>
                <w:rFonts w:ascii="HG丸ｺﾞｼｯｸM-PRO" w:eastAsia="HG丸ｺﾞｼｯｸM-PRO" w:hAnsi="HG丸ｺﾞｼｯｸM-PRO"/>
                <w:strike/>
              </w:rPr>
            </w:pPr>
            <w:hyperlink r:id="rId23" w:history="1">
              <w:r w:rsidRPr="00720951">
                <w:rPr>
                  <w:rStyle w:val="af5"/>
                  <w:rFonts w:ascii="HG丸ｺﾞｼｯｸM-PRO" w:eastAsia="HG丸ｺﾞｼｯｸM-PRO" w:hAnsi="HG丸ｺﾞｼｯｸM-PRO" w:cs="Arial"/>
                  <w:strike/>
                  <w:szCs w:val="21"/>
                </w:rPr>
                <w:t>https://www.jpma.or.jp/basis/guide/lofurc0000001zhr-att/phamageno.pdf</w:t>
              </w:r>
            </w:hyperlink>
          </w:p>
          <w:p w14:paraId="7F9CEE81" w14:textId="77777777" w:rsidR="00DF4B54" w:rsidRPr="0032573D" w:rsidRDefault="00DF4B54" w:rsidP="006A68A3">
            <w:pPr>
              <w:pStyle w:val="11"/>
              <w:ind w:right="105"/>
              <w:rPr>
                <w:rFonts w:ascii="HG丸ｺﾞｼｯｸM-PRO" w:eastAsia="HG丸ｺﾞｼｯｸM-PRO" w:hAnsi="HG丸ｺﾞｼｯｸM-PRO"/>
                <w:strike/>
                <w:szCs w:val="22"/>
              </w:rPr>
            </w:pPr>
            <w:r w:rsidRPr="00720951">
              <w:rPr>
                <w:rFonts w:ascii="HG丸ｺﾞｼｯｸM-PRO" w:eastAsia="HG丸ｺﾞｼｯｸM-PRO" w:hAnsi="HG丸ｺﾞｼｯｸM-PRO" w:hint="eastAsia"/>
                <w:strike/>
              </w:rPr>
              <w:t>任意の追加研究（検体の保管場所、保管期間、廃棄時期、ゲノム・遺伝子解析結果の開示も含めて）などについては、内容に応じて「C</w:t>
            </w:r>
            <w:r w:rsidRPr="00720951">
              <w:rPr>
                <w:rFonts w:ascii="HG丸ｺﾞｼｯｸM-PRO" w:eastAsia="HG丸ｺﾞｼｯｸM-PRO" w:hAnsi="HG丸ｺﾞｼｯｸM-PRO"/>
                <w:strike/>
              </w:rPr>
              <w:t xml:space="preserve">-4-3. </w:t>
            </w:r>
            <w:r w:rsidRPr="00720951">
              <w:rPr>
                <w:rFonts w:ascii="HG丸ｺﾞｼｯｸM-PRO" w:eastAsia="HG丸ｺﾞｼｯｸM-PRO" w:hAnsi="HG丸ｺﾞｼｯｸM-PRO" w:hint="eastAsia"/>
                <w:strike/>
              </w:rPr>
              <w:t>治験のスケジュール」またはセクション</w:t>
            </w:r>
            <w:r w:rsidR="007A6418" w:rsidRPr="00720951">
              <w:rPr>
                <w:rFonts w:ascii="HG丸ｺﾞｼｯｸM-PRO" w:eastAsia="HG丸ｺﾞｼｯｸM-PRO" w:hAnsi="HG丸ｺﾞｼｯｸM-PRO"/>
                <w:strike/>
              </w:rPr>
              <w:t>E</w:t>
            </w:r>
            <w:r w:rsidRPr="00720951">
              <w:rPr>
                <w:rFonts w:ascii="HG丸ｺﾞｼｯｸM-PRO" w:eastAsia="HG丸ｺﾞｼｯｸM-PRO" w:hAnsi="HG丸ｺﾞｼｯｸM-PRO" w:hint="eastAsia"/>
                <w:strike/>
              </w:rPr>
              <w:t>に別項目として記載することも検討する。</w:t>
            </w:r>
          </w:p>
          <w:p w14:paraId="4E51B973" w14:textId="0526AAA1" w:rsidR="0032573D" w:rsidRPr="0032573D" w:rsidRDefault="0032573D" w:rsidP="0032573D">
            <w:pPr>
              <w:pStyle w:val="a1"/>
              <w:ind w:firstLineChars="300" w:firstLine="632"/>
              <w:rPr>
                <w:rFonts w:ascii="HG丸ｺﾞｼｯｸM-PRO" w:eastAsia="HG丸ｺﾞｼｯｸM-PRO" w:hAnsi="HG丸ｺﾞｼｯｸM-PRO"/>
                <w:b/>
                <w:bCs/>
                <w:sz w:val="21"/>
                <w:szCs w:val="21"/>
                <w:bdr w:val="single" w:sz="4" w:space="0" w:color="auto"/>
              </w:rPr>
            </w:pPr>
          </w:p>
        </w:tc>
      </w:tr>
    </w:tbl>
    <w:p w14:paraId="67011E45" w14:textId="77777777" w:rsidR="00DF4B54" w:rsidRPr="00D63ED1" w:rsidRDefault="00DF4B54" w:rsidP="00DF4B54">
      <w:pPr>
        <w:widowControl/>
        <w:jc w:val="left"/>
        <w:rPr>
          <w:rFonts w:ascii="HG丸ｺﾞｼｯｸM-PRO" w:eastAsia="HG丸ｺﾞｼｯｸM-PRO" w:hAnsi="HG丸ｺﾞｼｯｸM-PRO" w:cs="Arial"/>
          <w:color w:val="000000" w:themeColor="text1"/>
          <w:sz w:val="24"/>
        </w:rPr>
      </w:pPr>
      <w:r w:rsidRPr="00D63ED1">
        <w:rPr>
          <w:rFonts w:ascii="HG丸ｺﾞｼｯｸM-PRO" w:eastAsia="HG丸ｺﾞｼｯｸM-PRO" w:hAnsi="HG丸ｺﾞｼｯｸM-PRO"/>
        </w:rPr>
        <w:br w:type="page"/>
      </w:r>
    </w:p>
    <w:p w14:paraId="182248DB" w14:textId="3D2488C6" w:rsidR="00CC2CA6" w:rsidRPr="00D63ED1" w:rsidRDefault="0090184E" w:rsidP="006D14EE">
      <w:pPr>
        <w:widowControl/>
        <w:spacing w:line="360" w:lineRule="exact"/>
        <w:jc w:val="left"/>
        <w:rPr>
          <w:rFonts w:ascii="HG丸ｺﾞｼｯｸM-PRO" w:eastAsia="HG丸ｺﾞｼｯｸM-PRO" w:hAnsi="HG丸ｺﾞｼｯｸM-PRO" w:cs="Arial"/>
          <w:color w:val="000000"/>
          <w:sz w:val="24"/>
          <w:szCs w:val="22"/>
        </w:rPr>
      </w:pPr>
      <w:r w:rsidRPr="00501FAA">
        <w:rPr>
          <w:rFonts w:ascii="HG丸ｺﾞｼｯｸM-PRO" w:eastAsia="HG丸ｺﾞｼｯｸM-PRO" w:hAnsi="HG丸ｺﾞｼｯｸM-PRO"/>
          <w:noProof/>
        </w:rPr>
        <w:lastRenderedPageBreak/>
        <mc:AlternateContent>
          <mc:Choice Requires="wps">
            <w:drawing>
              <wp:anchor distT="0" distB="0" distL="114300" distR="114300" simplePos="0" relativeHeight="251701256" behindDoc="0" locked="0" layoutInCell="1" allowOverlap="1" wp14:anchorId="50E33210" wp14:editId="5607EDF7">
                <wp:simplePos x="0" y="0"/>
                <wp:positionH relativeFrom="column">
                  <wp:posOffset>-361645</wp:posOffset>
                </wp:positionH>
                <wp:positionV relativeFrom="paragraph">
                  <wp:posOffset>-300736</wp:posOffset>
                </wp:positionV>
                <wp:extent cx="2944495" cy="733425"/>
                <wp:effectExtent l="0" t="0" r="2332355" b="28575"/>
                <wp:wrapNone/>
                <wp:docPr id="946778253" name="AutoShap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4495" cy="733425"/>
                        </a:xfrm>
                        <a:prstGeom prst="wedgeRectCallout">
                          <a:avLst>
                            <a:gd name="adj1" fmla="val 125664"/>
                            <a:gd name="adj2" fmla="val -6149"/>
                          </a:avLst>
                        </a:prstGeom>
                        <a:solidFill>
                          <a:srgbClr val="D6E3BC"/>
                        </a:solidFill>
                        <a:ln w="9525">
                          <a:solidFill>
                            <a:srgbClr val="9BBB59"/>
                          </a:solidFill>
                          <a:miter lim="800000"/>
                          <a:headEnd/>
                          <a:tailEnd/>
                        </a:ln>
                      </wps:spPr>
                      <wps:txbx>
                        <w:txbxContent>
                          <w:p w14:paraId="040D21E8" w14:textId="77777777" w:rsidR="0090184E" w:rsidRPr="009E623E" w:rsidRDefault="0090184E" w:rsidP="0090184E">
                            <w:pPr>
                              <w:rPr>
                                <w:rFonts w:ascii="HG丸ｺﾞｼｯｸM-PRO" w:eastAsia="HG丸ｺﾞｼｯｸM-PRO" w:hAnsi="HG丸ｺﾞｼｯｸM-PRO"/>
                                <w:b/>
                              </w:rPr>
                            </w:pPr>
                            <w:r w:rsidRPr="004637D2">
                              <w:rPr>
                                <w:rFonts w:ascii="ＭＳ ゴシック" w:eastAsia="ＭＳ ゴシック" w:hAnsi="ＭＳ ゴシック" w:hint="eastAsia"/>
                                <w:b/>
                              </w:rPr>
                              <w:t>「</w:t>
                            </w:r>
                            <w:r w:rsidRPr="009E623E">
                              <w:rPr>
                                <w:rFonts w:ascii="HG丸ｺﾞｼｯｸM-PRO" w:eastAsia="HG丸ｺﾞｼｯｸM-PRO" w:hAnsi="HG丸ｺﾞｼｯｸM-PRO" w:hint="eastAsia"/>
                                <w:b/>
                                <w:bCs/>
                                <w:szCs w:val="21"/>
                              </w:rPr>
                              <w:t>事務局</w:t>
                            </w:r>
                            <w:r w:rsidRPr="009E623E">
                              <w:rPr>
                                <w:rFonts w:ascii="HG丸ｺﾞｼｯｸM-PRO" w:eastAsia="HG丸ｺﾞｼｯｸM-PRO" w:hAnsi="HG丸ｺﾞｼｯｸM-PRO" w:hint="eastAsia"/>
                                <w:b/>
                              </w:rPr>
                              <w:t>保管用」「患者さん用」など、必要に応じて、複写を作成する。</w:t>
                            </w:r>
                            <w:r w:rsidRPr="009E623E">
                              <w:rPr>
                                <w:rFonts w:ascii="HG丸ｺﾞｼｯｸM-PRO" w:eastAsia="HG丸ｺﾞｼｯｸM-PRO" w:hAnsi="HG丸ｺﾞｼｯｸM-PRO" w:hint="eastAsia"/>
                                <w:b/>
                                <w:highlight w:val="cyan"/>
                                <w:bdr w:val="single" w:sz="4" w:space="0" w:color="auto"/>
                              </w:rPr>
                              <w:t>九がん：当院は、原資料保管用と患者さん控えの2枚です。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E332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22" o:spid="_x0000_s1047" type="#_x0000_t61" style="position:absolute;margin-left:-28.5pt;margin-top:-23.7pt;width:231.85pt;height:57.75pt;z-index:251701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" adj="37943,9472" fillcolor="#d6e3bc" strokecolor="#9bbb59">
                <v:textbox inset="5.85pt,.7pt,5.85pt,.7pt">
                  <w:txbxContent>
                    <w:p w14:paraId="040D21E8" w14:textId="77777777" w:rsidR="0090184E" w:rsidRPr="009E623E" w:rsidRDefault="0090184E" w:rsidP="0090184E">
                      <w:pPr>
                        <w:rPr>
                          <w:rFonts w:ascii="HG丸ｺﾞｼｯｸM-PRO" w:eastAsia="HG丸ｺﾞｼｯｸM-PRO" w:hAnsi="HG丸ｺﾞｼｯｸM-PRO"/>
                          <w:b/>
                        </w:rPr>
                      </w:pPr>
                      <w:r w:rsidRPr="004637D2">
                        <w:rPr>
                          <w:rFonts w:ascii="ＭＳ ゴシック" w:eastAsia="ＭＳ ゴシック" w:hAnsi="ＭＳ ゴシック" w:hint="eastAsia"/>
                          <w:b/>
                        </w:rPr>
                        <w:t>「</w:t>
                      </w:r>
                      <w:r w:rsidRPr="009E623E">
                        <w:rPr>
                          <w:rFonts w:ascii="HG丸ｺﾞｼｯｸM-PRO" w:eastAsia="HG丸ｺﾞｼｯｸM-PRO" w:hAnsi="HG丸ｺﾞｼｯｸM-PRO" w:hint="eastAsia"/>
                          <w:b/>
                          <w:bCs/>
                          <w:szCs w:val="21"/>
                        </w:rPr>
                        <w:t>事務局</w:t>
                      </w:r>
                      <w:r w:rsidRPr="009E623E">
                        <w:rPr>
                          <w:rFonts w:ascii="HG丸ｺﾞｼｯｸM-PRO" w:eastAsia="HG丸ｺﾞｼｯｸM-PRO" w:hAnsi="HG丸ｺﾞｼｯｸM-PRO" w:hint="eastAsia"/>
                          <w:b/>
                        </w:rPr>
                        <w:t>保管用」「患者さん用」など、必要に応じて、複写を作成する。</w:t>
                      </w:r>
                      <w:r w:rsidRPr="009E623E">
                        <w:rPr>
                          <w:rFonts w:ascii="HG丸ｺﾞｼｯｸM-PRO" w:eastAsia="HG丸ｺﾞｼｯｸM-PRO" w:hAnsi="HG丸ｺﾞｼｯｸM-PRO" w:hint="eastAsia"/>
                          <w:b/>
                          <w:highlight w:val="cyan"/>
                          <w:bdr w:val="single" w:sz="4" w:space="0" w:color="auto"/>
                        </w:rPr>
                        <w:t>九がん：当院は、原資料保管用と患者さん控えの2枚です。</w:t>
                      </w:r>
                    </w:p>
                  </w:txbxContent>
                </v:textbox>
              </v:shape>
            </w:pict>
          </mc:Fallback>
        </mc:AlternateContent>
      </w:r>
    </w:p>
    <w:p w14:paraId="5089DDF9" w14:textId="3D2F758E" w:rsidR="000B5222" w:rsidRPr="00D63ED1" w:rsidRDefault="00B326E5" w:rsidP="006D14EE">
      <w:pPr>
        <w:pStyle w:val="af6"/>
        <w:spacing w:line="360" w:lineRule="exact"/>
        <w:rPr>
          <w:rFonts w:ascii="HG丸ｺﾞｼｯｸM-PRO" w:eastAsia="HG丸ｺﾞｼｯｸM-PRO" w:hAnsi="HG丸ｺﾞｼｯｸM-PRO"/>
          <w:lang w:eastAsia="zh-TW"/>
        </w:rPr>
      </w:pPr>
      <w:bookmarkStart w:id="373" w:name="_Toc112073843"/>
      <w:bookmarkStart w:id="374" w:name="_Toc112080333"/>
      <w:bookmarkStart w:id="375" w:name="_Toc168480483"/>
      <w:r w:rsidRPr="00D63ED1">
        <w:rPr>
          <w:rFonts w:ascii="HG丸ｺﾞｼｯｸM-PRO" w:eastAsia="HG丸ｺﾞｼｯｸM-PRO" w:hAnsi="HG丸ｺﾞｼｯｸM-PRO"/>
        </w:rPr>
        <mc:AlternateContent>
          <mc:Choice Requires="wps">
            <w:drawing>
              <wp:anchor distT="0" distB="0" distL="114300" distR="114300" simplePos="0" relativeHeight="251657219" behindDoc="0" locked="0" layoutInCell="1" allowOverlap="1" wp14:anchorId="41C85759" wp14:editId="6803D087">
                <wp:simplePos x="0" y="0"/>
                <wp:positionH relativeFrom="column">
                  <wp:posOffset>5170805</wp:posOffset>
                </wp:positionH>
                <wp:positionV relativeFrom="paragraph">
                  <wp:posOffset>-268605</wp:posOffset>
                </wp:positionV>
                <wp:extent cx="1171575" cy="219075"/>
                <wp:effectExtent l="13970" t="12700" r="5080" b="63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19075"/>
                        </a:xfrm>
                        <a:prstGeom prst="rect">
                          <a:avLst/>
                        </a:prstGeom>
                        <a:solidFill>
                          <a:srgbClr val="FFFFFF"/>
                        </a:solidFill>
                        <a:ln w="9525">
                          <a:solidFill>
                            <a:srgbClr val="000000"/>
                          </a:solidFill>
                          <a:miter lim="800000"/>
                          <a:headEnd/>
                          <a:tailEnd/>
                        </a:ln>
                      </wps:spPr>
                      <wps:txbx>
                        <w:txbxContent>
                          <w:p w14:paraId="73A474E2" w14:textId="77777777" w:rsidR="00DB14E2" w:rsidRPr="00AA50C3" w:rsidRDefault="00DB14E2" w:rsidP="000B5222">
                            <w:pPr>
                              <w:jc w:val="center"/>
                              <w:rPr>
                                <w:rFonts w:ascii="ＭＳ Ｐゴシック" w:eastAsia="ＭＳ Ｐゴシック" w:hAnsi="ＭＳ Ｐゴシック"/>
                                <w:sz w:val="24"/>
                              </w:rPr>
                            </w:pPr>
                            <w:r w:rsidRPr="00AA50C3">
                              <w:rPr>
                                <w:rFonts w:ascii="ＭＳ Ｐゴシック" w:eastAsia="ＭＳ Ｐゴシック" w:hAnsi="ＭＳ Ｐゴシック" w:hint="eastAsia"/>
                                <w:sz w:val="24"/>
                              </w:rPr>
                              <w:t>診療録保管用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85759" id="テキスト ボックス 5" o:spid="_x0000_s1048" type="#_x0000_t202" style="position:absolute;left:0;text-align:left;margin-left:407.15pt;margin-top:-21.15pt;width:92.25pt;height:17.25pt;z-index:2516572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">
                <v:textbox inset="5.85pt,.7pt,5.85pt,.7pt">
                  <w:txbxContent>
                    <w:p w14:paraId="73A474E2" w14:textId="77777777" w:rsidR="00DB14E2" w:rsidRPr="00AA50C3" w:rsidRDefault="00DB14E2" w:rsidP="000B5222">
                      <w:pPr>
                        <w:jc w:val="center"/>
                        <w:rPr>
                          <w:rFonts w:ascii="ＭＳ Ｐゴシック" w:eastAsia="ＭＳ Ｐゴシック" w:hAnsi="ＭＳ Ｐゴシック"/>
                          <w:sz w:val="24"/>
                        </w:rPr>
                      </w:pPr>
                      <w:r w:rsidRPr="00AA50C3">
                        <w:rPr>
                          <w:rFonts w:ascii="ＭＳ Ｐゴシック" w:eastAsia="ＭＳ Ｐゴシック" w:hAnsi="ＭＳ Ｐゴシック" w:hint="eastAsia"/>
                          <w:sz w:val="24"/>
                        </w:rPr>
                        <w:t>診療録保管用</w:t>
                      </w:r>
                    </w:p>
                  </w:txbxContent>
                </v:textbox>
              </v:shape>
            </w:pict>
          </mc:Fallback>
        </mc:AlternateContent>
      </w:r>
      <w:bookmarkEnd w:id="373"/>
      <w:bookmarkEnd w:id="374"/>
      <w:r w:rsidR="00673C41" w:rsidRPr="00D63ED1">
        <w:rPr>
          <w:rFonts w:ascii="HG丸ｺﾞｼｯｸM-PRO" w:eastAsia="HG丸ｺﾞｼｯｸM-PRO" w:hAnsi="HG丸ｺﾞｼｯｸM-PRO"/>
          <w:lang w:eastAsia="zh-TW"/>
        </w:rPr>
        <w:t>同意文書</w:t>
      </w:r>
      <w:bookmarkEnd w:id="375"/>
    </w:p>
    <w:p w14:paraId="545FAE84" w14:textId="286DD7D7" w:rsidR="000B5222" w:rsidRPr="00D63ED1" w:rsidRDefault="000B5222" w:rsidP="006D14EE">
      <w:pPr>
        <w:spacing w:beforeLines="50" w:before="180" w:afterLines="50" w:after="180" w:line="360" w:lineRule="exact"/>
        <w:rPr>
          <w:rFonts w:ascii="HG丸ｺﾞｼｯｸM-PRO" w:eastAsia="HG丸ｺﾞｼｯｸM-PRO" w:hAnsi="HG丸ｺﾞｼｯｸM-PRO" w:cs="Arial"/>
          <w:color w:val="000000"/>
          <w:sz w:val="24"/>
          <w:lang w:eastAsia="zh-TW"/>
        </w:rPr>
      </w:pPr>
      <w:r w:rsidRPr="00D63ED1">
        <w:rPr>
          <w:rFonts w:ascii="HG丸ｺﾞｼｯｸM-PRO" w:eastAsia="HG丸ｺﾞｼｯｸM-PRO" w:hAnsi="HG丸ｺﾞｼｯｸM-PRO" w:cs="Arial"/>
          <w:color w:val="000000"/>
          <w:sz w:val="24"/>
          <w:lang w:eastAsia="zh-TW"/>
        </w:rPr>
        <w:t>治験課題名：</w:t>
      </w:r>
      <w:r w:rsidR="00317C2A" w:rsidRPr="00501FAA">
        <w:rPr>
          <w:rFonts w:ascii="HG丸ｺﾞｼｯｸM-PRO" w:eastAsia="HG丸ｺﾞｼｯｸM-PRO" w:hAnsi="HG丸ｺﾞｼｯｸM-PRO" w:cs="Arial" w:hint="eastAsia"/>
          <w:b/>
          <w:bCs/>
          <w:color w:val="000000"/>
          <w:sz w:val="24"/>
          <w:highlight w:val="cyan"/>
          <w:bdr w:val="single" w:sz="4" w:space="0" w:color="auto"/>
          <w:lang w:eastAsia="zh-TW"/>
        </w:rPr>
        <w:t>正式名称</w:t>
      </w:r>
    </w:p>
    <w:p w14:paraId="6A6EB1C5" w14:textId="4D0D5345" w:rsidR="00317C2A" w:rsidRDefault="00317C2A" w:rsidP="00317C2A">
      <w:pPr>
        <w:pStyle w:val="a1"/>
        <w:ind w:firstLineChars="0" w:firstLine="0"/>
        <w:rPr>
          <w:rFonts w:ascii="HG丸ｺﾞｼｯｸM-PRO" w:eastAsia="HG丸ｺﾞｼｯｸM-PRO" w:hAnsi="HG丸ｺﾞｼｯｸM-PRO"/>
        </w:rPr>
      </w:pPr>
      <w:r w:rsidRPr="00501FAA">
        <w:rPr>
          <w:rFonts w:ascii="HG丸ｺﾞｼｯｸM-PRO" w:eastAsia="HG丸ｺﾞｼｯｸM-PRO" w:hAnsi="HG丸ｺﾞｼｯｸM-PRO" w:hint="eastAsia"/>
          <w:b/>
          <w:bCs/>
          <w:color w:val="000000"/>
          <w:szCs w:val="21"/>
          <w:highlight w:val="cyan"/>
          <w:bdr w:val="single" w:sz="4" w:space="0" w:color="auto"/>
        </w:rPr>
        <w:t>九がん：</w:t>
      </w:r>
      <w:r w:rsidRPr="00501FAA">
        <w:rPr>
          <w:rFonts w:ascii="HG丸ｺﾞｼｯｸM-PRO" w:eastAsia="HG丸ｺﾞｼｯｸM-PRO" w:hAnsi="HG丸ｺﾞｼｯｸM-PRO" w:hint="eastAsia"/>
          <w:b/>
          <w:bCs/>
          <w:szCs w:val="21"/>
          <w:highlight w:val="cyan"/>
          <w:bdr w:val="single" w:sz="4" w:space="0" w:color="auto"/>
        </w:rPr>
        <w:t>同意文書には何に対する同意文書かわかるように明記してください　例：｢課題名｣</w:t>
      </w:r>
      <w:r w:rsidRPr="00501FAA">
        <w:rPr>
          <w:rFonts w:ascii="HG丸ｺﾞｼｯｸM-PRO" w:eastAsia="HG丸ｺﾞｼｯｸM-PRO" w:hAnsi="HG丸ｺﾞｼｯｸM-PRO" w:hint="eastAsia"/>
          <w:b/>
          <w:bCs/>
          <w:szCs w:val="21"/>
          <w:highlight w:val="cyan"/>
          <w:u w:val="single"/>
          <w:bdr w:val="single" w:sz="4" w:space="0" w:color="auto"/>
        </w:rPr>
        <w:t>の任意研究に関する</w:t>
      </w:r>
      <w:r w:rsidRPr="00501FAA">
        <w:rPr>
          <w:rFonts w:ascii="HG丸ｺﾞｼｯｸM-PRO" w:eastAsia="HG丸ｺﾞｼｯｸM-PRO" w:hAnsi="HG丸ｺﾞｼｯｸM-PRO" w:hint="eastAsia"/>
          <w:b/>
          <w:bCs/>
          <w:szCs w:val="21"/>
          <w:highlight w:val="cyan"/>
          <w:bdr w:val="single" w:sz="4" w:space="0" w:color="auto"/>
        </w:rPr>
        <w:t>同意文書　　同意文書はA4サイズ　1枚に収めてください。</w:t>
      </w:r>
    </w:p>
    <w:p w14:paraId="12EC00D2" w14:textId="77777777" w:rsidR="00317C2A" w:rsidRDefault="000B5222" w:rsidP="00DE6178">
      <w:pPr>
        <w:pStyle w:val="a1"/>
        <w:ind w:firstLine="240"/>
        <w:rPr>
          <w:rFonts w:ascii="HG丸ｺﾞｼｯｸM-PRO" w:eastAsia="HG丸ｺﾞｼｯｸM-PRO" w:hAnsi="HG丸ｺﾞｼｯｸM-PRO"/>
        </w:rPr>
      </w:pPr>
      <w:r w:rsidRPr="00D63ED1">
        <w:rPr>
          <w:rFonts w:ascii="HG丸ｺﾞｼｯｸM-PRO" w:eastAsia="HG丸ｺﾞｼｯｸM-PRO" w:hAnsi="HG丸ｺﾞｼｯｸM-PRO"/>
        </w:rPr>
        <w:t>私は治験担当医師から上記治験の内容について、説明文書に</w:t>
      </w:r>
      <w:r w:rsidR="004367F4" w:rsidRPr="00D63ED1">
        <w:rPr>
          <w:rFonts w:ascii="HG丸ｺﾞｼｯｸM-PRO" w:eastAsia="HG丸ｺﾞｼｯｸM-PRO" w:hAnsi="HG丸ｺﾞｼｯｸM-PRO" w:hint="eastAsia"/>
        </w:rPr>
        <w:t>基づ</w:t>
      </w:r>
      <w:r w:rsidRPr="00D63ED1">
        <w:rPr>
          <w:rFonts w:ascii="HG丸ｺﾞｼｯｸM-PRO" w:eastAsia="HG丸ｺﾞｼｯｸM-PRO" w:hAnsi="HG丸ｺﾞｼｯｸM-PRO"/>
        </w:rPr>
        <w:t>き十分な説明を受けました。その説明</w:t>
      </w:r>
      <w:r w:rsidRPr="00D63ED1" w:rsidDel="004367F4">
        <w:rPr>
          <w:rFonts w:ascii="HG丸ｺﾞｼｯｸM-PRO" w:eastAsia="HG丸ｺﾞｼｯｸM-PRO" w:hAnsi="HG丸ｺﾞｼｯｸM-PRO"/>
        </w:rPr>
        <w:t>および</w:t>
      </w:r>
      <w:r w:rsidRPr="00D63ED1">
        <w:rPr>
          <w:rFonts w:ascii="HG丸ｺﾞｼｯｸM-PRO" w:eastAsia="HG丸ｺﾞｼｯｸM-PRO" w:hAnsi="HG丸ｺﾞｼｯｸM-PRO"/>
        </w:rPr>
        <w:t>説明文書の内容をよく理解した上で、この治験に参加することを</w:t>
      </w:r>
      <w:r w:rsidR="00E62D77" w:rsidRPr="00D63ED1">
        <w:rPr>
          <w:rFonts w:ascii="HG丸ｺﾞｼｯｸM-PRO" w:eastAsia="HG丸ｺﾞｼｯｸM-PRO" w:hAnsi="HG丸ｺﾞｼｯｸM-PRO" w:hint="eastAsia"/>
        </w:rPr>
        <w:t>私</w:t>
      </w:r>
      <w:r w:rsidR="00416C68" w:rsidRPr="00D63ED1">
        <w:rPr>
          <w:rFonts w:ascii="HG丸ｺﾞｼｯｸM-PRO" w:eastAsia="HG丸ｺﾞｼｯｸM-PRO" w:hAnsi="HG丸ｺﾞｼｯｸM-PRO" w:hint="eastAsia"/>
        </w:rPr>
        <w:t>の</w:t>
      </w:r>
      <w:r w:rsidRPr="00D63ED1">
        <w:rPr>
          <w:rFonts w:ascii="HG丸ｺﾞｼｯｸM-PRO" w:eastAsia="HG丸ｺﾞｼｯｸM-PRO" w:hAnsi="HG丸ｺﾞｼｯｸM-PRO"/>
        </w:rPr>
        <w:t>意思によって同意し</w:t>
      </w:r>
      <w:r w:rsidR="003C560C" w:rsidRPr="00D63ED1">
        <w:rPr>
          <w:rFonts w:ascii="HG丸ｺﾞｼｯｸM-PRO" w:eastAsia="HG丸ｺﾞｼｯｸM-PRO" w:hAnsi="HG丸ｺﾞｼｯｸM-PRO" w:hint="eastAsia"/>
        </w:rPr>
        <w:t>、</w:t>
      </w:r>
      <w:r w:rsidRPr="00D63ED1">
        <w:rPr>
          <w:rFonts w:ascii="HG丸ｺﾞｼｯｸM-PRO" w:eastAsia="HG丸ｺﾞｼｯｸM-PRO" w:hAnsi="HG丸ｺﾞｼｯｸM-PRO"/>
        </w:rPr>
        <w:t>以下に署名し</w:t>
      </w:r>
      <w:r w:rsidR="003C560C" w:rsidRPr="00D63ED1">
        <w:rPr>
          <w:rFonts w:ascii="HG丸ｺﾞｼｯｸM-PRO" w:eastAsia="HG丸ｺﾞｼｯｸM-PRO" w:hAnsi="HG丸ｺﾞｼｯｸM-PRO" w:hint="eastAsia"/>
        </w:rPr>
        <w:t>ます。また、</w:t>
      </w:r>
      <w:r w:rsidRPr="00D63ED1">
        <w:rPr>
          <w:rFonts w:ascii="HG丸ｺﾞｼｯｸM-PRO" w:eastAsia="HG丸ｺﾞｼｯｸM-PRO" w:hAnsi="HG丸ｺﾞｼｯｸM-PRO"/>
        </w:rPr>
        <w:t>説明文書と</w:t>
      </w:r>
      <w:r w:rsidR="00673C41" w:rsidRPr="00D63ED1">
        <w:rPr>
          <w:rFonts w:ascii="HG丸ｺﾞｼｯｸM-PRO" w:eastAsia="HG丸ｺﾞｼｯｸM-PRO" w:hAnsi="HG丸ｺﾞｼｯｸM-PRO"/>
        </w:rPr>
        <w:t>同意文書</w:t>
      </w:r>
      <w:r w:rsidRPr="00D63ED1">
        <w:rPr>
          <w:rFonts w:ascii="HG丸ｺﾞｼｯｸM-PRO" w:eastAsia="HG丸ｺﾞｼｯｸM-PRO" w:hAnsi="HG丸ｺﾞｼｯｸM-PRO"/>
        </w:rPr>
        <w:t>の写しを受け取り</w:t>
      </w:r>
    </w:p>
    <w:p w14:paraId="75B6DCF6" w14:textId="28E8A99A" w:rsidR="000B5222" w:rsidRPr="0090184E" w:rsidRDefault="000B5222" w:rsidP="00317C2A">
      <w:pPr>
        <w:pStyle w:val="a1"/>
        <w:ind w:firstLineChars="0" w:firstLine="0"/>
        <w:rPr>
          <w:rFonts w:ascii="HG丸ｺﾞｼｯｸM-PRO" w:eastAsia="HG丸ｺﾞｼｯｸM-PRO" w:hAnsi="HG丸ｺﾞｼｯｸM-PRO"/>
          <w:vanish/>
        </w:rPr>
      </w:pPr>
      <w:r w:rsidRPr="00D63ED1">
        <w:rPr>
          <w:rFonts w:ascii="HG丸ｺﾞｼｯｸM-PRO" w:eastAsia="HG丸ｺﾞｼｯｸM-PRO" w:hAnsi="HG丸ｺﾞｼｯｸM-PRO"/>
        </w:rPr>
        <w:t>ます。</w:t>
      </w:r>
    </w:p>
    <w:p w14:paraId="78AE0286" w14:textId="06D22248" w:rsidR="00317C2A" w:rsidRPr="0090184E" w:rsidRDefault="00317C2A" w:rsidP="00317C2A">
      <w:pPr>
        <w:jc w:val="left"/>
        <w:rPr>
          <w:rFonts w:ascii="HG丸ｺﾞｼｯｸM-PRO" w:eastAsia="HG丸ｺﾞｼｯｸM-PRO" w:hAnsi="HG丸ｺﾞｼｯｸM-PRO" w:cs="Arial"/>
          <w:vanish/>
          <w:sz w:val="24"/>
        </w:rPr>
      </w:pPr>
      <w:r w:rsidRPr="0090184E">
        <w:rPr>
          <w:rFonts w:ascii="HG丸ｺﾞｼｯｸM-PRO" w:eastAsia="HG丸ｺﾞｼｯｸM-PRO" w:hAnsi="HG丸ｺﾞｼｯｸM-PRO"/>
          <w:sz w:val="24"/>
          <w:highlight w:val="cyan"/>
        </w:rPr>
        <w:t>私がこの治験に参加していることを、</w:t>
      </w:r>
      <w:r w:rsidRPr="0090184E">
        <w:rPr>
          <w:rFonts w:ascii="HG丸ｺﾞｼｯｸM-PRO" w:eastAsia="HG丸ｺﾞｼｯｸM-PRO" w:hAnsi="HG丸ｺﾞｼｯｸM-PRO" w:hint="eastAsia"/>
          <w:sz w:val="24"/>
          <w:highlight w:val="cyan"/>
        </w:rPr>
        <w:t>治験</w:t>
      </w:r>
      <w:r w:rsidRPr="0090184E">
        <w:rPr>
          <w:rFonts w:ascii="HG丸ｺﾞｼｯｸM-PRO" w:eastAsia="HG丸ｺﾞｼｯｸM-PRO" w:hAnsi="HG丸ｺﾞｼｯｸM-PRO"/>
          <w:sz w:val="24"/>
          <w:highlight w:val="cyan"/>
        </w:rPr>
        <w:t>担当医師から私の治療を行う他の医師に伝達される可能性があることを理解しました。</w:t>
      </w:r>
    </w:p>
    <w:p w14:paraId="1B916BC0" w14:textId="52D6BBA6" w:rsidR="00A9780E" w:rsidRPr="00317C2A" w:rsidRDefault="00A9780E" w:rsidP="00586197">
      <w:pPr>
        <w:pStyle w:val="a1"/>
        <w:ind w:firstLineChars="0" w:firstLine="0"/>
        <w:rPr>
          <w:rFonts w:ascii="HG丸ｺﾞｼｯｸM-PRO" w:eastAsia="HG丸ｺﾞｼｯｸM-PRO" w:hAnsi="HG丸ｺﾞｼｯｸM-PRO"/>
          <w:color w:val="00B050"/>
        </w:rPr>
      </w:pPr>
    </w:p>
    <w:tbl>
      <w:tblPr>
        <w:tblpPr w:leftFromText="142" w:rightFromText="142" w:vertAnchor="text" w:horzAnchor="margin" w:tblpY="172"/>
        <w:tblOverlap w:val="never"/>
        <w:tblW w:w="9639" w:type="dxa"/>
        <w:tblLook w:val="04A0" w:firstRow="1" w:lastRow="0" w:firstColumn="1" w:lastColumn="0" w:noHBand="0" w:noVBand="1"/>
      </w:tblPr>
      <w:tblGrid>
        <w:gridCol w:w="426"/>
        <w:gridCol w:w="4394"/>
        <w:gridCol w:w="425"/>
        <w:gridCol w:w="4394"/>
      </w:tblGrid>
      <w:tr w:rsidR="00317C2A" w:rsidRPr="00D63ED1" w14:paraId="44A46B93" w14:textId="77777777" w:rsidTr="00317C2A">
        <w:trPr>
          <w:trHeight w:val="486"/>
        </w:trPr>
        <w:tc>
          <w:tcPr>
            <w:tcW w:w="426" w:type="dxa"/>
            <w:shd w:val="clear" w:color="auto" w:fill="E2EFD9"/>
          </w:tcPr>
          <w:p w14:paraId="5A837211" w14:textId="5322A272" w:rsidR="00317C2A" w:rsidRPr="00317C2A" w:rsidRDefault="00317C2A" w:rsidP="00317C2A">
            <w:pPr>
              <w:spacing w:line="240" w:lineRule="exact"/>
              <w:rPr>
                <w:rFonts w:ascii="HG丸ｺﾞｼｯｸM-PRO" w:eastAsia="HG丸ｺﾞｼｯｸM-PRO" w:hAnsi="HG丸ｺﾞｼｯｸM-PRO" w:cs="Arial"/>
                <w:color w:val="0070C0"/>
                <w:sz w:val="16"/>
                <w:szCs w:val="16"/>
              </w:rPr>
            </w:pPr>
            <w:r>
              <w:rPr>
                <w:rFonts w:ascii="HG丸ｺﾞｼｯｸM-PRO" w:eastAsia="HG丸ｺﾞｼｯｸM-PRO" w:hAnsi="HG丸ｺﾞｼｯｸM-PRO" w:cs="Arial" w:hint="eastAsia"/>
                <w:color w:val="0070C0"/>
                <w:sz w:val="16"/>
                <w:szCs w:val="16"/>
              </w:rPr>
              <w:t>A.</w:t>
            </w:r>
          </w:p>
        </w:tc>
        <w:tc>
          <w:tcPr>
            <w:tcW w:w="4394" w:type="dxa"/>
            <w:shd w:val="clear" w:color="auto" w:fill="E2EFD9"/>
          </w:tcPr>
          <w:p w14:paraId="7FBBEFB5"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1</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治験の要約</w:t>
            </w:r>
          </w:p>
          <w:p w14:paraId="67E7E46B"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（参加予定期間と流れ、参加予定人数、治験依頼者含む）</w:t>
            </w:r>
          </w:p>
        </w:tc>
        <w:tc>
          <w:tcPr>
            <w:tcW w:w="425" w:type="dxa"/>
            <w:vMerge w:val="restart"/>
            <w:shd w:val="clear" w:color="auto" w:fill="E2EFD9"/>
          </w:tcPr>
          <w:p w14:paraId="4632CBD7"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color w:val="0070C0"/>
                <w:sz w:val="16"/>
                <w:szCs w:val="16"/>
              </w:rPr>
              <w:t>D.</w:t>
            </w:r>
          </w:p>
        </w:tc>
        <w:tc>
          <w:tcPr>
            <w:tcW w:w="4394" w:type="dxa"/>
            <w:vMerge w:val="restart"/>
            <w:shd w:val="clear" w:color="auto" w:fill="E2EFD9"/>
          </w:tcPr>
          <w:p w14:paraId="25C2D152"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color w:val="0070C0"/>
                <w:sz w:val="16"/>
                <w:szCs w:val="16"/>
              </w:rPr>
              <w:t xml:space="preserve">1. </w:t>
            </w:r>
            <w:r w:rsidRPr="00D63ED1">
              <w:rPr>
                <w:rFonts w:ascii="HG丸ｺﾞｼｯｸM-PRO" w:eastAsia="HG丸ｺﾞｼｯｸM-PRO" w:hAnsi="HG丸ｺﾞｼｯｸM-PRO" w:cs="Arial" w:hint="eastAsia"/>
                <w:color w:val="0070C0"/>
                <w:sz w:val="16"/>
                <w:szCs w:val="16"/>
              </w:rPr>
              <w:t>治験中の費用について</w:t>
            </w:r>
          </w:p>
          <w:p w14:paraId="3DE504F1"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color w:val="0070C0"/>
                <w:sz w:val="16"/>
                <w:szCs w:val="16"/>
              </w:rPr>
              <w:t>2. 負担軽減費について</w:t>
            </w:r>
          </w:p>
          <w:p w14:paraId="15FB5656"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3</w:t>
            </w:r>
            <w:r w:rsidRPr="00D63ED1">
              <w:rPr>
                <w:rFonts w:ascii="HG丸ｺﾞｼｯｸM-PRO" w:eastAsia="HG丸ｺﾞｼｯｸM-PRO" w:hAnsi="HG丸ｺﾞｼｯｸM-PRO" w:cs="Arial"/>
                <w:color w:val="0070C0"/>
                <w:sz w:val="16"/>
                <w:szCs w:val="16"/>
              </w:rPr>
              <w:t>. この治験を審査した治験審査委員会について</w:t>
            </w:r>
          </w:p>
          <w:p w14:paraId="662BF157"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4</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個人情報の保護について</w:t>
            </w:r>
          </w:p>
          <w:p w14:paraId="3ED6771D"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5</w:t>
            </w:r>
            <w:r w:rsidRPr="00D63ED1">
              <w:rPr>
                <w:rFonts w:ascii="HG丸ｺﾞｼｯｸM-PRO" w:eastAsia="HG丸ｺﾞｼｯｸM-PRO" w:hAnsi="HG丸ｺﾞｼｯｸM-PRO" w:cs="Arial"/>
                <w:color w:val="0070C0"/>
                <w:sz w:val="16"/>
                <w:szCs w:val="16"/>
              </w:rPr>
              <w:t>. 健康被害が発生した場合の補償について</w:t>
            </w:r>
          </w:p>
        </w:tc>
      </w:tr>
      <w:tr w:rsidR="00317C2A" w:rsidRPr="00D63ED1" w14:paraId="4656677F" w14:textId="77777777" w:rsidTr="00317C2A">
        <w:trPr>
          <w:trHeight w:val="793"/>
        </w:trPr>
        <w:tc>
          <w:tcPr>
            <w:tcW w:w="426" w:type="dxa"/>
            <w:shd w:val="clear" w:color="auto" w:fill="E2EFD9"/>
          </w:tcPr>
          <w:p w14:paraId="72BFD0A6"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B.</w:t>
            </w:r>
          </w:p>
        </w:tc>
        <w:tc>
          <w:tcPr>
            <w:tcW w:w="4394" w:type="dxa"/>
            <w:shd w:val="clear" w:color="auto" w:fill="E2EFD9"/>
          </w:tcPr>
          <w:p w14:paraId="43B45FDF"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1</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治験（ちけん）とは</w:t>
            </w:r>
          </w:p>
          <w:p w14:paraId="79CED9AE"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2</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あなたの意思による治験の参加について</w:t>
            </w:r>
          </w:p>
          <w:p w14:paraId="0F81E917"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3</w:t>
            </w:r>
            <w:r w:rsidRPr="00D63ED1">
              <w:rPr>
                <w:rFonts w:ascii="HG丸ｺﾞｼｯｸM-PRO" w:eastAsia="HG丸ｺﾞｼｯｸM-PRO" w:hAnsi="HG丸ｺﾞｼｯｸM-PRO" w:cs="Arial"/>
                <w:color w:val="0070C0"/>
                <w:sz w:val="16"/>
                <w:szCs w:val="16"/>
              </w:rPr>
              <w:t>. お問い合わせ先について</w:t>
            </w:r>
          </w:p>
        </w:tc>
        <w:tc>
          <w:tcPr>
            <w:tcW w:w="425" w:type="dxa"/>
            <w:vMerge/>
            <w:shd w:val="clear" w:color="auto" w:fill="E2EFD9"/>
          </w:tcPr>
          <w:p w14:paraId="05D7DB05"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p>
        </w:tc>
        <w:tc>
          <w:tcPr>
            <w:tcW w:w="4394" w:type="dxa"/>
            <w:vMerge/>
            <w:shd w:val="clear" w:color="auto" w:fill="E2EFD9"/>
          </w:tcPr>
          <w:p w14:paraId="44FA031E"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p>
        </w:tc>
      </w:tr>
      <w:tr w:rsidR="00317C2A" w:rsidRPr="00D63ED1" w14:paraId="68B4D20E" w14:textId="77777777" w:rsidTr="00317C2A">
        <w:trPr>
          <w:trHeight w:val="490"/>
        </w:trPr>
        <w:tc>
          <w:tcPr>
            <w:tcW w:w="426" w:type="dxa"/>
            <w:shd w:val="clear" w:color="auto" w:fill="E2EFD9"/>
          </w:tcPr>
          <w:p w14:paraId="7BCD458E" w14:textId="77777777" w:rsidR="00317C2A" w:rsidRPr="00D63ED1" w:rsidRDefault="00317C2A" w:rsidP="00317C2A">
            <w:pPr>
              <w:spacing w:line="240" w:lineRule="exact"/>
              <w:rPr>
                <w:rFonts w:ascii="HG丸ｺﾞｼｯｸM-PRO" w:eastAsia="HG丸ｺﾞｼｯｸM-PRO" w:hAnsi="HG丸ｺﾞｼｯｸM-PRO" w:cs="Arial"/>
                <w:color w:val="000000"/>
                <w:sz w:val="16"/>
                <w:szCs w:val="16"/>
              </w:rPr>
            </w:pPr>
            <w:r w:rsidRPr="00D63ED1">
              <w:rPr>
                <w:rFonts w:ascii="HG丸ｺﾞｼｯｸM-PRO" w:eastAsia="HG丸ｺﾞｼｯｸM-PRO" w:hAnsi="HG丸ｺﾞｼｯｸM-PRO" w:cs="Arial" w:hint="eastAsia"/>
                <w:color w:val="0070C0"/>
                <w:sz w:val="16"/>
                <w:szCs w:val="16"/>
              </w:rPr>
              <w:t>C</w:t>
            </w:r>
            <w:r w:rsidRPr="00D63ED1">
              <w:rPr>
                <w:rFonts w:ascii="HG丸ｺﾞｼｯｸM-PRO" w:eastAsia="HG丸ｺﾞｼｯｸM-PRO" w:hAnsi="HG丸ｺﾞｼｯｸM-PRO" w:cs="Arial"/>
                <w:color w:val="0070C0"/>
                <w:sz w:val="16"/>
                <w:szCs w:val="16"/>
              </w:rPr>
              <w:t>.</w:t>
            </w:r>
          </w:p>
        </w:tc>
        <w:tc>
          <w:tcPr>
            <w:tcW w:w="4394" w:type="dxa"/>
            <w:shd w:val="clear" w:color="auto" w:fill="E2EFD9"/>
          </w:tcPr>
          <w:p w14:paraId="0CF2514D"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1</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あなたの病気と治療について</w:t>
            </w:r>
          </w:p>
          <w:p w14:paraId="47259C10"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2</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治験薬について</w:t>
            </w:r>
          </w:p>
          <w:p w14:paraId="08E0E849"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3</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治験の目的</w:t>
            </w:r>
          </w:p>
          <w:p w14:paraId="373BDD29"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4</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治験の方法</w:t>
            </w:r>
          </w:p>
          <w:p w14:paraId="0EA040EB"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5</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予測される利益および不利益</w:t>
            </w:r>
          </w:p>
          <w:p w14:paraId="34E734BD"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6</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この治験に参加しない場合の他の治療法について</w:t>
            </w:r>
          </w:p>
          <w:p w14:paraId="24DF076F"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7</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この治験を中止する場合について</w:t>
            </w:r>
          </w:p>
          <w:p w14:paraId="1B2CFFD3" w14:textId="7777777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8</w:t>
            </w:r>
            <w:r w:rsidRPr="00D63ED1">
              <w:rPr>
                <w:rFonts w:ascii="HG丸ｺﾞｼｯｸM-PRO" w:eastAsia="HG丸ｺﾞｼｯｸM-PRO" w:hAnsi="HG丸ｺﾞｼｯｸM-PRO" w:cs="Arial"/>
                <w:color w:val="0070C0"/>
                <w:sz w:val="16"/>
                <w:szCs w:val="16"/>
              </w:rPr>
              <w:t xml:space="preserve">. </w:t>
            </w:r>
            <w:r w:rsidRPr="00D63ED1">
              <w:rPr>
                <w:rFonts w:ascii="HG丸ｺﾞｼｯｸM-PRO" w:eastAsia="HG丸ｺﾞｼｯｸM-PRO" w:hAnsi="HG丸ｺﾞｼｯｸM-PRO" w:cs="Arial" w:hint="eastAsia"/>
                <w:color w:val="0070C0"/>
                <w:sz w:val="16"/>
                <w:szCs w:val="16"/>
              </w:rPr>
              <w:t>治験期間中、あなたに守っていただきたいこと</w:t>
            </w:r>
          </w:p>
        </w:tc>
        <w:tc>
          <w:tcPr>
            <w:tcW w:w="425" w:type="dxa"/>
            <w:shd w:val="clear" w:color="auto" w:fill="E2EFD9"/>
          </w:tcPr>
          <w:p w14:paraId="285EF49B" w14:textId="1310FF17"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color w:val="0070C0"/>
                <w:sz w:val="16"/>
                <w:szCs w:val="16"/>
              </w:rPr>
              <w:t>E.</w:t>
            </w:r>
          </w:p>
        </w:tc>
        <w:tc>
          <w:tcPr>
            <w:tcW w:w="4394" w:type="dxa"/>
            <w:shd w:val="clear" w:color="auto" w:fill="E2EFD9"/>
          </w:tcPr>
          <w:p w14:paraId="5DDAA590" w14:textId="26E383D6"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1</w:t>
            </w:r>
            <w:r w:rsidRPr="00D63ED1">
              <w:rPr>
                <w:rFonts w:ascii="HG丸ｺﾞｼｯｸM-PRO" w:eastAsia="HG丸ｺﾞｼｯｸM-PRO" w:hAnsi="HG丸ｺﾞｼｯｸM-PRO" w:cs="Arial"/>
                <w:color w:val="0070C0"/>
                <w:sz w:val="16"/>
                <w:szCs w:val="16"/>
              </w:rPr>
              <w:t xml:space="preserve">. </w:t>
            </w:r>
            <w:r w:rsidR="0032573D" w:rsidRPr="0032573D">
              <w:rPr>
                <w:rFonts w:ascii="HG丸ｺﾞｼｯｸM-PRO" w:eastAsia="HG丸ｺﾞｼｯｸM-PRO" w:hAnsi="HG丸ｺﾞｼｯｸM-PRO" w:cs="Arial" w:hint="eastAsia"/>
                <w:color w:val="0070C0"/>
                <w:sz w:val="16"/>
                <w:szCs w:val="16"/>
              </w:rPr>
              <w:t>インターネットを利用した医療記録の閲覧について</w:t>
            </w:r>
          </w:p>
          <w:p w14:paraId="280E7B8D" w14:textId="72557DC8" w:rsidR="00317C2A" w:rsidRPr="00D63ED1" w:rsidRDefault="00317C2A" w:rsidP="00317C2A">
            <w:pPr>
              <w:spacing w:line="240" w:lineRule="exact"/>
              <w:rPr>
                <w:rFonts w:ascii="HG丸ｺﾞｼｯｸM-PRO" w:eastAsia="HG丸ｺﾞｼｯｸM-PRO" w:hAnsi="HG丸ｺﾞｼｯｸM-PRO" w:cs="Arial"/>
                <w:color w:val="0070C0"/>
                <w:sz w:val="16"/>
                <w:szCs w:val="16"/>
              </w:rPr>
            </w:pPr>
            <w:r w:rsidRPr="00D63ED1">
              <w:rPr>
                <w:rFonts w:ascii="HG丸ｺﾞｼｯｸM-PRO" w:eastAsia="HG丸ｺﾞｼｯｸM-PRO" w:hAnsi="HG丸ｺﾞｼｯｸM-PRO" w:cs="Arial" w:hint="eastAsia"/>
                <w:color w:val="0070C0"/>
                <w:sz w:val="16"/>
                <w:szCs w:val="16"/>
              </w:rPr>
              <w:t>2</w:t>
            </w:r>
            <w:r w:rsidRPr="00D63ED1">
              <w:rPr>
                <w:rFonts w:ascii="HG丸ｺﾞｼｯｸM-PRO" w:eastAsia="HG丸ｺﾞｼｯｸM-PRO" w:hAnsi="HG丸ｺﾞｼｯｸM-PRO" w:cs="Arial"/>
                <w:color w:val="0070C0"/>
                <w:sz w:val="16"/>
                <w:szCs w:val="16"/>
              </w:rPr>
              <w:t xml:space="preserve">. </w:t>
            </w:r>
            <w:r w:rsidR="0032573D" w:rsidRPr="00D63ED1">
              <w:rPr>
                <w:rFonts w:ascii="HG丸ｺﾞｼｯｸM-PRO" w:eastAsia="HG丸ｺﾞｼｯｸM-PRO" w:hAnsi="HG丸ｺﾞｼｯｸM-PRO" w:cs="Arial" w:hint="eastAsia"/>
                <w:color w:val="0070C0"/>
                <w:sz w:val="16"/>
                <w:szCs w:val="16"/>
              </w:rPr>
              <w:t>個人情報の取扱い</w:t>
            </w:r>
          </w:p>
          <w:p w14:paraId="4EA69BD3" w14:textId="36FEEA8A" w:rsidR="00317C2A" w:rsidRPr="00D63ED1" w:rsidRDefault="00547B82" w:rsidP="00317C2A">
            <w:pPr>
              <w:spacing w:line="240" w:lineRule="exact"/>
              <w:rPr>
                <w:rFonts w:ascii="HG丸ｺﾞｼｯｸM-PRO" w:eastAsia="HG丸ｺﾞｼｯｸM-PRO" w:hAnsi="HG丸ｺﾞｼｯｸM-PRO" w:cs="Arial"/>
                <w:color w:val="0070C0"/>
                <w:sz w:val="16"/>
                <w:szCs w:val="16"/>
              </w:rPr>
            </w:pPr>
            <w:r w:rsidRPr="00501FAA">
              <w:rPr>
                <w:rFonts w:ascii="HG丸ｺﾞｼｯｸM-PRO" w:eastAsia="HG丸ｺﾞｼｯｸM-PRO" w:hAnsi="HG丸ｺﾞｼｯｸM-PRO" w:cs="Arial"/>
                <w:noProof/>
                <w:color w:val="000000"/>
                <w:sz w:val="16"/>
                <w:szCs w:val="16"/>
              </w:rPr>
              <mc:AlternateContent>
                <mc:Choice Requires="wps">
                  <w:drawing>
                    <wp:anchor distT="0" distB="0" distL="114300" distR="114300" simplePos="0" relativeHeight="251699208" behindDoc="0" locked="0" layoutInCell="1" allowOverlap="1" wp14:anchorId="04E8ED60" wp14:editId="6A72777E">
                      <wp:simplePos x="0" y="0"/>
                      <wp:positionH relativeFrom="column">
                        <wp:posOffset>46355</wp:posOffset>
                      </wp:positionH>
                      <wp:positionV relativeFrom="paragraph">
                        <wp:posOffset>220345</wp:posOffset>
                      </wp:positionV>
                      <wp:extent cx="2593340" cy="450850"/>
                      <wp:effectExtent l="971550" t="0" r="16510" b="25400"/>
                      <wp:wrapNone/>
                      <wp:docPr id="1095012198"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3340" cy="450850"/>
                              </a:xfrm>
                              <a:prstGeom prst="wedgeRectCallout">
                                <a:avLst>
                                  <a:gd name="adj1" fmla="val -85676"/>
                                  <a:gd name="adj2" fmla="val -39296"/>
                                </a:avLst>
                              </a:prstGeom>
                              <a:solidFill>
                                <a:srgbClr val="D6E3BC"/>
                              </a:solidFill>
                              <a:ln w="9525">
                                <a:solidFill>
                                  <a:srgbClr val="9BBB59"/>
                                </a:solidFill>
                                <a:miter lim="800000"/>
                                <a:headEnd/>
                                <a:tailEnd/>
                              </a:ln>
                            </wps:spPr>
                            <wps:txbx>
                              <w:txbxContent>
                                <w:p w14:paraId="71829FB1" w14:textId="77777777" w:rsidR="0090184E" w:rsidRPr="009E623E" w:rsidRDefault="0090184E" w:rsidP="0090184E">
                                  <w:pPr>
                                    <w:rPr>
                                      <w:rFonts w:ascii="HG丸ｺﾞｼｯｸM-PRO" w:eastAsia="HG丸ｺﾞｼｯｸM-PRO" w:hAnsi="HG丸ｺﾞｼｯｸM-PRO"/>
                                      <w:b/>
                                    </w:rPr>
                                  </w:pPr>
                                  <w:r w:rsidRPr="009E623E">
                                    <w:rPr>
                                      <w:rFonts w:ascii="HG丸ｺﾞｼｯｸM-PRO" w:eastAsia="HG丸ｺﾞｼｯｸM-PRO" w:hAnsi="HG丸ｺﾞｼｯｸM-PRO" w:hint="eastAsia"/>
                                      <w:b/>
                                    </w:rPr>
                                    <w:t>同意書中の各項目欄は、必須とはしない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8ED60" id="AutoShape 443" o:spid="_x0000_s1049" type="#_x0000_t61" style="position:absolute;left:0;text-align:left;margin-left:3.65pt;margin-top:17.35pt;width:204.2pt;height:35.5pt;z-index:251699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" adj="-7706,2312" fillcolor="#d6e3bc" strokecolor="#9bbb59">
                      <v:textbox inset="5.85pt,.7pt,5.85pt,.7pt">
                        <w:txbxContent>
                          <w:p w14:paraId="71829FB1" w14:textId="77777777" w:rsidR="0090184E" w:rsidRPr="009E623E" w:rsidRDefault="0090184E" w:rsidP="0090184E">
                            <w:pPr>
                              <w:rPr>
                                <w:rFonts w:ascii="HG丸ｺﾞｼｯｸM-PRO" w:eastAsia="HG丸ｺﾞｼｯｸM-PRO" w:hAnsi="HG丸ｺﾞｼｯｸM-PRO"/>
                                <w:b/>
                              </w:rPr>
                            </w:pPr>
                            <w:r w:rsidRPr="009E623E">
                              <w:rPr>
                                <w:rFonts w:ascii="HG丸ｺﾞｼｯｸM-PRO" w:eastAsia="HG丸ｺﾞｼｯｸM-PRO" w:hAnsi="HG丸ｺﾞｼｯｸM-PRO" w:hint="eastAsia"/>
                                <w:b/>
                              </w:rPr>
                              <w:t>同意書中の各項目欄は、必須とはしない</w:t>
                            </w:r>
                          </w:p>
                        </w:txbxContent>
                      </v:textbox>
                    </v:shape>
                  </w:pict>
                </mc:Fallback>
              </mc:AlternateContent>
            </w:r>
            <w:r w:rsidR="00317C2A" w:rsidRPr="00D63ED1">
              <w:rPr>
                <w:rFonts w:ascii="HG丸ｺﾞｼｯｸM-PRO" w:eastAsia="HG丸ｺﾞｼｯｸM-PRO" w:hAnsi="HG丸ｺﾞｼｯｸM-PRO" w:cs="Arial" w:hint="eastAsia"/>
                <w:color w:val="0070C0"/>
                <w:sz w:val="16"/>
                <w:szCs w:val="16"/>
              </w:rPr>
              <w:t>3</w:t>
            </w:r>
            <w:r w:rsidR="00317C2A" w:rsidRPr="00D63ED1">
              <w:rPr>
                <w:rFonts w:ascii="HG丸ｺﾞｼｯｸM-PRO" w:eastAsia="HG丸ｺﾞｼｯｸM-PRO" w:hAnsi="HG丸ｺﾞｼｯｸM-PRO" w:cs="Arial"/>
                <w:color w:val="0070C0"/>
                <w:sz w:val="16"/>
                <w:szCs w:val="16"/>
              </w:rPr>
              <w:t xml:space="preserve">. </w:t>
            </w:r>
            <w:r w:rsidR="0032573D" w:rsidRPr="00D63ED1">
              <w:rPr>
                <w:rFonts w:ascii="HG丸ｺﾞｼｯｸM-PRO" w:eastAsia="HG丸ｺﾞｼｯｸM-PRO" w:hAnsi="HG丸ｺﾞｼｯｸM-PRO" w:cs="Arial" w:hint="eastAsia"/>
                <w:color w:val="0070C0"/>
                <w:sz w:val="16"/>
                <w:szCs w:val="16"/>
              </w:rPr>
              <w:t>補償制度の概要</w:t>
            </w:r>
          </w:p>
        </w:tc>
      </w:tr>
    </w:tbl>
    <w:p w14:paraId="72E8DF6D" w14:textId="77777777" w:rsidR="00317C2A" w:rsidRDefault="00317C2A" w:rsidP="00586197">
      <w:pPr>
        <w:pStyle w:val="a1"/>
        <w:ind w:firstLineChars="0" w:firstLine="0"/>
        <w:rPr>
          <w:rFonts w:ascii="HG丸ｺﾞｼｯｸM-PRO" w:eastAsia="HG丸ｺﾞｼｯｸM-PRO" w:hAnsi="HG丸ｺﾞｼｯｸM-PRO"/>
          <w:color w:val="00B05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281"/>
        <w:gridCol w:w="3439"/>
        <w:gridCol w:w="281"/>
        <w:gridCol w:w="3028"/>
        <w:gridCol w:w="947"/>
      </w:tblGrid>
      <w:tr w:rsidR="00317C2A" w:rsidRPr="00501FAA" w14:paraId="1BB541BC" w14:textId="77777777" w:rsidTr="00F7486C">
        <w:tc>
          <w:tcPr>
            <w:tcW w:w="9639" w:type="dxa"/>
            <w:gridSpan w:val="6"/>
            <w:shd w:val="clear" w:color="auto" w:fill="auto"/>
          </w:tcPr>
          <w:p w14:paraId="76043D6C" w14:textId="77777777" w:rsidR="00317C2A" w:rsidRPr="00501FAA" w:rsidRDefault="00317C2A" w:rsidP="00F7486C">
            <w:pPr>
              <w:spacing w:beforeLines="50" w:before="180" w:afterLines="50" w:after="180" w:line="300" w:lineRule="exact"/>
              <w:ind w:leftChars="-35" w:left="-73" w:firstLine="2"/>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b/>
                <w:color w:val="000000"/>
                <w:sz w:val="24"/>
              </w:rPr>
              <w:t>負担軽減費について</w:t>
            </w:r>
            <w:r w:rsidRPr="00501FAA">
              <w:rPr>
                <w:rFonts w:ascii="HG丸ｺﾞｼｯｸM-PRO" w:eastAsia="HG丸ｺﾞｼｯｸM-PRO" w:hAnsi="HG丸ｺﾞｼｯｸM-PRO" w:cs="Arial" w:hint="eastAsia"/>
                <w:bCs/>
                <w:color w:val="000000"/>
                <w:szCs w:val="21"/>
              </w:rPr>
              <w:t xml:space="preserve">（どちらかにチェック </w:t>
            </w:r>
            <w:r w:rsidRPr="00501FAA">
              <w:rPr>
                <w:rFonts w:ascii="Segoe UI Symbol" w:eastAsia="HG丸ｺﾞｼｯｸM-PRO" w:hAnsi="Segoe UI Symbol" w:cs="Segoe UI Symbol"/>
                <w:bCs/>
                <w:color w:val="000000"/>
                <w:szCs w:val="21"/>
              </w:rPr>
              <w:t>☑</w:t>
            </w:r>
            <w:r w:rsidRPr="00501FAA">
              <w:rPr>
                <w:rFonts w:ascii="HG丸ｺﾞｼｯｸM-PRO" w:eastAsia="HG丸ｺﾞｼｯｸM-PRO" w:hAnsi="HG丸ｺﾞｼｯｸM-PRO" w:cs="HG丸ｺﾞｼｯｸM-PRO" w:hint="eastAsia"/>
                <w:bCs/>
                <w:color w:val="000000"/>
                <w:szCs w:val="21"/>
              </w:rPr>
              <w:t>）</w:t>
            </w:r>
            <w:r w:rsidRPr="00501FAA">
              <w:rPr>
                <w:rFonts w:ascii="HG丸ｺﾞｼｯｸM-PRO" w:eastAsia="HG丸ｺﾞｼｯｸM-PRO" w:hAnsi="HG丸ｺﾞｼｯｸM-PRO" w:cs="Arial" w:hint="eastAsia"/>
                <w:b/>
                <w:color w:val="000000"/>
                <w:sz w:val="24"/>
              </w:rPr>
              <w:t xml:space="preserve">：　</w:t>
            </w:r>
            <w:r w:rsidRPr="00501FAA">
              <w:rPr>
                <w:rFonts w:ascii="HG丸ｺﾞｼｯｸM-PRO" w:eastAsia="HG丸ｺﾞｼｯｸM-PRO" w:hAnsi="HG丸ｺﾞｼｯｸM-PRO" w:cs="Arial" w:hint="eastAsia"/>
                <w:color w:val="000000"/>
                <w:sz w:val="24"/>
              </w:rPr>
              <w:t>□</w:t>
            </w:r>
            <w:r w:rsidRPr="00501FAA">
              <w:rPr>
                <w:rFonts w:ascii="HG丸ｺﾞｼｯｸM-PRO" w:eastAsia="HG丸ｺﾞｼｯｸM-PRO" w:hAnsi="HG丸ｺﾞｼｯｸM-PRO" w:cs="Arial"/>
                <w:color w:val="000000"/>
                <w:sz w:val="24"/>
              </w:rPr>
              <w:t xml:space="preserve"> 受け取る　</w:t>
            </w:r>
            <w:r w:rsidRPr="00501FAA">
              <w:rPr>
                <w:rFonts w:ascii="HG丸ｺﾞｼｯｸM-PRO" w:eastAsia="HG丸ｺﾞｼｯｸM-PRO" w:hAnsi="HG丸ｺﾞｼｯｸM-PRO" w:cs="Arial" w:hint="eastAsia"/>
                <w:color w:val="000000"/>
                <w:sz w:val="24"/>
              </w:rPr>
              <w:t xml:space="preserve">　</w:t>
            </w:r>
            <w:r w:rsidRPr="00501FAA">
              <w:rPr>
                <w:rFonts w:ascii="HG丸ｺﾞｼｯｸM-PRO" w:eastAsia="HG丸ｺﾞｼｯｸM-PRO" w:hAnsi="HG丸ｺﾞｼｯｸM-PRO" w:cs="Arial"/>
                <w:color w:val="000000"/>
                <w:sz w:val="24"/>
              </w:rPr>
              <w:t xml:space="preserve">　　</w:t>
            </w:r>
            <w:r w:rsidRPr="00501FAA">
              <w:rPr>
                <w:rFonts w:ascii="HG丸ｺﾞｼｯｸM-PRO" w:eastAsia="HG丸ｺﾞｼｯｸM-PRO" w:hAnsi="HG丸ｺﾞｼｯｸM-PRO" w:cs="Arial" w:hint="eastAsia"/>
                <w:color w:val="000000"/>
                <w:sz w:val="24"/>
              </w:rPr>
              <w:t>□</w:t>
            </w:r>
            <w:r w:rsidRPr="00501FAA">
              <w:rPr>
                <w:rFonts w:ascii="HG丸ｺﾞｼｯｸM-PRO" w:eastAsia="HG丸ｺﾞｼｯｸM-PRO" w:hAnsi="HG丸ｺﾞｼｯｸM-PRO" w:cs="Arial"/>
                <w:color w:val="000000"/>
                <w:sz w:val="24"/>
              </w:rPr>
              <w:t xml:space="preserve"> 受け取らない</w:t>
            </w:r>
          </w:p>
        </w:tc>
      </w:tr>
      <w:tr w:rsidR="00317C2A" w:rsidRPr="00501FAA" w14:paraId="1FBA57F1" w14:textId="77777777" w:rsidTr="00F7486C">
        <w:trPr>
          <w:trHeight w:val="771"/>
        </w:trPr>
        <w:tc>
          <w:tcPr>
            <w:tcW w:w="9639" w:type="dxa"/>
            <w:gridSpan w:val="6"/>
            <w:shd w:val="clear" w:color="auto" w:fill="auto"/>
          </w:tcPr>
          <w:p w14:paraId="13A7998C" w14:textId="77777777" w:rsidR="00317C2A" w:rsidRPr="00501FAA" w:rsidRDefault="00317C2A" w:rsidP="00F7486C">
            <w:pPr>
              <w:spacing w:beforeLines="50" w:before="180" w:afterLines="50" w:after="180" w:line="300" w:lineRule="exact"/>
              <w:ind w:leftChars="100" w:left="210"/>
              <w:rPr>
                <w:rFonts w:ascii="HG丸ｺﾞｼｯｸM-PRO" w:eastAsia="HG丸ｺﾞｼｯｸM-PRO" w:hAnsi="HG丸ｺﾞｼｯｸM-PRO" w:cs="Arial"/>
                <w:b/>
                <w:bCs/>
                <w:color w:val="000000"/>
                <w:sz w:val="24"/>
              </w:rPr>
            </w:pPr>
            <w:r w:rsidRPr="00501FAA">
              <w:rPr>
                <w:rFonts w:ascii="HG丸ｺﾞｼｯｸM-PRO" w:eastAsia="HG丸ｺﾞｼｯｸM-PRO" w:hAnsi="HG丸ｺﾞｼｯｸM-PRO" w:hint="eastAsia"/>
                <w:b/>
                <w:bCs/>
                <w:szCs w:val="21"/>
                <w:highlight w:val="cyan"/>
                <w:bdr w:val="single" w:sz="4" w:space="0" w:color="auto"/>
              </w:rPr>
              <w:t>九がん：説明文書中に任意の説明をした場合や、同意の有無を記載しなければならない項目がある場合は負担軽減費の記載のようにチェックボックス等で記載できるような形にしてください</w:t>
            </w:r>
          </w:p>
        </w:tc>
      </w:tr>
      <w:tr w:rsidR="0090184E" w:rsidRPr="004172DF" w14:paraId="208171F0" w14:textId="77777777" w:rsidTr="00F7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trPr>
        <w:tc>
          <w:tcPr>
            <w:tcW w:w="1702" w:type="dxa"/>
            <w:tcBorders>
              <w:bottom w:val="single" w:sz="4" w:space="0" w:color="auto"/>
            </w:tcBorders>
            <w:shd w:val="clear" w:color="auto" w:fill="auto"/>
            <w:vAlign w:val="center"/>
          </w:tcPr>
          <w:p w14:paraId="2CB004E8" w14:textId="0B495865"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r>
              <w:rPr>
                <w:rFonts w:ascii="HG丸ｺﾞｼｯｸM-PRO" w:eastAsia="HG丸ｺﾞｼｯｸM-PRO" w:hAnsi="HG丸ｺﾞｼｯｸM-PRO" w:hint="eastAsia"/>
                <w:b/>
                <w:bCs/>
                <w:color w:val="000000"/>
                <w:highlight w:val="cyan"/>
                <w:bdr w:val="single" w:sz="4" w:space="0" w:color="auto"/>
              </w:rPr>
              <w:t>九がん：</w:t>
            </w:r>
            <w:r w:rsidRPr="004172DF">
              <w:rPr>
                <w:rFonts w:ascii="HG丸ｺﾞｼｯｸM-PRO" w:eastAsia="HG丸ｺﾞｼｯｸM-PRO" w:hAnsi="HG丸ｺﾞｼｯｸM-PRO" w:hint="eastAsia"/>
                <w:b/>
                <w:bCs/>
                <w:color w:val="000000"/>
                <w:highlight w:val="cyan"/>
                <w:bdr w:val="single" w:sz="4" w:space="0" w:color="auto"/>
              </w:rPr>
              <w:t>以下、九がん用に編集済みです</w:t>
            </w:r>
            <w:r w:rsidRPr="004172DF">
              <w:rPr>
                <w:rFonts w:ascii="HG丸ｺﾞｼｯｸM-PRO" w:eastAsia="HG丸ｺﾞｼｯｸM-PRO" w:hAnsi="HG丸ｺﾞｼｯｸM-PRO" w:cs="Arial"/>
                <w:color w:val="000000"/>
                <w:sz w:val="24"/>
                <w:highlight w:val="cyan"/>
              </w:rPr>
              <w:t>ご本人</w:t>
            </w:r>
          </w:p>
        </w:tc>
        <w:tc>
          <w:tcPr>
            <w:tcW w:w="283" w:type="dxa"/>
            <w:shd w:val="clear" w:color="auto" w:fill="auto"/>
          </w:tcPr>
          <w:p w14:paraId="77B8F5F2"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p>
        </w:tc>
        <w:tc>
          <w:tcPr>
            <w:tcW w:w="3544" w:type="dxa"/>
            <w:tcBorders>
              <w:bottom w:val="single" w:sz="4" w:space="0" w:color="auto"/>
            </w:tcBorders>
            <w:shd w:val="clear" w:color="auto" w:fill="auto"/>
          </w:tcPr>
          <w:p w14:paraId="0DC03190"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rPr>
            </w:pPr>
            <w:r w:rsidRPr="004172DF">
              <w:rPr>
                <w:rFonts w:ascii="HG丸ｺﾞｼｯｸM-PRO" w:eastAsia="HG丸ｺﾞｼｯｸM-PRO" w:hAnsi="HG丸ｺﾞｼｯｸM-PRO" w:cs="Arial" w:hint="eastAsia"/>
                <w:color w:val="000000"/>
                <w:szCs w:val="21"/>
                <w:highlight w:val="cyan"/>
              </w:rPr>
              <w:t xml:space="preserve">同意日： </w:t>
            </w:r>
          </w:p>
          <w:p w14:paraId="213A237A" w14:textId="77777777" w:rsidR="0090184E" w:rsidRPr="004172DF" w:rsidRDefault="0090184E" w:rsidP="00F7486C">
            <w:pPr>
              <w:spacing w:line="360" w:lineRule="exact"/>
              <w:jc w:val="left"/>
              <w:rPr>
                <w:rFonts w:ascii="HG丸ｺﾞｼｯｸM-PRO" w:eastAsia="HG丸ｺﾞｼｯｸM-PRO" w:hAnsi="HG丸ｺﾞｼｯｸM-PRO" w:cs="Arial"/>
                <w:color w:val="000000"/>
                <w:sz w:val="24"/>
                <w:highlight w:val="cyan"/>
              </w:rPr>
            </w:pPr>
            <w:r w:rsidRPr="004172DF">
              <w:rPr>
                <w:rFonts w:ascii="HG丸ｺﾞｼｯｸM-PRO" w:eastAsia="HG丸ｺﾞｼｯｸM-PRO" w:hAnsi="HG丸ｺﾞｼｯｸM-PRO" w:cs="Arial"/>
                <w:color w:val="000000"/>
                <w:sz w:val="24"/>
                <w:highlight w:val="cyan"/>
              </w:rPr>
              <w:t>20</w:t>
            </w:r>
            <w:r w:rsidRPr="004172DF">
              <w:rPr>
                <w:rFonts w:ascii="HG丸ｺﾞｼｯｸM-PRO" w:eastAsia="HG丸ｺﾞｼｯｸM-PRO" w:hAnsi="HG丸ｺﾞｼｯｸM-PRO" w:cs="Arial" w:hint="eastAsia"/>
                <w:color w:val="CCFFFF"/>
                <w:sz w:val="24"/>
                <w:highlight w:val="cyan"/>
                <w:shd w:val="clear" w:color="auto" w:fill="CCFFFF"/>
              </w:rPr>
              <w:t xml:space="preserve">　</w:t>
            </w:r>
            <w:r w:rsidRPr="004172DF">
              <w:rPr>
                <w:rFonts w:ascii="HG丸ｺﾞｼｯｸM-PRO" w:eastAsia="HG丸ｺﾞｼｯｸM-PRO" w:hAnsi="HG丸ｺﾞｼｯｸM-PRO" w:cs="Arial"/>
                <w:color w:val="CCFFFF"/>
                <w:sz w:val="24"/>
                <w:highlight w:val="cyan"/>
                <w:shd w:val="clear" w:color="auto" w:fill="CCFFFF"/>
              </w:rPr>
              <w:t xml:space="preserve"> </w:t>
            </w:r>
            <w:r w:rsidRPr="004172DF">
              <w:rPr>
                <w:rFonts w:ascii="HG丸ｺﾞｼｯｸM-PRO" w:eastAsia="HG丸ｺﾞｼｯｸM-PRO" w:hAnsi="HG丸ｺﾞｼｯｸM-PRO" w:cs="Arial" w:hint="eastAsia"/>
                <w:color w:val="CCFFFF"/>
                <w:sz w:val="24"/>
                <w:highlight w:val="cyan"/>
                <w:shd w:val="clear" w:color="auto" w:fill="CCFFFF"/>
              </w:rPr>
              <w:t xml:space="preserve">　</w:t>
            </w:r>
            <w:r w:rsidRPr="004172DF">
              <w:rPr>
                <w:rFonts w:ascii="HG丸ｺﾞｼｯｸM-PRO" w:eastAsia="HG丸ｺﾞｼｯｸM-PRO" w:hAnsi="HG丸ｺﾞｼｯｸM-PRO" w:cs="Arial"/>
                <w:color w:val="CCFFFF"/>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年</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月</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日</w:t>
            </w:r>
          </w:p>
        </w:tc>
        <w:tc>
          <w:tcPr>
            <w:tcW w:w="283" w:type="dxa"/>
            <w:shd w:val="clear" w:color="auto" w:fill="auto"/>
          </w:tcPr>
          <w:p w14:paraId="4E6FC1B5"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p>
        </w:tc>
        <w:tc>
          <w:tcPr>
            <w:tcW w:w="4077" w:type="dxa"/>
            <w:gridSpan w:val="2"/>
            <w:tcBorders>
              <w:bottom w:val="single" w:sz="4" w:space="0" w:color="auto"/>
            </w:tcBorders>
            <w:shd w:val="clear" w:color="auto" w:fill="auto"/>
          </w:tcPr>
          <w:p w14:paraId="3067140C"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rPr>
            </w:pPr>
            <w:r w:rsidRPr="004172DF">
              <w:rPr>
                <w:rFonts w:ascii="HG丸ｺﾞｼｯｸM-PRO" w:eastAsia="HG丸ｺﾞｼｯｸM-PRO" w:hAnsi="HG丸ｺﾞｼｯｸM-PRO" w:cs="Arial" w:hint="eastAsia"/>
                <w:color w:val="000000"/>
                <w:szCs w:val="21"/>
                <w:highlight w:val="cyan"/>
              </w:rPr>
              <w:t>署名：</w:t>
            </w:r>
          </w:p>
          <w:p w14:paraId="7D78DB49"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rPr>
            </w:pPr>
            <w:r w:rsidRPr="004172DF">
              <w:rPr>
                <w:rFonts w:ascii="HG丸ｺﾞｼｯｸM-PRO" w:eastAsia="HG丸ｺﾞｼｯｸM-PRO" w:hAnsi="HG丸ｺﾞｼｯｸM-PRO" w:cs="Arial" w:hint="eastAsia"/>
                <w:color w:val="000000"/>
                <w:szCs w:val="21"/>
                <w:highlight w:val="cyan"/>
                <w:shd w:val="clear" w:color="auto" w:fill="CCFFFF"/>
              </w:rPr>
              <w:t xml:space="preserve">　　　　　　　　　　　　　　　　　　　　　　　　　　</w:t>
            </w:r>
          </w:p>
        </w:tc>
      </w:tr>
      <w:tr w:rsidR="0090184E" w:rsidRPr="004172DF" w14:paraId="394509A3" w14:textId="77777777" w:rsidTr="00F7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7"/>
        </w:trPr>
        <w:tc>
          <w:tcPr>
            <w:tcW w:w="1702" w:type="dxa"/>
            <w:tcBorders>
              <w:top w:val="single" w:sz="4" w:space="0" w:color="auto"/>
              <w:bottom w:val="single" w:sz="4" w:space="0" w:color="auto"/>
            </w:tcBorders>
            <w:shd w:val="clear" w:color="auto" w:fill="auto"/>
            <w:vAlign w:val="center"/>
          </w:tcPr>
          <w:p w14:paraId="20FCC5C1"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lang w:eastAsia="zh-TW"/>
              </w:rPr>
            </w:pPr>
            <w:r w:rsidRPr="004172DF">
              <w:rPr>
                <w:rFonts w:ascii="HG丸ｺﾞｼｯｸM-PRO" w:eastAsia="HG丸ｺﾞｼｯｸM-PRO" w:hAnsi="HG丸ｺﾞｼｯｸM-PRO" w:cs="Arial" w:hint="eastAsia"/>
                <w:color w:val="000000"/>
                <w:sz w:val="22"/>
                <w:szCs w:val="22"/>
                <w:highlight w:val="cyan"/>
                <w:lang w:eastAsia="zh-TW"/>
              </w:rPr>
              <w:t>□代諾者</w:t>
            </w:r>
          </w:p>
          <w:p w14:paraId="1C3B2E1E"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lang w:eastAsia="zh-TW"/>
              </w:rPr>
            </w:pPr>
            <w:r w:rsidRPr="004172DF">
              <w:rPr>
                <w:rFonts w:ascii="HG丸ｺﾞｼｯｸM-PRO" w:eastAsia="HG丸ｺﾞｼｯｸM-PRO" w:hAnsi="HG丸ｺﾞｼｯｸM-PRO" w:cs="Arial" w:hint="eastAsia"/>
                <w:color w:val="000000"/>
                <w:sz w:val="22"/>
                <w:szCs w:val="22"/>
                <w:highlight w:val="cyan"/>
                <w:lang w:eastAsia="zh-TW"/>
              </w:rPr>
              <w:t>□代筆者</w:t>
            </w:r>
          </w:p>
          <w:p w14:paraId="256506CC"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lang w:eastAsia="zh-TW"/>
              </w:rPr>
            </w:pPr>
            <w:r w:rsidRPr="004172DF">
              <w:rPr>
                <w:rFonts w:ascii="HG丸ｺﾞｼｯｸM-PRO" w:eastAsia="HG丸ｺﾞｼｯｸM-PRO" w:hAnsi="HG丸ｺﾞｼｯｸM-PRO" w:cs="Arial" w:hint="eastAsia"/>
                <w:color w:val="000000"/>
                <w:sz w:val="22"/>
                <w:szCs w:val="22"/>
                <w:highlight w:val="cyan"/>
                <w:lang w:eastAsia="zh-TW"/>
              </w:rPr>
              <w:t>□立会人</w:t>
            </w:r>
          </w:p>
          <w:p w14:paraId="2FC2880B" w14:textId="77777777" w:rsidR="0090184E" w:rsidRPr="004172DF" w:rsidRDefault="0090184E" w:rsidP="00F7486C">
            <w:pPr>
              <w:spacing w:line="360" w:lineRule="exact"/>
              <w:rPr>
                <w:rFonts w:ascii="HG丸ｺﾞｼｯｸM-PRO" w:eastAsia="HG丸ｺﾞｼｯｸM-PRO" w:hAnsi="HG丸ｺﾞｼｯｸM-PRO" w:cs="Arial"/>
                <w:color w:val="000000"/>
                <w:sz w:val="18"/>
                <w:szCs w:val="18"/>
                <w:highlight w:val="cyan"/>
              </w:rPr>
            </w:pPr>
            <w:r w:rsidRPr="004172DF">
              <w:rPr>
                <w:rFonts w:ascii="HG丸ｺﾞｼｯｸM-PRO" w:eastAsia="HG丸ｺﾞｼｯｸM-PRO" w:hAnsi="HG丸ｺﾞｼｯｸM-PRO" w:cs="Arial" w:hint="eastAsia"/>
                <w:color w:val="000000"/>
                <w:sz w:val="18"/>
                <w:szCs w:val="18"/>
                <w:highlight w:val="cyan"/>
              </w:rPr>
              <w:t>（該当する場合）</w:t>
            </w:r>
          </w:p>
        </w:tc>
        <w:tc>
          <w:tcPr>
            <w:tcW w:w="283" w:type="dxa"/>
            <w:shd w:val="clear" w:color="auto" w:fill="auto"/>
          </w:tcPr>
          <w:p w14:paraId="54E9CFDB"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rPr>
            </w:pPr>
          </w:p>
        </w:tc>
        <w:tc>
          <w:tcPr>
            <w:tcW w:w="3544" w:type="dxa"/>
            <w:tcBorders>
              <w:top w:val="single" w:sz="4" w:space="0" w:color="auto"/>
              <w:bottom w:val="single" w:sz="4" w:space="0" w:color="auto"/>
            </w:tcBorders>
            <w:shd w:val="clear" w:color="auto" w:fill="auto"/>
          </w:tcPr>
          <w:p w14:paraId="28D7F7CD"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r w:rsidRPr="004172DF">
              <w:rPr>
                <w:rFonts w:ascii="HG丸ｺﾞｼｯｸM-PRO" w:eastAsia="HG丸ｺﾞｼｯｸM-PRO" w:hAnsi="HG丸ｺﾞｼｯｸM-PRO" w:cs="Arial" w:hint="eastAsia"/>
                <w:color w:val="000000"/>
                <w:sz w:val="24"/>
                <w:highlight w:val="cyan"/>
              </w:rPr>
              <w:t xml:space="preserve">同意日： </w:t>
            </w:r>
          </w:p>
          <w:p w14:paraId="004A34E4" w14:textId="77777777" w:rsidR="0090184E" w:rsidRPr="004172DF" w:rsidRDefault="0090184E" w:rsidP="00F7486C">
            <w:pPr>
              <w:spacing w:line="360" w:lineRule="exact"/>
              <w:jc w:val="left"/>
              <w:rPr>
                <w:rFonts w:ascii="HG丸ｺﾞｼｯｸM-PRO" w:eastAsia="HG丸ｺﾞｼｯｸM-PRO" w:hAnsi="HG丸ｺﾞｼｯｸM-PRO" w:cs="Arial"/>
                <w:color w:val="000000"/>
                <w:sz w:val="22"/>
                <w:szCs w:val="22"/>
                <w:highlight w:val="cyan"/>
              </w:rPr>
            </w:pPr>
            <w:r w:rsidRPr="004172DF">
              <w:rPr>
                <w:rFonts w:ascii="HG丸ｺﾞｼｯｸM-PRO" w:eastAsia="HG丸ｺﾞｼｯｸM-PRO" w:hAnsi="HG丸ｺﾞｼｯｸM-PRO" w:cs="Arial"/>
                <w:color w:val="000000"/>
                <w:sz w:val="24"/>
                <w:highlight w:val="cyan"/>
              </w:rPr>
              <w:t>20</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年</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月</w:t>
            </w:r>
            <w:r w:rsidRPr="004172DF">
              <w:rPr>
                <w:rFonts w:ascii="HG丸ｺﾞｼｯｸM-PRO" w:eastAsia="HG丸ｺﾞｼｯｸM-PRO" w:hAnsi="HG丸ｺﾞｼｯｸM-PRO" w:cs="Arial" w:hint="eastAsia"/>
                <w:color w:val="000000"/>
                <w:sz w:val="24"/>
                <w:highlight w:val="cyan"/>
                <w:shd w:val="clear" w:color="auto" w:fill="CCFFFF"/>
              </w:rPr>
              <w:t xml:space="preserve"> 　　</w:t>
            </w:r>
            <w:r w:rsidRPr="004172DF">
              <w:rPr>
                <w:rFonts w:ascii="HG丸ｺﾞｼｯｸM-PRO" w:eastAsia="HG丸ｺﾞｼｯｸM-PRO" w:hAnsi="HG丸ｺﾞｼｯｸM-PRO" w:cs="Arial"/>
                <w:color w:val="000000"/>
                <w:sz w:val="24"/>
                <w:highlight w:val="cyan"/>
                <w:shd w:val="clear" w:color="auto" w:fill="CCFFFF"/>
              </w:rPr>
              <w:t xml:space="preserve"> </w:t>
            </w:r>
            <w:r w:rsidRPr="004172DF">
              <w:rPr>
                <w:rFonts w:ascii="HG丸ｺﾞｼｯｸM-PRO" w:eastAsia="HG丸ｺﾞｼｯｸM-PRO" w:hAnsi="HG丸ｺﾞｼｯｸM-PRO" w:cs="Arial" w:hint="eastAsia"/>
                <w:color w:val="000000"/>
                <w:sz w:val="24"/>
                <w:highlight w:val="cyan"/>
              </w:rPr>
              <w:t>日</w:t>
            </w:r>
          </w:p>
        </w:tc>
        <w:tc>
          <w:tcPr>
            <w:tcW w:w="283" w:type="dxa"/>
            <w:shd w:val="clear" w:color="auto" w:fill="auto"/>
          </w:tcPr>
          <w:p w14:paraId="39DBB1E5"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rPr>
            </w:pPr>
          </w:p>
        </w:tc>
        <w:tc>
          <w:tcPr>
            <w:tcW w:w="3119" w:type="dxa"/>
            <w:tcBorders>
              <w:top w:val="single" w:sz="4" w:space="0" w:color="auto"/>
              <w:bottom w:val="single" w:sz="4" w:space="0" w:color="auto"/>
            </w:tcBorders>
            <w:shd w:val="clear" w:color="auto" w:fill="auto"/>
          </w:tcPr>
          <w:p w14:paraId="3C447855"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rPr>
            </w:pPr>
            <w:r w:rsidRPr="004172DF">
              <w:rPr>
                <w:rFonts w:ascii="HG丸ｺﾞｼｯｸM-PRO" w:eastAsia="HG丸ｺﾞｼｯｸM-PRO" w:hAnsi="HG丸ｺﾞｼｯｸM-PRO" w:cs="Arial" w:hint="eastAsia"/>
                <w:color w:val="000000"/>
                <w:sz w:val="22"/>
                <w:szCs w:val="22"/>
                <w:highlight w:val="cyan"/>
              </w:rPr>
              <w:t>署名：</w:t>
            </w:r>
          </w:p>
          <w:p w14:paraId="29C92A73" w14:textId="77777777" w:rsidR="0090184E" w:rsidRPr="004172DF" w:rsidRDefault="0090184E" w:rsidP="00F7486C">
            <w:pPr>
              <w:spacing w:line="360" w:lineRule="exact"/>
              <w:rPr>
                <w:rFonts w:ascii="HG丸ｺﾞｼｯｸM-PRO" w:eastAsia="HG丸ｺﾞｼｯｸM-PRO" w:hAnsi="HG丸ｺﾞｼｯｸM-PRO" w:cs="Arial"/>
                <w:color w:val="000000"/>
                <w:sz w:val="22"/>
                <w:szCs w:val="22"/>
                <w:highlight w:val="cyan"/>
              </w:rPr>
            </w:pPr>
            <w:r w:rsidRPr="004172DF">
              <w:rPr>
                <w:rFonts w:ascii="HG丸ｺﾞｼｯｸM-PRO" w:eastAsia="HG丸ｺﾞｼｯｸM-PRO" w:hAnsi="HG丸ｺﾞｼｯｸM-PRO" w:cs="Arial" w:hint="eastAsia"/>
                <w:color w:val="000000"/>
                <w:sz w:val="22"/>
                <w:szCs w:val="22"/>
                <w:highlight w:val="cyan"/>
                <w:shd w:val="clear" w:color="auto" w:fill="CCFFFF"/>
              </w:rPr>
              <w:t xml:space="preserve">　　　　　　　　　　　　　　　　　　　　　　　　　　</w:t>
            </w:r>
            <w:r w:rsidRPr="004172DF">
              <w:rPr>
                <w:rFonts w:ascii="HG丸ｺﾞｼｯｸM-PRO" w:eastAsia="HG丸ｺﾞｼｯｸM-PRO" w:hAnsi="HG丸ｺﾞｼｯｸM-PRO" w:cs="Arial" w:hint="eastAsia"/>
                <w:color w:val="000000"/>
                <w:sz w:val="22"/>
                <w:szCs w:val="22"/>
                <w:highlight w:val="cyan"/>
              </w:rPr>
              <w:t xml:space="preserve">　</w:t>
            </w:r>
          </w:p>
        </w:tc>
        <w:tc>
          <w:tcPr>
            <w:tcW w:w="958" w:type="dxa"/>
            <w:tcBorders>
              <w:top w:val="single" w:sz="4" w:space="0" w:color="auto"/>
              <w:bottom w:val="single" w:sz="4" w:space="0" w:color="auto"/>
            </w:tcBorders>
            <w:shd w:val="clear" w:color="auto" w:fill="auto"/>
          </w:tcPr>
          <w:p w14:paraId="256E41E4" w14:textId="77777777" w:rsidR="0090184E" w:rsidRPr="004172DF" w:rsidRDefault="0090184E" w:rsidP="00F7486C">
            <w:pPr>
              <w:widowControl/>
              <w:spacing w:line="360" w:lineRule="exact"/>
              <w:jc w:val="left"/>
              <w:rPr>
                <w:rFonts w:ascii="HG丸ｺﾞｼｯｸM-PRO" w:eastAsia="HG丸ｺﾞｼｯｸM-PRO" w:hAnsi="HG丸ｺﾞｼｯｸM-PRO" w:cs="Arial"/>
                <w:color w:val="000000"/>
                <w:sz w:val="22"/>
                <w:szCs w:val="22"/>
                <w:highlight w:val="cyan"/>
              </w:rPr>
            </w:pPr>
            <w:r w:rsidRPr="004172DF">
              <w:rPr>
                <w:rFonts w:ascii="HG丸ｺﾞｼｯｸM-PRO" w:eastAsia="HG丸ｺﾞｼｯｸM-PRO" w:hAnsi="HG丸ｺﾞｼｯｸM-PRO" w:cs="Arial" w:hint="eastAsia"/>
                <w:color w:val="000000"/>
                <w:sz w:val="22"/>
                <w:szCs w:val="22"/>
                <w:highlight w:val="cyan"/>
              </w:rPr>
              <w:t>続柄：</w:t>
            </w:r>
          </w:p>
          <w:p w14:paraId="11E27F94" w14:textId="77777777" w:rsidR="0090184E" w:rsidRPr="004172DF" w:rsidRDefault="0090184E" w:rsidP="00F7486C">
            <w:pPr>
              <w:spacing w:line="360" w:lineRule="exact"/>
              <w:jc w:val="left"/>
              <w:rPr>
                <w:rFonts w:ascii="HG丸ｺﾞｼｯｸM-PRO" w:eastAsia="HG丸ｺﾞｼｯｸM-PRO" w:hAnsi="HG丸ｺﾞｼｯｸM-PRO" w:cs="Arial"/>
                <w:color w:val="000000"/>
                <w:sz w:val="22"/>
                <w:szCs w:val="22"/>
                <w:highlight w:val="cyan"/>
              </w:rPr>
            </w:pPr>
          </w:p>
        </w:tc>
      </w:tr>
      <w:tr w:rsidR="0090184E" w:rsidRPr="004172DF" w14:paraId="34674F69" w14:textId="77777777" w:rsidTr="00F7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889" w:type="dxa"/>
            <w:gridSpan w:val="6"/>
            <w:tcBorders>
              <w:top w:val="single" w:sz="4" w:space="0" w:color="auto"/>
              <w:bottom w:val="single" w:sz="4" w:space="0" w:color="auto"/>
            </w:tcBorders>
            <w:shd w:val="clear" w:color="auto" w:fill="auto"/>
            <w:vAlign w:val="center"/>
          </w:tcPr>
          <w:p w14:paraId="288F86E3" w14:textId="77777777" w:rsidR="0090184E" w:rsidRPr="004172DF" w:rsidRDefault="0090184E" w:rsidP="00F7486C">
            <w:pPr>
              <w:pStyle w:val="pf0"/>
              <w:snapToGrid w:val="0"/>
              <w:spacing w:before="0" w:beforeAutospacing="0" w:after="0" w:afterAutospacing="0" w:line="220" w:lineRule="exact"/>
              <w:rPr>
                <w:rFonts w:ascii="HG丸ｺﾞｼｯｸM-PRO" w:eastAsia="HG丸ｺﾞｼｯｸM-PRO" w:hAnsi="HG丸ｺﾞｼｯｸM-PRO" w:cs="Arial"/>
                <w:sz w:val="18"/>
                <w:szCs w:val="18"/>
                <w:highlight w:val="cyan"/>
              </w:rPr>
            </w:pPr>
            <w:r w:rsidRPr="004172DF">
              <w:rPr>
                <w:rStyle w:val="cf01"/>
                <w:rFonts w:ascii="HG丸ｺﾞｼｯｸM-PRO" w:eastAsia="HG丸ｺﾞｼｯｸM-PRO" w:hAnsi="HG丸ｺﾞｼｯｸM-PRO" w:cs="Arial" w:hint="default"/>
                <w:highlight w:val="cyan"/>
              </w:rPr>
              <w:t>私は、この治験の目的・内容・副作用及び個人情報の保護などについて、説明文書に基づき説明しました。</w:t>
            </w:r>
          </w:p>
          <w:p w14:paraId="25366FAF" w14:textId="77777777" w:rsidR="0090184E" w:rsidRPr="004172DF" w:rsidRDefault="0090184E" w:rsidP="00F7486C">
            <w:pPr>
              <w:pStyle w:val="Web"/>
              <w:snapToGrid w:val="0"/>
              <w:spacing w:before="0" w:beforeAutospacing="0" w:after="0" w:afterAutospacing="0" w:line="220" w:lineRule="exact"/>
              <w:rPr>
                <w:rFonts w:ascii="HG丸ｺﾞｼｯｸM-PRO" w:eastAsia="HG丸ｺﾞｼｯｸM-PRO" w:hAnsi="HG丸ｺﾞｼｯｸM-PRO" w:cs="Arial"/>
                <w:sz w:val="18"/>
                <w:szCs w:val="18"/>
                <w:highlight w:val="cyan"/>
              </w:rPr>
            </w:pPr>
            <w:r w:rsidRPr="004172DF">
              <w:rPr>
                <w:rStyle w:val="cf01"/>
                <w:rFonts w:ascii="HG丸ｺﾞｼｯｸM-PRO" w:eastAsia="HG丸ｺﾞｼｯｸM-PRO" w:hAnsi="HG丸ｺﾞｼｯｸM-PRO" w:cs="Arial" w:hint="default"/>
                <w:highlight w:val="cyan"/>
              </w:rPr>
              <w:t>説明医師 施設名：独立行政法人国立病院機構 九州がんセンター</w:t>
            </w:r>
          </w:p>
        </w:tc>
      </w:tr>
      <w:tr w:rsidR="0090184E" w:rsidRPr="004172DF" w14:paraId="6F2D0743" w14:textId="77777777" w:rsidTr="00F7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702" w:type="dxa"/>
            <w:tcBorders>
              <w:top w:val="single" w:sz="4" w:space="0" w:color="auto"/>
              <w:bottom w:val="single" w:sz="4" w:space="0" w:color="auto"/>
            </w:tcBorders>
            <w:shd w:val="clear" w:color="auto" w:fill="auto"/>
            <w:vAlign w:val="center"/>
          </w:tcPr>
          <w:p w14:paraId="7A5E49E1"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r w:rsidRPr="004172DF">
              <w:rPr>
                <w:rFonts w:ascii="HG丸ｺﾞｼｯｸM-PRO" w:eastAsia="HG丸ｺﾞｼｯｸM-PRO" w:hAnsi="HG丸ｺﾞｼｯｸM-PRO" w:cs="Arial" w:hint="eastAsia"/>
                <w:color w:val="000000"/>
                <w:sz w:val="24"/>
                <w:highlight w:val="cyan"/>
              </w:rPr>
              <w:t>医師</w:t>
            </w:r>
          </w:p>
        </w:tc>
        <w:tc>
          <w:tcPr>
            <w:tcW w:w="283" w:type="dxa"/>
            <w:shd w:val="clear" w:color="auto" w:fill="auto"/>
          </w:tcPr>
          <w:p w14:paraId="0E453BAC"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p>
        </w:tc>
        <w:tc>
          <w:tcPr>
            <w:tcW w:w="3544" w:type="dxa"/>
            <w:tcBorders>
              <w:top w:val="single" w:sz="4" w:space="0" w:color="auto"/>
              <w:bottom w:val="single" w:sz="4" w:space="0" w:color="auto"/>
            </w:tcBorders>
            <w:shd w:val="clear" w:color="auto" w:fill="auto"/>
          </w:tcPr>
          <w:p w14:paraId="110EDD93"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lang w:eastAsia="zh-TW"/>
              </w:rPr>
            </w:pPr>
            <w:r w:rsidRPr="004172DF">
              <w:rPr>
                <w:rFonts w:ascii="HG丸ｺﾞｼｯｸM-PRO" w:eastAsia="HG丸ｺﾞｼｯｸM-PRO" w:hAnsi="HG丸ｺﾞｼｯｸM-PRO" w:cs="Arial" w:hint="eastAsia"/>
                <w:color w:val="000000"/>
                <w:szCs w:val="21"/>
                <w:highlight w:val="cyan"/>
                <w:lang w:eastAsia="zh-TW"/>
              </w:rPr>
              <w:t xml:space="preserve">同意確認日： </w:t>
            </w:r>
          </w:p>
          <w:p w14:paraId="02570AB3" w14:textId="77777777" w:rsidR="0090184E" w:rsidRPr="004172DF" w:rsidRDefault="0090184E" w:rsidP="00F7486C">
            <w:pPr>
              <w:spacing w:line="360" w:lineRule="exact"/>
              <w:ind w:leftChars="-122" w:left="1" w:hangingChars="107" w:hanging="257"/>
              <w:jc w:val="left"/>
              <w:rPr>
                <w:rFonts w:ascii="HG丸ｺﾞｼｯｸM-PRO" w:eastAsia="HG丸ｺﾞｼｯｸM-PRO" w:hAnsi="HG丸ｺﾞｼｯｸM-PRO" w:cs="Arial"/>
                <w:color w:val="000000"/>
                <w:sz w:val="24"/>
                <w:highlight w:val="cyan"/>
                <w:lang w:eastAsia="zh-TW"/>
              </w:rPr>
            </w:pPr>
            <w:r w:rsidRPr="004172DF">
              <w:rPr>
                <w:rFonts w:ascii="HG丸ｺﾞｼｯｸM-PRO" w:eastAsia="HG丸ｺﾞｼｯｸM-PRO" w:hAnsi="HG丸ｺﾞｼｯｸM-PRO" w:cs="Arial" w:hint="eastAsia"/>
                <w:color w:val="000000"/>
                <w:sz w:val="24"/>
                <w:highlight w:val="cyan"/>
                <w:lang w:eastAsia="zh-TW"/>
              </w:rPr>
              <w:lastRenderedPageBreak/>
              <w:t xml:space="preserve">　</w:t>
            </w:r>
            <w:r w:rsidRPr="004172DF">
              <w:rPr>
                <w:rFonts w:ascii="HG丸ｺﾞｼｯｸM-PRO" w:eastAsia="HG丸ｺﾞｼｯｸM-PRO" w:hAnsi="HG丸ｺﾞｼｯｸM-PRO" w:cs="Arial"/>
                <w:color w:val="000000"/>
                <w:sz w:val="24"/>
                <w:highlight w:val="cyan"/>
                <w:lang w:eastAsia="zh-TW"/>
              </w:rPr>
              <w:t>20</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年</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月</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日</w:t>
            </w:r>
          </w:p>
        </w:tc>
        <w:tc>
          <w:tcPr>
            <w:tcW w:w="283" w:type="dxa"/>
            <w:shd w:val="clear" w:color="auto" w:fill="auto"/>
          </w:tcPr>
          <w:p w14:paraId="604234A4"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lang w:eastAsia="zh-TW"/>
              </w:rPr>
            </w:pPr>
          </w:p>
        </w:tc>
        <w:tc>
          <w:tcPr>
            <w:tcW w:w="4077" w:type="dxa"/>
            <w:gridSpan w:val="2"/>
            <w:tcBorders>
              <w:top w:val="single" w:sz="4" w:space="0" w:color="auto"/>
              <w:bottom w:val="single" w:sz="4" w:space="0" w:color="auto"/>
            </w:tcBorders>
            <w:shd w:val="clear" w:color="auto" w:fill="auto"/>
          </w:tcPr>
          <w:p w14:paraId="66EA5996"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rPr>
            </w:pPr>
            <w:r w:rsidRPr="004172DF">
              <w:rPr>
                <w:rFonts w:ascii="HG丸ｺﾞｼｯｸM-PRO" w:eastAsia="HG丸ｺﾞｼｯｸM-PRO" w:hAnsi="HG丸ｺﾞｼｯｸM-PRO" w:cs="Arial" w:hint="eastAsia"/>
                <w:color w:val="000000"/>
                <w:szCs w:val="21"/>
                <w:highlight w:val="cyan"/>
              </w:rPr>
              <w:t>署名：</w:t>
            </w:r>
          </w:p>
          <w:p w14:paraId="477BB073"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rPr>
            </w:pPr>
            <w:r w:rsidRPr="004172DF">
              <w:rPr>
                <w:rFonts w:ascii="HG丸ｺﾞｼｯｸM-PRO" w:eastAsia="HG丸ｺﾞｼｯｸM-PRO" w:hAnsi="HG丸ｺﾞｼｯｸM-PRO" w:cs="Arial" w:hint="eastAsia"/>
                <w:color w:val="000000"/>
                <w:szCs w:val="21"/>
                <w:highlight w:val="cyan"/>
                <w:shd w:val="clear" w:color="auto" w:fill="CCFFFF"/>
              </w:rPr>
              <w:lastRenderedPageBreak/>
              <w:t xml:space="preserve">　　　　　　　　　　　　　　　　　　　　　　　　　　</w:t>
            </w:r>
          </w:p>
        </w:tc>
      </w:tr>
      <w:tr w:rsidR="0090184E" w:rsidRPr="00501FAA" w14:paraId="38D1DE5A" w14:textId="77777777" w:rsidTr="00F7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9"/>
        </w:trPr>
        <w:tc>
          <w:tcPr>
            <w:tcW w:w="1702" w:type="dxa"/>
            <w:tcBorders>
              <w:top w:val="single" w:sz="4" w:space="0" w:color="auto"/>
              <w:bottom w:val="single" w:sz="4" w:space="0" w:color="auto"/>
            </w:tcBorders>
            <w:shd w:val="clear" w:color="auto" w:fill="auto"/>
            <w:vAlign w:val="center"/>
          </w:tcPr>
          <w:p w14:paraId="2D7C8D3A"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r w:rsidRPr="004172DF">
              <w:rPr>
                <w:rFonts w:ascii="HG丸ｺﾞｼｯｸM-PRO" w:eastAsia="HG丸ｺﾞｼｯｸM-PRO" w:hAnsi="HG丸ｺﾞｼｯｸM-PRO" w:cs="Arial" w:hint="eastAsia"/>
                <w:color w:val="000000"/>
                <w:sz w:val="24"/>
                <w:highlight w:val="cyan"/>
              </w:rPr>
              <w:lastRenderedPageBreak/>
              <w:t>補助説明者</w:t>
            </w:r>
          </w:p>
        </w:tc>
        <w:tc>
          <w:tcPr>
            <w:tcW w:w="283" w:type="dxa"/>
            <w:shd w:val="clear" w:color="auto" w:fill="auto"/>
          </w:tcPr>
          <w:p w14:paraId="1E42B587"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rPr>
            </w:pPr>
          </w:p>
        </w:tc>
        <w:tc>
          <w:tcPr>
            <w:tcW w:w="3544" w:type="dxa"/>
            <w:tcBorders>
              <w:top w:val="single" w:sz="4" w:space="0" w:color="auto"/>
              <w:bottom w:val="single" w:sz="4" w:space="0" w:color="auto"/>
            </w:tcBorders>
            <w:shd w:val="clear" w:color="auto" w:fill="auto"/>
          </w:tcPr>
          <w:p w14:paraId="003AAC27" w14:textId="77777777" w:rsidR="0090184E" w:rsidRPr="004172DF" w:rsidRDefault="0090184E" w:rsidP="00F7486C">
            <w:pPr>
              <w:spacing w:line="360" w:lineRule="exact"/>
              <w:rPr>
                <w:rFonts w:ascii="HG丸ｺﾞｼｯｸM-PRO" w:eastAsia="HG丸ｺﾞｼｯｸM-PRO" w:hAnsi="HG丸ｺﾞｼｯｸM-PRO" w:cs="Arial"/>
                <w:color w:val="000000"/>
                <w:szCs w:val="21"/>
                <w:highlight w:val="cyan"/>
                <w:lang w:eastAsia="zh-TW"/>
              </w:rPr>
            </w:pPr>
            <w:r w:rsidRPr="004172DF">
              <w:rPr>
                <w:rFonts w:ascii="HG丸ｺﾞｼｯｸM-PRO" w:eastAsia="HG丸ｺﾞｼｯｸM-PRO" w:hAnsi="HG丸ｺﾞｼｯｸM-PRO" w:cs="Arial" w:hint="eastAsia"/>
                <w:color w:val="000000"/>
                <w:szCs w:val="21"/>
                <w:highlight w:val="cyan"/>
                <w:lang w:eastAsia="zh-TW"/>
              </w:rPr>
              <w:t xml:space="preserve">同意確認日： </w:t>
            </w:r>
          </w:p>
          <w:p w14:paraId="65EAF8CE" w14:textId="77777777" w:rsidR="0090184E" w:rsidRPr="004172DF" w:rsidRDefault="0090184E" w:rsidP="00F7486C">
            <w:pPr>
              <w:spacing w:line="360" w:lineRule="exact"/>
              <w:jc w:val="left"/>
              <w:rPr>
                <w:rFonts w:ascii="HG丸ｺﾞｼｯｸM-PRO" w:eastAsia="HG丸ｺﾞｼｯｸM-PRO" w:hAnsi="HG丸ｺﾞｼｯｸM-PRO" w:cs="Arial"/>
                <w:color w:val="000000"/>
                <w:sz w:val="24"/>
                <w:highlight w:val="cyan"/>
                <w:lang w:eastAsia="zh-TW"/>
              </w:rPr>
            </w:pPr>
            <w:r w:rsidRPr="004172DF">
              <w:rPr>
                <w:rFonts w:ascii="HG丸ｺﾞｼｯｸM-PRO" w:eastAsia="HG丸ｺﾞｼｯｸM-PRO" w:hAnsi="HG丸ｺﾞｼｯｸM-PRO" w:cs="Arial"/>
                <w:color w:val="000000"/>
                <w:sz w:val="24"/>
                <w:highlight w:val="cyan"/>
                <w:lang w:eastAsia="zh-TW"/>
              </w:rPr>
              <w:t>20</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年</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月</w:t>
            </w:r>
            <w:r w:rsidRPr="004172DF">
              <w:rPr>
                <w:rFonts w:ascii="HG丸ｺﾞｼｯｸM-PRO" w:eastAsia="HG丸ｺﾞｼｯｸM-PRO" w:hAnsi="HG丸ｺﾞｼｯｸM-PRO" w:cs="Arial" w:hint="eastAsia"/>
                <w:color w:val="000000"/>
                <w:sz w:val="24"/>
                <w:highlight w:val="cyan"/>
                <w:shd w:val="clear" w:color="auto" w:fill="CCFFFF"/>
                <w:lang w:eastAsia="zh-TW"/>
              </w:rPr>
              <w:t xml:space="preserve"> 　　</w:t>
            </w:r>
            <w:r w:rsidRPr="004172DF">
              <w:rPr>
                <w:rFonts w:ascii="HG丸ｺﾞｼｯｸM-PRO" w:eastAsia="HG丸ｺﾞｼｯｸM-PRO" w:hAnsi="HG丸ｺﾞｼｯｸM-PRO" w:cs="Arial"/>
                <w:color w:val="000000"/>
                <w:sz w:val="24"/>
                <w:highlight w:val="cyan"/>
                <w:shd w:val="clear" w:color="auto" w:fill="CCFFFF"/>
                <w:lang w:eastAsia="zh-TW"/>
              </w:rPr>
              <w:t xml:space="preserve"> </w:t>
            </w:r>
            <w:r w:rsidRPr="004172DF">
              <w:rPr>
                <w:rFonts w:ascii="HG丸ｺﾞｼｯｸM-PRO" w:eastAsia="HG丸ｺﾞｼｯｸM-PRO" w:hAnsi="HG丸ｺﾞｼｯｸM-PRO" w:cs="Arial" w:hint="eastAsia"/>
                <w:color w:val="000000"/>
                <w:sz w:val="24"/>
                <w:highlight w:val="cyan"/>
                <w:lang w:eastAsia="zh-TW"/>
              </w:rPr>
              <w:t>日</w:t>
            </w:r>
          </w:p>
        </w:tc>
        <w:tc>
          <w:tcPr>
            <w:tcW w:w="283" w:type="dxa"/>
            <w:shd w:val="clear" w:color="auto" w:fill="auto"/>
          </w:tcPr>
          <w:p w14:paraId="0257F03A" w14:textId="77777777" w:rsidR="0090184E" w:rsidRPr="004172DF" w:rsidRDefault="0090184E" w:rsidP="00F7486C">
            <w:pPr>
              <w:spacing w:line="360" w:lineRule="exact"/>
              <w:rPr>
                <w:rFonts w:ascii="HG丸ｺﾞｼｯｸM-PRO" w:eastAsia="HG丸ｺﾞｼｯｸM-PRO" w:hAnsi="HG丸ｺﾞｼｯｸM-PRO" w:cs="Arial"/>
                <w:color w:val="000000"/>
                <w:sz w:val="24"/>
                <w:highlight w:val="cyan"/>
                <w:lang w:eastAsia="zh-TW"/>
              </w:rPr>
            </w:pPr>
          </w:p>
        </w:tc>
        <w:tc>
          <w:tcPr>
            <w:tcW w:w="4077" w:type="dxa"/>
            <w:gridSpan w:val="2"/>
            <w:tcBorders>
              <w:top w:val="single" w:sz="4" w:space="0" w:color="auto"/>
              <w:bottom w:val="single" w:sz="4" w:space="0" w:color="auto"/>
            </w:tcBorders>
            <w:shd w:val="clear" w:color="auto" w:fill="auto"/>
          </w:tcPr>
          <w:p w14:paraId="02A78677" w14:textId="77777777" w:rsidR="0090184E" w:rsidRPr="00501FAA" w:rsidRDefault="0090184E" w:rsidP="00F7486C">
            <w:pPr>
              <w:spacing w:line="360" w:lineRule="exact"/>
              <w:rPr>
                <w:rFonts w:ascii="HG丸ｺﾞｼｯｸM-PRO" w:eastAsia="HG丸ｺﾞｼｯｸM-PRO" w:hAnsi="HG丸ｺﾞｼｯｸM-PRO" w:cs="Arial"/>
                <w:color w:val="000000"/>
                <w:szCs w:val="21"/>
              </w:rPr>
            </w:pPr>
            <w:r w:rsidRPr="004172DF">
              <w:rPr>
                <w:rFonts w:ascii="HG丸ｺﾞｼｯｸM-PRO" w:eastAsia="HG丸ｺﾞｼｯｸM-PRO" w:hAnsi="HG丸ｺﾞｼｯｸM-PRO" w:cs="Arial" w:hint="eastAsia"/>
                <w:color w:val="000000"/>
                <w:szCs w:val="21"/>
                <w:highlight w:val="cyan"/>
              </w:rPr>
              <w:t>署名：</w:t>
            </w:r>
          </w:p>
          <w:p w14:paraId="6FDE28D8" w14:textId="77777777" w:rsidR="0090184E" w:rsidRPr="00501FAA" w:rsidRDefault="0090184E" w:rsidP="00F7486C">
            <w:pPr>
              <w:spacing w:line="360" w:lineRule="exact"/>
              <w:rPr>
                <w:rFonts w:ascii="HG丸ｺﾞｼｯｸM-PRO" w:eastAsia="HG丸ｺﾞｼｯｸM-PRO" w:hAnsi="HG丸ｺﾞｼｯｸM-PRO" w:cs="Arial"/>
                <w:color w:val="000000"/>
                <w:szCs w:val="21"/>
              </w:rPr>
            </w:pPr>
            <w:r w:rsidRPr="00501FAA">
              <w:rPr>
                <w:rFonts w:ascii="HG丸ｺﾞｼｯｸM-PRO" w:eastAsia="HG丸ｺﾞｼｯｸM-PRO" w:hAnsi="HG丸ｺﾞｼｯｸM-PRO" w:cs="Arial" w:hint="eastAsia"/>
                <w:color w:val="000000"/>
                <w:szCs w:val="21"/>
                <w:shd w:val="clear" w:color="auto" w:fill="CCFFFF"/>
              </w:rPr>
              <w:t xml:space="preserve">　　　　　　　　　　　　　　　　　　　　　　　　　　</w:t>
            </w:r>
          </w:p>
        </w:tc>
      </w:tr>
    </w:tbl>
    <w:p w14:paraId="0DF89259" w14:textId="19A048CF" w:rsidR="0090184E" w:rsidRPr="0090184E" w:rsidRDefault="0090184E" w:rsidP="00586197">
      <w:pPr>
        <w:spacing w:line="360" w:lineRule="exact"/>
        <w:rPr>
          <w:rFonts w:ascii="HG丸ｺﾞｼｯｸM-PRO" w:eastAsia="HG丸ｺﾞｼｯｸM-PRO" w:hAnsi="HG丸ｺﾞｼｯｸM-PRO"/>
          <w:color w:val="00B050"/>
          <w:sz w:val="24"/>
        </w:rPr>
      </w:pPr>
    </w:p>
    <w:p w14:paraId="0383B6EA" w14:textId="54696690" w:rsidR="001F4049" w:rsidRPr="00D63ED1" w:rsidRDefault="001F4049" w:rsidP="001F4049">
      <w:pPr>
        <w:widowControl/>
        <w:jc w:val="left"/>
        <w:rPr>
          <w:rFonts w:ascii="HG丸ｺﾞｼｯｸM-PRO" w:eastAsia="HG丸ｺﾞｼｯｸM-PRO" w:hAnsi="HG丸ｺﾞｼｯｸM-PRO"/>
        </w:rPr>
      </w:pPr>
    </w:p>
    <w:tbl>
      <w:tblPr>
        <w:tblpPr w:leftFromText="142" w:rightFromText="142" w:vertAnchor="text"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8E46BF" w:rsidRPr="00D63ED1" w14:paraId="4A912CAC" w14:textId="77777777" w:rsidTr="001F4049">
        <w:tc>
          <w:tcPr>
            <w:tcW w:w="9639" w:type="dxa"/>
            <w:shd w:val="clear" w:color="auto" w:fill="E2EFD9"/>
          </w:tcPr>
          <w:p w14:paraId="4C032173" w14:textId="77777777" w:rsidR="008E46BF" w:rsidRPr="00D63ED1" w:rsidRDefault="008E46BF" w:rsidP="001F4049">
            <w:pPr>
              <w:snapToGrid w:val="0"/>
              <w:spacing w:line="360" w:lineRule="exact"/>
              <w:rPr>
                <w:rFonts w:ascii="HG丸ｺﾞｼｯｸM-PRO" w:eastAsia="HG丸ｺﾞｼｯｸM-PRO" w:hAnsi="HG丸ｺﾞｼｯｸM-PRO" w:cs="Arial"/>
                <w:color w:val="000000"/>
                <w:szCs w:val="21"/>
              </w:rPr>
            </w:pPr>
            <w:r w:rsidRPr="00D63ED1">
              <w:rPr>
                <w:rFonts w:ascii="HG丸ｺﾞｼｯｸM-PRO" w:eastAsia="HG丸ｺﾞｼｯｸM-PRO" w:hAnsi="HG丸ｺﾞｼｯｸM-PRO" w:cs="Arial" w:hint="eastAsia"/>
                <w:color w:val="000000"/>
                <w:szCs w:val="21"/>
              </w:rPr>
              <w:t>作成ガイド）</w:t>
            </w:r>
          </w:p>
          <w:p w14:paraId="6FF8EB7B" w14:textId="0B4EDF87" w:rsidR="008E46BF" w:rsidRPr="00D63ED1" w:rsidRDefault="008E46BF" w:rsidP="001F404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「事務局保管用」「治験参加者用」など、必要に応じて、複写を作成する。</w:t>
            </w:r>
          </w:p>
          <w:p w14:paraId="03A56AFB" w14:textId="32F76D6A" w:rsidR="008E46BF" w:rsidRPr="00D63ED1" w:rsidRDefault="008E46BF" w:rsidP="001F404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任意の検査、検体提供の有無</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の同意がある場合はチェックボックスの追加を検討する。</w:t>
            </w:r>
          </w:p>
          <w:p w14:paraId="317EFB9A" w14:textId="69DABEDB" w:rsidR="008E46BF" w:rsidRPr="00D63ED1" w:rsidRDefault="008E46BF" w:rsidP="001F4049">
            <w:pPr>
              <w:pStyle w:val="11"/>
              <w:ind w:right="105"/>
              <w:rPr>
                <w:rFonts w:ascii="HG丸ｺﾞｼｯｸM-PRO" w:eastAsia="HG丸ｺﾞｼｯｸM-PRO" w:hAnsi="HG丸ｺﾞｼｯｸM-PRO"/>
              </w:rPr>
            </w:pPr>
            <w:r w:rsidRPr="00D63ED1">
              <w:rPr>
                <w:rFonts w:ascii="HG丸ｺﾞｼｯｸM-PRO" w:eastAsia="HG丸ｺﾞｼｯｸM-PRO" w:hAnsi="HG丸ｺﾞｼｯｸM-PRO" w:hint="eastAsia"/>
              </w:rPr>
              <w:t>「代諾者」「代筆者」「立会人」欄については、適宜変更する。</w:t>
            </w:r>
          </w:p>
          <w:p w14:paraId="634331C1" w14:textId="77777777" w:rsidR="008E46BF" w:rsidRPr="00D63ED1" w:rsidRDefault="008E46BF" w:rsidP="001F4049">
            <w:pPr>
              <w:pStyle w:val="11"/>
              <w:ind w:right="105"/>
              <w:rPr>
                <w:rFonts w:ascii="HG丸ｺﾞｼｯｸM-PRO" w:eastAsia="HG丸ｺﾞｼｯｸM-PRO" w:hAnsi="HG丸ｺﾞｼｯｸM-PRO"/>
                <w:sz w:val="20"/>
                <w:szCs w:val="20"/>
              </w:rPr>
            </w:pPr>
            <w:r w:rsidRPr="00D63ED1">
              <w:rPr>
                <w:rFonts w:ascii="HG丸ｺﾞｼｯｸM-PRO" w:eastAsia="HG丸ｺﾞｼｯｸM-PRO" w:hAnsi="HG丸ｺﾞｼｯｸM-PRO" w:hint="eastAsia"/>
              </w:rPr>
              <w:t>時刻欄については、必要に応じて追加を検討する。</w:t>
            </w:r>
          </w:p>
          <w:p w14:paraId="04F35F04" w14:textId="47926C53" w:rsidR="008E46BF" w:rsidRPr="00D63ED1" w:rsidRDefault="008E46BF" w:rsidP="001F4049">
            <w:pPr>
              <w:pStyle w:val="11"/>
              <w:ind w:right="105"/>
              <w:rPr>
                <w:rFonts w:ascii="HG丸ｺﾞｼｯｸM-PRO" w:eastAsia="HG丸ｺﾞｼｯｸM-PRO" w:hAnsi="HG丸ｺﾞｼｯｸM-PRO"/>
                <w:szCs w:val="20"/>
              </w:rPr>
            </w:pPr>
            <w:r w:rsidRPr="00D63ED1">
              <w:rPr>
                <w:rFonts w:ascii="HG丸ｺﾞｼｯｸM-PRO" w:eastAsia="HG丸ｺﾞｼｯｸM-PRO" w:hAnsi="HG丸ｺﾞｼｯｸM-PRO" w:hint="eastAsia"/>
              </w:rPr>
              <w:t>「同意文書交付日」</w:t>
            </w:r>
            <w:r w:rsidR="00E26BC7" w:rsidRPr="00D63ED1">
              <w:rPr>
                <w:rFonts w:ascii="HG丸ｺﾞｼｯｸM-PRO" w:eastAsia="HG丸ｺﾞｼｯｸM-PRO" w:hAnsi="HG丸ｺﾞｼｯｸM-PRO" w:hint="eastAsia"/>
              </w:rPr>
              <w:t>など</w:t>
            </w:r>
            <w:r w:rsidRPr="00D63ED1">
              <w:rPr>
                <w:rFonts w:ascii="HG丸ｺﾞｼｯｸM-PRO" w:eastAsia="HG丸ｺﾞｼｯｸM-PRO" w:hAnsi="HG丸ｺﾞｼｯｸM-PRO" w:hint="eastAsia"/>
              </w:rPr>
              <w:t>、適宜追加可能である。</w:t>
            </w:r>
          </w:p>
          <w:p w14:paraId="58DA5239" w14:textId="199BA5BF" w:rsidR="00880BBD" w:rsidRPr="00D63ED1" w:rsidRDefault="00880BBD" w:rsidP="001F4049">
            <w:pPr>
              <w:pStyle w:val="11"/>
              <w:ind w:right="105"/>
              <w:rPr>
                <w:rFonts w:ascii="HG丸ｺﾞｼｯｸM-PRO" w:eastAsia="HG丸ｺﾞｼｯｸM-PRO" w:hAnsi="HG丸ｺﾞｼｯｸM-PRO"/>
                <w:szCs w:val="20"/>
              </w:rPr>
            </w:pPr>
            <w:r w:rsidRPr="00D63ED1">
              <w:rPr>
                <w:rFonts w:ascii="HG丸ｺﾞｼｯｸM-PRO" w:eastAsia="HG丸ｺﾞｼｯｸM-PRO" w:hAnsi="HG丸ｺﾞｼｯｸM-PRO" w:hint="eastAsia"/>
              </w:rPr>
              <w:t>必要に応じて「お問い合わせ先」を同意文書へ記載することも可能である。</w:t>
            </w:r>
          </w:p>
        </w:tc>
      </w:tr>
    </w:tbl>
    <w:p w14:paraId="79B7C56E" w14:textId="4A11046A" w:rsidR="008E46BF" w:rsidRPr="00D63ED1" w:rsidRDefault="008E46BF" w:rsidP="0090184E">
      <w:pPr>
        <w:pStyle w:val="a1"/>
        <w:ind w:firstLineChars="41" w:firstLine="98"/>
        <w:rPr>
          <w:rFonts w:ascii="HG丸ｺﾞｼｯｸM-PRO" w:eastAsia="HG丸ｺﾞｼｯｸM-PRO" w:hAnsi="HG丸ｺﾞｼｯｸM-PRO"/>
        </w:rPr>
      </w:pPr>
    </w:p>
    <w:p w14:paraId="09E3312D" w14:textId="77777777" w:rsidR="008E46BF" w:rsidRPr="00D63ED1" w:rsidRDefault="008E46BF" w:rsidP="0090184E">
      <w:pPr>
        <w:pStyle w:val="a1"/>
        <w:ind w:firstLineChars="0" w:firstLine="0"/>
        <w:rPr>
          <w:rFonts w:ascii="HG丸ｺﾞｼｯｸM-PRO" w:eastAsia="HG丸ｺﾞｼｯｸM-PRO" w:hAnsi="HG丸ｺﾞｼｯｸM-PRO"/>
        </w:rPr>
      </w:pPr>
      <w:r w:rsidRPr="00D63ED1">
        <w:rPr>
          <w:rFonts w:ascii="HG丸ｺﾞｼｯｸM-PRO" w:eastAsia="HG丸ｺﾞｼｯｸM-PRO" w:hAnsi="HG丸ｺﾞｼｯｸM-PRO"/>
        </w:rPr>
        <w:br w:type="page"/>
      </w:r>
    </w:p>
    <w:p w14:paraId="63010E77" w14:textId="77777777" w:rsidR="00EB374D" w:rsidRPr="00D63ED1" w:rsidRDefault="00EB374D" w:rsidP="006D14EE">
      <w:pPr>
        <w:spacing w:beforeLines="50" w:before="180" w:line="360" w:lineRule="exact"/>
        <w:jc w:val="center"/>
        <w:rPr>
          <w:rFonts w:ascii="HG丸ｺﾞｼｯｸM-PRO" w:eastAsia="HG丸ｺﾞｼｯｸM-PRO" w:hAnsi="HG丸ｺﾞｼｯｸM-PRO" w:cs="Arial"/>
          <w:b/>
          <w:color w:val="000000"/>
          <w:sz w:val="32"/>
          <w:szCs w:val="32"/>
        </w:rPr>
      </w:pPr>
    </w:p>
    <w:p w14:paraId="66FF37BC" w14:textId="4EF15CC4" w:rsidR="004D6F27" w:rsidRPr="00501FAA" w:rsidRDefault="004D6F27" w:rsidP="004D6F27">
      <w:pPr>
        <w:spacing w:beforeLines="50" w:before="180" w:line="340" w:lineRule="exact"/>
        <w:jc w:val="center"/>
        <w:rPr>
          <w:rFonts w:ascii="HG丸ｺﾞｼｯｸM-PRO" w:eastAsia="HG丸ｺﾞｼｯｸM-PRO" w:hAnsi="HG丸ｺﾞｼｯｸM-PRO" w:cs="Arial"/>
          <w:b/>
          <w:color w:val="000000"/>
          <w:sz w:val="32"/>
          <w:szCs w:val="32"/>
        </w:rPr>
      </w:pPr>
      <w:r w:rsidRPr="00501FAA">
        <w:rPr>
          <w:rFonts w:ascii="HG丸ｺﾞｼｯｸM-PRO" w:eastAsia="HG丸ｺﾞｼｯｸM-PRO" w:hAnsi="HG丸ｺﾞｼｯｸM-PRO" w:cs="Arial"/>
          <w:b/>
          <w:color w:val="000000"/>
          <w:sz w:val="32"/>
          <w:szCs w:val="32"/>
        </w:rPr>
        <w:t>治験参加</w:t>
      </w:r>
      <w:r w:rsidRPr="00501FAA">
        <w:rPr>
          <w:rFonts w:ascii="HG丸ｺﾞｼｯｸM-PRO" w:eastAsia="HG丸ｺﾞｼｯｸM-PRO" w:hAnsi="HG丸ｺﾞｼｯｸM-PRO" w:cs="Arial" w:hint="eastAsia"/>
          <w:b/>
          <w:color w:val="000000"/>
          <w:sz w:val="32"/>
          <w:szCs w:val="32"/>
        </w:rPr>
        <w:t>の</w:t>
      </w:r>
      <w:r w:rsidRPr="00501FAA">
        <w:rPr>
          <w:rFonts w:ascii="HG丸ｺﾞｼｯｸM-PRO" w:eastAsia="HG丸ｺﾞｼｯｸM-PRO" w:hAnsi="HG丸ｺﾞｼｯｸM-PRO" w:cs="Arial"/>
          <w:b/>
          <w:color w:val="000000"/>
          <w:sz w:val="32"/>
          <w:szCs w:val="32"/>
        </w:rPr>
        <w:t>負担軽減費の振込</w:t>
      </w:r>
      <w:r w:rsidRPr="00501FAA">
        <w:rPr>
          <w:rFonts w:ascii="HG丸ｺﾞｼｯｸM-PRO" w:eastAsia="HG丸ｺﾞｼｯｸM-PRO" w:hAnsi="HG丸ｺﾞｼｯｸM-PRO" w:cs="Arial" w:hint="eastAsia"/>
          <w:b/>
          <w:color w:val="000000"/>
          <w:sz w:val="32"/>
          <w:szCs w:val="32"/>
        </w:rPr>
        <w:t>依頼書</w:t>
      </w:r>
    </w:p>
    <w:p w14:paraId="680A06D4" w14:textId="77777777" w:rsidR="004D6F27" w:rsidRPr="00501FAA" w:rsidRDefault="004D6F27" w:rsidP="004D6F27">
      <w:pPr>
        <w:spacing w:beforeLines="50" w:before="180" w:line="340" w:lineRule="exact"/>
        <w:rPr>
          <w:rFonts w:ascii="HG丸ｺﾞｼｯｸM-PRO" w:eastAsia="HG丸ｺﾞｼｯｸM-PRO" w:hAnsi="HG丸ｺﾞｼｯｸM-PRO" w:cs="Arial"/>
          <w:b/>
          <w:color w:val="000000"/>
          <w:sz w:val="32"/>
          <w:szCs w:val="32"/>
        </w:rPr>
      </w:pPr>
    </w:p>
    <w:tbl>
      <w:tblPr>
        <w:tblStyle w:val="af7"/>
        <w:tblpPr w:leftFromText="142" w:rightFromText="142" w:vertAnchor="text" w:horzAnchor="margin" w:tblpY="-22"/>
        <w:tblW w:w="0" w:type="auto"/>
        <w:tblLook w:val="04A0" w:firstRow="1" w:lastRow="0" w:firstColumn="1" w:lastColumn="0" w:noHBand="0" w:noVBand="1"/>
      </w:tblPr>
      <w:tblGrid>
        <w:gridCol w:w="3209"/>
        <w:gridCol w:w="3209"/>
        <w:gridCol w:w="3210"/>
      </w:tblGrid>
      <w:tr w:rsidR="004D6F27" w:rsidRPr="00501FAA" w14:paraId="0C944152" w14:textId="77777777" w:rsidTr="008038C8">
        <w:tc>
          <w:tcPr>
            <w:tcW w:w="3209" w:type="dxa"/>
            <w:vAlign w:val="center"/>
          </w:tcPr>
          <w:p w14:paraId="63B4E38E" w14:textId="77777777" w:rsidR="004D6F27" w:rsidRPr="00501FAA" w:rsidRDefault="004D6F27" w:rsidP="008038C8">
            <w:pPr>
              <w:ind w:rightChars="-74" w:right="-155"/>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診療科</w:t>
            </w:r>
          </w:p>
        </w:tc>
        <w:tc>
          <w:tcPr>
            <w:tcW w:w="3209" w:type="dxa"/>
            <w:vAlign w:val="center"/>
          </w:tcPr>
          <w:p w14:paraId="2D8AB80C" w14:textId="25D74547" w:rsidR="004D6F27" w:rsidRPr="00501FAA" w:rsidRDefault="004D6F27" w:rsidP="008038C8">
            <w:pPr>
              <w:ind w:rightChars="37" w:right="78"/>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院内課題番号</w:t>
            </w:r>
          </w:p>
        </w:tc>
        <w:tc>
          <w:tcPr>
            <w:tcW w:w="3210" w:type="dxa"/>
            <w:vAlign w:val="center"/>
          </w:tcPr>
          <w:p w14:paraId="3DC368B2" w14:textId="77777777" w:rsidR="004D6F27" w:rsidRPr="00501FAA" w:rsidRDefault="004D6F27" w:rsidP="008038C8">
            <w:pPr>
              <w:ind w:rightChars="13" w:right="27"/>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担当CRC</w:t>
            </w:r>
          </w:p>
        </w:tc>
      </w:tr>
      <w:tr w:rsidR="004D6F27" w:rsidRPr="00501FAA" w14:paraId="2B0A3C13" w14:textId="77777777" w:rsidTr="008038C8">
        <w:trPr>
          <w:trHeight w:val="1034"/>
        </w:trPr>
        <w:tc>
          <w:tcPr>
            <w:tcW w:w="3209" w:type="dxa"/>
            <w:vAlign w:val="center"/>
          </w:tcPr>
          <w:p w14:paraId="2E9A934C" w14:textId="77777777" w:rsidR="004D6F27" w:rsidRPr="00501FAA" w:rsidRDefault="004D6F27" w:rsidP="008038C8">
            <w:pPr>
              <w:ind w:rightChars="400" w:right="840"/>
              <w:jc w:val="center"/>
              <w:rPr>
                <w:rFonts w:ascii="HG丸ｺﾞｼｯｸM-PRO" w:eastAsia="HG丸ｺﾞｼｯｸM-PRO" w:hAnsi="HG丸ｺﾞｼｯｸM-PRO" w:cs="Arial"/>
                <w:color w:val="000000"/>
                <w:sz w:val="24"/>
              </w:rPr>
            </w:pPr>
          </w:p>
        </w:tc>
        <w:tc>
          <w:tcPr>
            <w:tcW w:w="3209" w:type="dxa"/>
            <w:vAlign w:val="center"/>
          </w:tcPr>
          <w:p w14:paraId="7B11A066" w14:textId="4E8974EE" w:rsidR="004D6F27" w:rsidRPr="00501FAA" w:rsidRDefault="004D6F27" w:rsidP="008038C8">
            <w:pPr>
              <w:ind w:rightChars="400" w:right="840"/>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noProof/>
                <w:color w:val="000000"/>
                <w:sz w:val="24"/>
              </w:rPr>
              <mc:AlternateContent>
                <mc:Choice Requires="wps">
                  <w:drawing>
                    <wp:anchor distT="0" distB="0" distL="114300" distR="114300" simplePos="0" relativeHeight="251704328" behindDoc="0" locked="0" layoutInCell="1" allowOverlap="1" wp14:anchorId="5FD60380" wp14:editId="2E437296">
                      <wp:simplePos x="0" y="0"/>
                      <wp:positionH relativeFrom="column">
                        <wp:posOffset>1181735</wp:posOffset>
                      </wp:positionH>
                      <wp:positionV relativeFrom="paragraph">
                        <wp:posOffset>467995</wp:posOffset>
                      </wp:positionV>
                      <wp:extent cx="3291205" cy="1438275"/>
                      <wp:effectExtent l="228600" t="952500" r="23495" b="28575"/>
                      <wp:wrapNone/>
                      <wp:docPr id="441979134" name="AutoShape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1205" cy="1438275"/>
                              </a:xfrm>
                              <a:prstGeom prst="wedgeRectCallout">
                                <a:avLst>
                                  <a:gd name="adj1" fmla="val -55762"/>
                                  <a:gd name="adj2" fmla="val -113564"/>
                                </a:avLst>
                              </a:prstGeom>
                              <a:solidFill>
                                <a:srgbClr val="D6E3BC"/>
                              </a:solidFill>
                              <a:ln w="9525">
                                <a:solidFill>
                                  <a:srgbClr val="9BBB59"/>
                                </a:solidFill>
                                <a:miter lim="800000"/>
                                <a:headEnd/>
                                <a:tailEnd/>
                              </a:ln>
                            </wps:spPr>
                            <wps:txbx>
                              <w:txbxContent>
                                <w:p w14:paraId="37DF866D" w14:textId="77777777" w:rsidR="004D6F27" w:rsidRDefault="004D6F27" w:rsidP="004D6F27">
                                  <w:pPr>
                                    <w:rPr>
                                      <w:rFonts w:ascii="ＭＳ ゴシック" w:eastAsia="ＭＳ ゴシック" w:hAnsi="ＭＳ ゴシック"/>
                                      <w:b/>
                                    </w:rPr>
                                  </w:pPr>
                                  <w:r>
                                    <w:rPr>
                                      <w:rFonts w:ascii="ＭＳ ゴシック" w:eastAsia="ＭＳ ゴシック" w:hAnsi="ＭＳ ゴシック" w:hint="eastAsia"/>
                                      <w:b/>
                                    </w:rPr>
                                    <w:t>振込口座を同意文書内に記載しない場合、必要に応じて使用（原本のみの作成）。</w:t>
                                  </w:r>
                                </w:p>
                                <w:p w14:paraId="1534E130" w14:textId="77777777" w:rsidR="004D6F27" w:rsidRDefault="004D6F27" w:rsidP="004D6F27">
                                  <w:pPr>
                                    <w:rPr>
                                      <w:rFonts w:ascii="ＭＳ ゴシック" w:eastAsia="ＭＳ ゴシック" w:hAnsi="ＭＳ ゴシック"/>
                                      <w:b/>
                                    </w:rPr>
                                  </w:pPr>
                                  <w:r w:rsidRPr="00F72C93">
                                    <w:rPr>
                                      <w:rFonts w:ascii="Arial" w:eastAsia="ＭＳ ゴシック" w:hAnsi="Arial" w:cs="Arial"/>
                                      <w:b/>
                                    </w:rPr>
                                    <w:t>ICF</w:t>
                                  </w:r>
                                  <w:r w:rsidRPr="00F72C93">
                                    <w:rPr>
                                      <w:rFonts w:ascii="Arial" w:eastAsia="ＭＳ ゴシック" w:hAnsi="Arial" w:cs="Arial"/>
                                      <w:b/>
                                    </w:rPr>
                                    <w:t>の</w:t>
                                  </w:r>
                                  <w:r>
                                    <w:rPr>
                                      <w:rFonts w:ascii="ＭＳ ゴシック" w:eastAsia="ＭＳ ゴシック" w:hAnsi="ＭＳ ゴシック" w:hint="eastAsia"/>
                                      <w:b/>
                                    </w:rPr>
                                    <w:t>巻末に綴じ込み、切り離せるように製本する。</w:t>
                                  </w:r>
                                </w:p>
                                <w:p w14:paraId="28AF9CE5" w14:textId="77777777" w:rsidR="004D6F27" w:rsidRPr="004C6CBF" w:rsidRDefault="004D6F27" w:rsidP="004D6F27">
                                  <w:pPr>
                                    <w:rPr>
                                      <w:rFonts w:ascii="ＭＳ ゴシック" w:eastAsia="ＭＳ ゴシック" w:hAnsi="ＭＳ ゴシック"/>
                                      <w:bCs/>
                                      <w:bdr w:val="single" w:sz="4" w:space="0" w:color="auto"/>
                                    </w:rPr>
                                  </w:pPr>
                                </w:p>
                                <w:p w14:paraId="7422C857" w14:textId="77777777" w:rsidR="004D6F27" w:rsidRPr="004C6CBF" w:rsidRDefault="004D6F27" w:rsidP="004D6F27">
                                  <w:pPr>
                                    <w:rPr>
                                      <w:rFonts w:ascii="ＭＳ ゴシック" w:eastAsia="ＭＳ ゴシック" w:hAnsi="ＭＳ ゴシック"/>
                                      <w:b/>
                                      <w:bdr w:val="single" w:sz="4" w:space="0" w:color="auto"/>
                                    </w:rPr>
                                  </w:pPr>
                                  <w:r w:rsidRPr="004C6CBF">
                                    <w:rPr>
                                      <w:rFonts w:ascii="ＭＳ ゴシック" w:eastAsia="ＭＳ ゴシック" w:hAnsi="ＭＳ ゴシック" w:hint="eastAsia"/>
                                      <w:b/>
                                      <w:highlight w:val="cyan"/>
                                      <w:bdr w:val="single" w:sz="4" w:space="0" w:color="auto"/>
                                    </w:rPr>
                                    <w:t>九がん：本書では、切り取り線をいれて製本してください。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60380" id="AutoShape 434" o:spid="_x0000_s1050" type="#_x0000_t61" style="position:absolute;left:0;text-align:left;margin-left:93.05pt;margin-top:36.85pt;width:259.15pt;height:113.25pt;z-index:251704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" adj="-1245,-13730" fillcolor="#d6e3bc" strokecolor="#9bbb59">
                      <v:textbox inset="5.85pt,.7pt,5.85pt,.7pt">
                        <w:txbxContent>
                          <w:p w14:paraId="37DF866D" w14:textId="77777777" w:rsidR="004D6F27" w:rsidRDefault="004D6F27" w:rsidP="004D6F27">
                            <w:pPr>
                              <w:rPr>
                                <w:rFonts w:ascii="ＭＳ ゴシック" w:eastAsia="ＭＳ ゴシック" w:hAnsi="ＭＳ ゴシック"/>
                                <w:b/>
                              </w:rPr>
                            </w:pPr>
                            <w:r>
                              <w:rPr>
                                <w:rFonts w:ascii="ＭＳ ゴシック" w:eastAsia="ＭＳ ゴシック" w:hAnsi="ＭＳ ゴシック" w:hint="eastAsia"/>
                                <w:b/>
                              </w:rPr>
                              <w:t>振込口座を同意文書内に記載しない場合、必要に応じて使用（原本のみの作成）。</w:t>
                            </w:r>
                          </w:p>
                          <w:p w14:paraId="1534E130" w14:textId="77777777" w:rsidR="004D6F27" w:rsidRDefault="004D6F27" w:rsidP="004D6F27">
                            <w:pPr>
                              <w:rPr>
                                <w:rFonts w:ascii="ＭＳ ゴシック" w:eastAsia="ＭＳ ゴシック" w:hAnsi="ＭＳ ゴシック"/>
                                <w:b/>
                              </w:rPr>
                            </w:pPr>
                            <w:r w:rsidRPr="00F72C93">
                              <w:rPr>
                                <w:rFonts w:ascii="Arial" w:eastAsia="ＭＳ ゴシック" w:hAnsi="Arial" w:cs="Arial"/>
                                <w:b/>
                              </w:rPr>
                              <w:t>ICF</w:t>
                            </w:r>
                            <w:r w:rsidRPr="00F72C93">
                              <w:rPr>
                                <w:rFonts w:ascii="Arial" w:eastAsia="ＭＳ ゴシック" w:hAnsi="Arial" w:cs="Arial"/>
                                <w:b/>
                              </w:rPr>
                              <w:t>の</w:t>
                            </w:r>
                            <w:r>
                              <w:rPr>
                                <w:rFonts w:ascii="ＭＳ ゴシック" w:eastAsia="ＭＳ ゴシック" w:hAnsi="ＭＳ ゴシック" w:hint="eastAsia"/>
                                <w:b/>
                              </w:rPr>
                              <w:t>巻末に綴じ込み、切り離せるように製本する。</w:t>
                            </w:r>
                          </w:p>
                          <w:p w14:paraId="28AF9CE5" w14:textId="77777777" w:rsidR="004D6F27" w:rsidRPr="004C6CBF" w:rsidRDefault="004D6F27" w:rsidP="004D6F27">
                            <w:pPr>
                              <w:rPr>
                                <w:rFonts w:ascii="ＭＳ ゴシック" w:eastAsia="ＭＳ ゴシック" w:hAnsi="ＭＳ ゴシック"/>
                                <w:bCs/>
                                <w:bdr w:val="single" w:sz="4" w:space="0" w:color="auto"/>
                              </w:rPr>
                            </w:pPr>
                          </w:p>
                          <w:p w14:paraId="7422C857" w14:textId="77777777" w:rsidR="004D6F27" w:rsidRPr="004C6CBF" w:rsidRDefault="004D6F27" w:rsidP="004D6F27">
                            <w:pPr>
                              <w:rPr>
                                <w:rFonts w:ascii="ＭＳ ゴシック" w:eastAsia="ＭＳ ゴシック" w:hAnsi="ＭＳ ゴシック"/>
                                <w:b/>
                                <w:bdr w:val="single" w:sz="4" w:space="0" w:color="auto"/>
                              </w:rPr>
                            </w:pPr>
                            <w:r w:rsidRPr="004C6CBF">
                              <w:rPr>
                                <w:rFonts w:ascii="ＭＳ ゴシック" w:eastAsia="ＭＳ ゴシック" w:hAnsi="ＭＳ ゴシック" w:hint="eastAsia"/>
                                <w:b/>
                                <w:highlight w:val="cyan"/>
                                <w:bdr w:val="single" w:sz="4" w:space="0" w:color="auto"/>
                              </w:rPr>
                              <w:t>九がん：本書では、切り取り線をいれて製本してください。</w:t>
                            </w:r>
                          </w:p>
                        </w:txbxContent>
                      </v:textbox>
                    </v:shape>
                  </w:pict>
                </mc:Fallback>
              </mc:AlternateContent>
            </w:r>
          </w:p>
        </w:tc>
        <w:tc>
          <w:tcPr>
            <w:tcW w:w="3210" w:type="dxa"/>
            <w:vAlign w:val="center"/>
          </w:tcPr>
          <w:p w14:paraId="6E43686E" w14:textId="77777777" w:rsidR="004D6F27" w:rsidRPr="00501FAA" w:rsidRDefault="004D6F27" w:rsidP="008038C8">
            <w:pPr>
              <w:ind w:rightChars="400" w:right="840"/>
              <w:jc w:val="center"/>
              <w:rPr>
                <w:rFonts w:ascii="HG丸ｺﾞｼｯｸM-PRO" w:eastAsia="HG丸ｺﾞｼｯｸM-PRO" w:hAnsi="HG丸ｺﾞｼｯｸM-PRO" w:cs="Arial"/>
                <w:color w:val="000000"/>
                <w:sz w:val="24"/>
              </w:rPr>
            </w:pPr>
          </w:p>
        </w:tc>
      </w:tr>
    </w:tbl>
    <w:p w14:paraId="42AF5EF9" w14:textId="77777777" w:rsidR="004D6F27" w:rsidRPr="00501FAA" w:rsidRDefault="004D6F27" w:rsidP="004D6F27">
      <w:pP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独立行政法人国立病院機構　九州がんセンター</w:t>
      </w:r>
    </w:p>
    <w:p w14:paraId="5CDB4787" w14:textId="77777777" w:rsidR="004D6F27" w:rsidRPr="00501FAA" w:rsidRDefault="004D6F27" w:rsidP="004D6F27">
      <w:pP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企画課　宛て</w:t>
      </w:r>
    </w:p>
    <w:p w14:paraId="6353F469" w14:textId="77777777" w:rsidR="004D6F27" w:rsidRPr="00501FAA" w:rsidRDefault="004D6F27" w:rsidP="004D6F27">
      <w:pPr>
        <w:rPr>
          <w:rFonts w:ascii="HG丸ｺﾞｼｯｸM-PRO" w:eastAsia="HG丸ｺﾞｼｯｸM-PRO" w:hAnsi="HG丸ｺﾞｼｯｸM-PRO" w:cs="Arial"/>
          <w:color w:val="000000"/>
          <w:sz w:val="24"/>
        </w:rPr>
      </w:pPr>
    </w:p>
    <w:p w14:paraId="26D44F57" w14:textId="77777777" w:rsidR="004D6F27" w:rsidRPr="00501FAA" w:rsidRDefault="004D6F27" w:rsidP="004D6F27">
      <w:pPr>
        <w:pStyle w:val="a1"/>
        <w:ind w:firstLine="240"/>
        <w:rPr>
          <w:rFonts w:ascii="HG丸ｺﾞｼｯｸM-PRO" w:eastAsia="HG丸ｺﾞｼｯｸM-PRO" w:hAnsi="HG丸ｺﾞｼｯｸM-PRO"/>
        </w:rPr>
      </w:pPr>
      <w:r w:rsidRPr="00501FAA">
        <w:rPr>
          <w:rFonts w:ascii="HG丸ｺﾞｼｯｸM-PRO" w:eastAsia="HG丸ｺﾞｼｯｸM-PRO" w:hAnsi="HG丸ｺﾞｼｯｸM-PRO"/>
        </w:rPr>
        <w:t>あなたは治験参加の同意文書で、負担軽減費の受け取りを希望されましたので、振込先のご指定をお願いいたします。</w:t>
      </w:r>
    </w:p>
    <w:p w14:paraId="39F4855D" w14:textId="77777777" w:rsidR="004D6F27" w:rsidRPr="00501FAA" w:rsidRDefault="004D6F27" w:rsidP="004D6F27">
      <w:pPr>
        <w:pStyle w:val="a1"/>
        <w:ind w:firstLine="240"/>
        <w:rPr>
          <w:rFonts w:ascii="HG丸ｺﾞｼｯｸM-PRO" w:eastAsia="HG丸ｺﾞｼｯｸM-PRO" w:hAnsi="HG丸ｺﾞｼｯｸM-PRO"/>
        </w:rPr>
      </w:pPr>
      <w:r w:rsidRPr="00501FAA">
        <w:rPr>
          <w:rFonts w:ascii="HG丸ｺﾞｼｯｸM-PRO" w:eastAsia="HG丸ｺﾞｼｯｸM-PRO" w:hAnsi="HG丸ｺﾞｼｯｸM-PRO"/>
        </w:rPr>
        <w:t>記載内容に誤りがありますと、振込ができませんので、正確にご記入ください。</w:t>
      </w:r>
    </w:p>
    <w:tbl>
      <w:tblPr>
        <w:tblpPr w:leftFromText="142" w:rightFromText="142" w:vertAnchor="text" w:horzAnchor="margin" w:tblpY="2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2976"/>
        <w:gridCol w:w="709"/>
        <w:gridCol w:w="992"/>
        <w:gridCol w:w="284"/>
        <w:gridCol w:w="201"/>
        <w:gridCol w:w="485"/>
        <w:gridCol w:w="306"/>
        <w:gridCol w:w="179"/>
        <w:gridCol w:w="485"/>
        <w:gridCol w:w="485"/>
        <w:gridCol w:w="485"/>
        <w:gridCol w:w="486"/>
      </w:tblGrid>
      <w:tr w:rsidR="004D6F27" w:rsidRPr="00501FAA" w14:paraId="74FD865D" w14:textId="77777777" w:rsidTr="00D52232">
        <w:trPr>
          <w:cantSplit/>
          <w:trHeight w:val="843"/>
        </w:trPr>
        <w:tc>
          <w:tcPr>
            <w:tcW w:w="1555" w:type="dxa"/>
            <w:vAlign w:val="center"/>
          </w:tcPr>
          <w:p w14:paraId="74AD0292"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氏名</w:t>
            </w:r>
          </w:p>
          <w:p w14:paraId="2C488750" w14:textId="77777777" w:rsidR="004D6F27" w:rsidRPr="00501FAA" w:rsidRDefault="004D6F27" w:rsidP="00AD0A6E">
            <w:pPr>
              <w:jc w:val="center"/>
              <w:rPr>
                <w:rFonts w:ascii="HG丸ｺﾞｼｯｸM-PRO" w:eastAsia="HG丸ｺﾞｼｯｸM-PRO" w:hAnsi="HG丸ｺﾞｼｯｸM-PRO" w:cs="Arial"/>
                <w:color w:val="000000"/>
                <w:sz w:val="18"/>
                <w:szCs w:val="18"/>
              </w:rPr>
            </w:pPr>
            <w:r w:rsidRPr="00501FAA">
              <w:rPr>
                <w:rFonts w:ascii="HG丸ｺﾞｼｯｸM-PRO" w:eastAsia="HG丸ｺﾞｼｯｸM-PRO" w:hAnsi="HG丸ｺﾞｼｯｸM-PRO" w:cs="Arial" w:hint="eastAsia"/>
                <w:color w:val="000000"/>
                <w:sz w:val="18"/>
                <w:szCs w:val="18"/>
              </w:rPr>
              <w:t>（治験参加者）</w:t>
            </w:r>
          </w:p>
        </w:tc>
        <w:tc>
          <w:tcPr>
            <w:tcW w:w="3685" w:type="dxa"/>
            <w:gridSpan w:val="2"/>
            <w:vAlign w:val="center"/>
          </w:tcPr>
          <w:p w14:paraId="757BCDAB" w14:textId="77777777" w:rsidR="004D6F27" w:rsidRPr="00501FAA" w:rsidDel="00B25DF4" w:rsidRDefault="004D6F27" w:rsidP="00AD0A6E">
            <w:pPr>
              <w:jc w:val="center"/>
              <w:rPr>
                <w:rFonts w:ascii="HG丸ｺﾞｼｯｸM-PRO" w:eastAsia="HG丸ｺﾞｼｯｸM-PRO" w:hAnsi="HG丸ｺﾞｼｯｸM-PRO" w:cs="Arial"/>
                <w:color w:val="000000"/>
                <w:sz w:val="16"/>
                <w:szCs w:val="16"/>
              </w:rPr>
            </w:pPr>
          </w:p>
        </w:tc>
        <w:tc>
          <w:tcPr>
            <w:tcW w:w="992" w:type="dxa"/>
            <w:vAlign w:val="center"/>
          </w:tcPr>
          <w:p w14:paraId="298E0F82" w14:textId="77777777" w:rsidR="004D6F27" w:rsidRPr="00501FAA" w:rsidDel="00B25DF4"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電話番号</w:t>
            </w:r>
          </w:p>
        </w:tc>
        <w:tc>
          <w:tcPr>
            <w:tcW w:w="3396" w:type="dxa"/>
            <w:gridSpan w:val="9"/>
            <w:vAlign w:val="center"/>
          </w:tcPr>
          <w:p w14:paraId="49F5C7C4" w14:textId="77777777" w:rsidR="004D6F27" w:rsidRPr="00501FAA" w:rsidRDefault="004D6F27" w:rsidP="00AD0A6E">
            <w:pP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 xml:space="preserve">　　　　</w:t>
            </w:r>
          </w:p>
        </w:tc>
      </w:tr>
      <w:tr w:rsidR="004D6F27" w:rsidRPr="00501FAA" w14:paraId="2B2FB191" w14:textId="77777777" w:rsidTr="00D309E9">
        <w:trPr>
          <w:cantSplit/>
          <w:trHeight w:val="982"/>
        </w:trPr>
        <w:tc>
          <w:tcPr>
            <w:tcW w:w="1555" w:type="dxa"/>
            <w:vAlign w:val="center"/>
          </w:tcPr>
          <w:p w14:paraId="3D1887A9"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住所</w:t>
            </w:r>
          </w:p>
        </w:tc>
        <w:tc>
          <w:tcPr>
            <w:tcW w:w="8073" w:type="dxa"/>
            <w:gridSpan w:val="12"/>
          </w:tcPr>
          <w:p w14:paraId="71192B32" w14:textId="77777777" w:rsidR="004D6F27" w:rsidRPr="00501FAA" w:rsidRDefault="004D6F27" w:rsidP="00AD0A6E">
            <w:pPr>
              <w:rPr>
                <w:rFonts w:ascii="HG丸ｺﾞｼｯｸM-PRO" w:eastAsia="HG丸ｺﾞｼｯｸM-PRO" w:hAnsi="HG丸ｺﾞｼｯｸM-PRO" w:cs="Arial"/>
                <w:color w:val="000000"/>
                <w:sz w:val="16"/>
                <w:szCs w:val="16"/>
                <w:lang w:eastAsia="zh-TW"/>
              </w:rPr>
            </w:pPr>
            <w:r w:rsidRPr="00501FAA">
              <w:rPr>
                <w:rFonts w:ascii="HG丸ｺﾞｼｯｸM-PRO" w:eastAsia="HG丸ｺﾞｼｯｸM-PRO" w:hAnsi="HG丸ｺﾞｼｯｸM-PRO" w:cs="Arial" w:hint="eastAsia"/>
                <w:color w:val="000000"/>
                <w:sz w:val="16"/>
                <w:szCs w:val="16"/>
                <w:lang w:eastAsia="zh-TW"/>
              </w:rPr>
              <w:t>郵便番号：　　　　　　　　-</w:t>
            </w:r>
          </w:p>
          <w:p w14:paraId="6D9AFDF8" w14:textId="77777777" w:rsidR="004D6F27" w:rsidRPr="00501FAA" w:rsidRDefault="004D6F27" w:rsidP="00AD0A6E">
            <w:pPr>
              <w:jc w:val="center"/>
              <w:rPr>
                <w:rFonts w:ascii="HG丸ｺﾞｼｯｸM-PRO" w:eastAsia="HG丸ｺﾞｼｯｸM-PRO" w:hAnsi="HG丸ｺﾞｼｯｸM-PRO" w:cs="Arial"/>
                <w:color w:val="000000"/>
                <w:sz w:val="24"/>
                <w:lang w:eastAsia="zh-TW"/>
              </w:rPr>
            </w:pPr>
          </w:p>
          <w:p w14:paraId="6E0E0701" w14:textId="77777777" w:rsidR="004D6F27" w:rsidRPr="00501FAA" w:rsidDel="00B25DF4" w:rsidRDefault="004D6F27" w:rsidP="00AD0A6E">
            <w:pPr>
              <w:rPr>
                <w:rFonts w:ascii="HG丸ｺﾞｼｯｸM-PRO" w:eastAsia="HG丸ｺﾞｼｯｸM-PRO" w:hAnsi="HG丸ｺﾞｼｯｸM-PRO" w:cs="Arial"/>
                <w:color w:val="000000"/>
                <w:sz w:val="24"/>
                <w:lang w:eastAsia="zh-TW"/>
              </w:rPr>
            </w:pPr>
          </w:p>
        </w:tc>
      </w:tr>
      <w:tr w:rsidR="004D6F27" w:rsidRPr="00501FAA" w14:paraId="6A547589" w14:textId="77777777" w:rsidTr="0054016B">
        <w:trPr>
          <w:cantSplit/>
          <w:trHeight w:val="729"/>
        </w:trPr>
        <w:tc>
          <w:tcPr>
            <w:tcW w:w="1555" w:type="dxa"/>
            <w:vAlign w:val="center"/>
          </w:tcPr>
          <w:p w14:paraId="5FBBD96C"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金融機関</w:t>
            </w:r>
          </w:p>
        </w:tc>
        <w:tc>
          <w:tcPr>
            <w:tcW w:w="4961" w:type="dxa"/>
            <w:gridSpan w:val="4"/>
            <w:tcBorders>
              <w:bottom w:val="single" w:sz="4" w:space="0" w:color="auto"/>
            </w:tcBorders>
          </w:tcPr>
          <w:p w14:paraId="4490E498" w14:textId="291229C9" w:rsidR="004D6F27" w:rsidRPr="00501FAA" w:rsidDel="00941211" w:rsidRDefault="004D6F27" w:rsidP="002151B3">
            <w:pPr>
              <w:spacing w:line="540" w:lineRule="exact"/>
              <w:rPr>
                <w:del w:id="376" w:author="門田　芳幸／Kadota,Yoshiyuki" w:date="2024-10-09T20:18:00Z" w16du:dateUtc="2024-10-09T11:18:00Z"/>
                <w:rFonts w:ascii="HG丸ｺﾞｼｯｸM-PRO" w:eastAsia="HG丸ｺﾞｼｯｸM-PRO" w:hAnsi="HG丸ｺﾞｼｯｸM-PRO" w:cs="Arial" w:hint="eastAsia"/>
                <w:color w:val="000000"/>
                <w:sz w:val="24"/>
              </w:rPr>
            </w:pPr>
          </w:p>
          <w:p w14:paraId="6B92012E" w14:textId="77777777" w:rsidR="004D6F27" w:rsidRPr="008548A4" w:rsidRDefault="002151B3" w:rsidP="00712B71">
            <w:pPr>
              <w:jc w:val="right"/>
              <w:rPr>
                <w:ins w:id="377" w:author="門田　芳幸／Kadota,Yoshiyuki" w:date="2024-10-09T20:18:00Z" w16du:dateUtc="2024-10-09T11:18:00Z"/>
                <w:rFonts w:ascii="HG丸ｺﾞｼｯｸM-PRO" w:eastAsia="HG丸ｺﾞｼｯｸM-PRO" w:hAnsi="HG丸ｺﾞｼｯｸM-PRO" w:cs="Arial"/>
                <w:color w:val="000000"/>
                <w:sz w:val="20"/>
                <w:szCs w:val="20"/>
              </w:rPr>
            </w:pPr>
            <w:ins w:id="378" w:author="門田　芳幸／Kadota,Yoshiyuki" w:date="2024-10-09T20:18:00Z" w16du:dateUtc="2024-10-09T11:18:00Z">
              <w:r w:rsidRPr="008548A4">
                <w:rPr>
                  <w:rFonts w:ascii="HG丸ｺﾞｼｯｸM-PRO" w:eastAsia="HG丸ｺﾞｼｯｸM-PRO" w:hAnsi="HG丸ｺﾞｼｯｸM-PRO" w:cs="Arial" w:hint="eastAsia"/>
                  <w:color w:val="000000"/>
                  <w:sz w:val="20"/>
                  <w:szCs w:val="20"/>
                </w:rPr>
                <w:t>銀行</w:t>
              </w:r>
            </w:ins>
            <w:del w:id="379" w:author="門田　芳幸／Kadota,Yoshiyuki" w:date="2024-10-09T20:18:00Z" w16du:dateUtc="2024-10-09T11:18:00Z">
              <w:r w:rsidR="004D6F27" w:rsidRPr="008548A4" w:rsidDel="00941211">
                <w:rPr>
                  <w:rFonts w:ascii="HG丸ｺﾞｼｯｸM-PRO" w:eastAsia="HG丸ｺﾞｼｯｸM-PRO" w:hAnsi="HG丸ｺﾞｼｯｸM-PRO" w:cs="Arial"/>
                  <w:color w:val="000000"/>
                  <w:sz w:val="20"/>
                  <w:szCs w:val="20"/>
                </w:rPr>
                <w:delText>銀行</w:delText>
              </w:r>
            </w:del>
            <w:del w:id="380" w:author="門田　芳幸／Kadota,Yoshiyuki" w:date="2024-10-09T18:47:00Z" w16du:dateUtc="2024-10-09T09:47:00Z">
              <w:r w:rsidR="004D6F27" w:rsidRPr="008548A4" w:rsidDel="00D309E9">
                <w:rPr>
                  <w:rFonts w:ascii="HG丸ｺﾞｼｯｸM-PRO" w:eastAsia="HG丸ｺﾞｼｯｸM-PRO" w:hAnsi="HG丸ｺﾞｼｯｸM-PRO" w:cs="Arial"/>
                  <w:color w:val="000000"/>
                  <w:sz w:val="20"/>
                  <w:szCs w:val="20"/>
                </w:rPr>
                <w:delText xml:space="preserve"> </w:delText>
              </w:r>
            </w:del>
            <w:del w:id="381" w:author="門田　芳幸／Kadota,Yoshiyuki" w:date="2024-10-09T20:18:00Z" w16du:dateUtc="2024-10-09T11:18:00Z">
              <w:r w:rsidR="004D6F27" w:rsidRPr="008548A4" w:rsidDel="00941211">
                <w:rPr>
                  <w:rFonts w:ascii="HG丸ｺﾞｼｯｸM-PRO" w:eastAsia="HG丸ｺﾞｼｯｸM-PRO" w:hAnsi="HG丸ｺﾞｼｯｸM-PRO" w:cs="Arial"/>
                  <w:color w:val="000000"/>
                  <w:sz w:val="20"/>
                  <w:szCs w:val="20"/>
                </w:rPr>
                <w:delText>・ 信用金庫 ・ 農協</w:delText>
              </w:r>
            </w:del>
          </w:p>
          <w:p w14:paraId="059E6554" w14:textId="05F3E025" w:rsidR="002151B3" w:rsidRPr="00501FAA" w:rsidRDefault="002151B3" w:rsidP="00712B71">
            <w:pPr>
              <w:jc w:val="right"/>
              <w:rPr>
                <w:rFonts w:ascii="HG丸ｺﾞｼｯｸM-PRO" w:eastAsia="HG丸ｺﾞｼｯｸM-PRO" w:hAnsi="HG丸ｺﾞｼｯｸM-PRO" w:cs="Arial" w:hint="eastAsia"/>
                <w:color w:val="000000"/>
                <w:sz w:val="24"/>
              </w:rPr>
            </w:pPr>
            <w:ins w:id="382" w:author="門田　芳幸／Kadota,Yoshiyuki" w:date="2024-10-09T20:18:00Z" w16du:dateUtc="2024-10-09T11:18:00Z">
              <w:r w:rsidRPr="008548A4">
                <w:rPr>
                  <w:rFonts w:ascii="HG丸ｺﾞｼｯｸM-PRO" w:eastAsia="HG丸ｺﾞｼｯｸM-PRO" w:hAnsi="HG丸ｺﾞｼｯｸM-PRO" w:cs="Arial" w:hint="eastAsia"/>
                  <w:color w:val="000000"/>
                  <w:sz w:val="20"/>
                  <w:szCs w:val="20"/>
                </w:rPr>
                <w:t>信用金庫</w:t>
              </w:r>
            </w:ins>
          </w:p>
        </w:tc>
        <w:tc>
          <w:tcPr>
            <w:tcW w:w="992" w:type="dxa"/>
            <w:gridSpan w:val="3"/>
            <w:vAlign w:val="center"/>
          </w:tcPr>
          <w:p w14:paraId="28A1ED48" w14:textId="2C877832" w:rsidR="004D6F27" w:rsidRPr="00501FAA" w:rsidRDefault="00941211" w:rsidP="00AD0A6E">
            <w:pPr>
              <w:jc w:val="center"/>
              <w:rPr>
                <w:rFonts w:ascii="HG丸ｺﾞｼｯｸM-PRO" w:eastAsia="HG丸ｺﾞｼｯｸM-PRO" w:hAnsi="HG丸ｺﾞｼｯｸM-PRO" w:cs="Arial"/>
                <w:color w:val="000000"/>
                <w:sz w:val="24"/>
              </w:rPr>
            </w:pPr>
            <w:ins w:id="383" w:author="門田　芳幸／Kadota,Yoshiyuki" w:date="2024-10-09T20:17:00Z" w16du:dateUtc="2024-10-09T11:17:00Z">
              <w:r w:rsidRPr="008548A4">
                <w:rPr>
                  <w:rFonts w:ascii="HG丸ｺﾞｼｯｸM-PRO" w:eastAsia="HG丸ｺﾞｼｯｸM-PRO" w:hAnsi="HG丸ｺﾞｼｯｸM-PRO" w:cs="Arial" w:hint="eastAsia"/>
                  <w:color w:val="000000"/>
                  <w:sz w:val="16"/>
                  <w:szCs w:val="16"/>
                </w:rPr>
                <w:t>金融機関</w:t>
              </w:r>
            </w:ins>
            <w:ins w:id="384" w:author="門田　芳幸／Kadota,Yoshiyuki" w:date="2024-10-09T20:23:00Z" w16du:dateUtc="2024-10-09T11:23:00Z">
              <w:r w:rsidR="0054016B">
                <w:rPr>
                  <w:rFonts w:ascii="HG丸ｺﾞｼｯｸM-PRO" w:eastAsia="HG丸ｺﾞｼｯｸM-PRO" w:hAnsi="HG丸ｺﾞｼｯｸM-PRO" w:cs="Arial"/>
                  <w:color w:val="000000"/>
                  <w:sz w:val="16"/>
                  <w:szCs w:val="16"/>
                </w:rPr>
                <w:br/>
              </w:r>
            </w:ins>
            <w:ins w:id="385" w:author="門田　芳幸／Kadota,Yoshiyuki" w:date="2024-10-09T20:17:00Z" w16du:dateUtc="2024-10-09T11:17:00Z">
              <w:r w:rsidRPr="008548A4">
                <w:rPr>
                  <w:rFonts w:ascii="HG丸ｺﾞｼｯｸM-PRO" w:eastAsia="HG丸ｺﾞｼｯｸM-PRO" w:hAnsi="HG丸ｺﾞｼｯｸM-PRO" w:cs="Arial" w:hint="eastAsia"/>
                  <w:color w:val="000000"/>
                  <w:sz w:val="16"/>
                  <w:szCs w:val="16"/>
                </w:rPr>
                <w:t>コード</w:t>
              </w:r>
            </w:ins>
            <w:del w:id="386" w:author="門田　芳幸／Kadota,Yoshiyuki" w:date="2024-10-09T20:08:00Z" w16du:dateUtc="2024-10-09T11:08:00Z">
              <w:r w:rsidR="004D6F27" w:rsidRPr="00501FAA" w:rsidDel="009A42B0">
                <w:rPr>
                  <w:rFonts w:ascii="HG丸ｺﾞｼｯｸM-PRO" w:eastAsia="HG丸ｺﾞｼｯｸM-PRO" w:hAnsi="HG丸ｺﾞｼｯｸM-PRO" w:cs="Arial"/>
                  <w:color w:val="000000"/>
                  <w:sz w:val="24"/>
                </w:rPr>
                <w:delText>支　店</w:delText>
              </w:r>
            </w:del>
          </w:p>
        </w:tc>
        <w:tc>
          <w:tcPr>
            <w:tcW w:w="2120" w:type="dxa"/>
            <w:gridSpan w:val="5"/>
            <w:vAlign w:val="center"/>
          </w:tcPr>
          <w:p w14:paraId="6718AB9C" w14:textId="369966DA"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 xml:space="preserve">　　　　　　　　</w:t>
            </w:r>
            <w:del w:id="387" w:author="門田　芳幸／Kadota,Yoshiyuki" w:date="2024-10-09T20:08:00Z" w16du:dateUtc="2024-10-09T11:08:00Z">
              <w:r w:rsidRPr="00501FAA" w:rsidDel="002E41E8">
                <w:rPr>
                  <w:rFonts w:ascii="HG丸ｺﾞｼｯｸM-PRO" w:eastAsia="HG丸ｺﾞｼｯｸM-PRO" w:hAnsi="HG丸ｺﾞｼｯｸM-PRO" w:cs="Arial"/>
                  <w:color w:val="000000"/>
                  <w:sz w:val="24"/>
                </w:rPr>
                <w:delText>店</w:delText>
              </w:r>
            </w:del>
          </w:p>
          <w:p w14:paraId="387C7250" w14:textId="6AB80195" w:rsidR="004D6F27" w:rsidDel="002710F0" w:rsidRDefault="004D6F27" w:rsidP="00D309E9">
            <w:pPr>
              <w:jc w:val="center"/>
              <w:rPr>
                <w:del w:id="388" w:author="門田　芳幸／Kadota,Yoshiyuki" w:date="2024-10-09T09:24:00Z" w16du:dateUtc="2024-10-09T00:24:00Z"/>
                <w:rFonts w:ascii="HG丸ｺﾞｼｯｸM-PRO" w:eastAsia="HG丸ｺﾞｼｯｸM-PRO" w:hAnsi="HG丸ｺﾞｼｯｸM-PRO" w:cs="Arial"/>
                <w:color w:val="000000"/>
                <w:sz w:val="19"/>
                <w:szCs w:val="19"/>
              </w:rPr>
            </w:pPr>
            <w:del w:id="389" w:author="門田　芳幸／Kadota,Yoshiyuki" w:date="2024-10-09T20:08:00Z" w16du:dateUtc="2024-10-09T11:08:00Z">
              <w:r w:rsidRPr="00501FAA" w:rsidDel="002E41E8">
                <w:rPr>
                  <w:rFonts w:ascii="HG丸ｺﾞｼｯｸM-PRO" w:eastAsia="HG丸ｺﾞｼｯｸM-PRO" w:hAnsi="HG丸ｺﾞｼｯｸM-PRO" w:cs="Arial" w:hint="eastAsia"/>
                  <w:color w:val="000000"/>
                  <w:sz w:val="19"/>
                  <w:szCs w:val="19"/>
                </w:rPr>
                <w:delText>（</w:delText>
              </w:r>
            </w:del>
            <w:del w:id="390" w:author="門田　芳幸／Kadota,Yoshiyuki" w:date="2024-10-09T09:24:00Z" w16du:dateUtc="2024-10-09T00:24:00Z">
              <w:r w:rsidRPr="00501FAA" w:rsidDel="002710F0">
                <w:rPr>
                  <w:rFonts w:ascii="HG丸ｺﾞｼｯｸM-PRO" w:eastAsia="HG丸ｺﾞｼｯｸM-PRO" w:hAnsi="HG丸ｺﾞｼｯｸM-PRO" w:cs="Arial" w:hint="eastAsia"/>
                  <w:color w:val="000000"/>
                  <w:sz w:val="19"/>
                  <w:szCs w:val="19"/>
                </w:rPr>
                <w:delText>ゆうちょの方</w:delText>
              </w:r>
              <w:r w:rsidDel="002710F0">
                <w:rPr>
                  <w:rFonts w:ascii="HG丸ｺﾞｼｯｸM-PRO" w:eastAsia="HG丸ｺﾞｼｯｸM-PRO" w:hAnsi="HG丸ｺﾞｼｯｸM-PRO" w:cs="Arial" w:hint="eastAsia"/>
                  <w:color w:val="000000"/>
                  <w:sz w:val="19"/>
                  <w:szCs w:val="19"/>
                </w:rPr>
                <w:delText>のみ</w:delText>
              </w:r>
            </w:del>
          </w:p>
          <w:p w14:paraId="193A3D75" w14:textId="5C8507EE" w:rsidR="004D6F27" w:rsidRPr="00501FAA" w:rsidRDefault="004D6F27" w:rsidP="00D309E9">
            <w:pPr>
              <w:jc w:val="center"/>
              <w:rPr>
                <w:rFonts w:ascii="HG丸ｺﾞｼｯｸM-PRO" w:eastAsia="HG丸ｺﾞｼｯｸM-PRO" w:hAnsi="HG丸ｺﾞｼｯｸM-PRO" w:cs="Arial"/>
                <w:color w:val="000000"/>
                <w:sz w:val="19"/>
                <w:szCs w:val="19"/>
              </w:rPr>
            </w:pPr>
            <w:del w:id="391" w:author="門田　芳幸／Kadota,Yoshiyuki" w:date="2024-10-09T09:24:00Z" w16du:dateUtc="2024-10-09T00:24:00Z">
              <w:r w:rsidRPr="00501FAA" w:rsidDel="002710F0">
                <w:rPr>
                  <w:rFonts w:ascii="HG丸ｺﾞｼｯｸM-PRO" w:eastAsia="HG丸ｺﾞｼｯｸM-PRO" w:hAnsi="HG丸ｺﾞｼｯｸM-PRO" w:cs="Arial" w:hint="eastAsia"/>
                  <w:color w:val="000000"/>
                  <w:sz w:val="19"/>
                  <w:szCs w:val="19"/>
                </w:rPr>
                <w:delText xml:space="preserve">支店番号：　　</w:delText>
              </w:r>
              <w:r w:rsidDel="002710F0">
                <w:rPr>
                  <w:rFonts w:ascii="HG丸ｺﾞｼｯｸM-PRO" w:eastAsia="HG丸ｺﾞｼｯｸM-PRO" w:hAnsi="HG丸ｺﾞｼｯｸM-PRO" w:cs="Arial" w:hint="eastAsia"/>
                  <w:color w:val="000000"/>
                  <w:sz w:val="19"/>
                  <w:szCs w:val="19"/>
                </w:rPr>
                <w:delText xml:space="preserve">　　</w:delText>
              </w:r>
              <w:r w:rsidRPr="00501FAA" w:rsidDel="002710F0">
                <w:rPr>
                  <w:rFonts w:ascii="HG丸ｺﾞｼｯｸM-PRO" w:eastAsia="HG丸ｺﾞｼｯｸM-PRO" w:hAnsi="HG丸ｺﾞｼｯｸM-PRO" w:cs="Arial" w:hint="eastAsia"/>
                  <w:color w:val="000000"/>
                  <w:sz w:val="19"/>
                  <w:szCs w:val="19"/>
                </w:rPr>
                <w:delText xml:space="preserve">　　</w:delText>
              </w:r>
            </w:del>
            <w:del w:id="392" w:author="門田　芳幸／Kadota,Yoshiyuki" w:date="2024-10-09T20:08:00Z" w16du:dateUtc="2024-10-09T11:08:00Z">
              <w:r w:rsidRPr="00501FAA" w:rsidDel="002E41E8">
                <w:rPr>
                  <w:rFonts w:ascii="HG丸ｺﾞｼｯｸM-PRO" w:eastAsia="HG丸ｺﾞｼｯｸM-PRO" w:hAnsi="HG丸ｺﾞｼｯｸM-PRO" w:cs="Arial" w:hint="eastAsia"/>
                  <w:color w:val="000000"/>
                  <w:sz w:val="19"/>
                  <w:szCs w:val="19"/>
                </w:rPr>
                <w:delText xml:space="preserve">　）</w:delText>
              </w:r>
            </w:del>
          </w:p>
        </w:tc>
      </w:tr>
      <w:tr w:rsidR="009A42B0" w:rsidRPr="00501FAA" w14:paraId="19159612" w14:textId="77777777" w:rsidTr="0054016B">
        <w:trPr>
          <w:cantSplit/>
          <w:trHeight w:val="603"/>
          <w:ins w:id="393" w:author="門田　芳幸／Kadota,Yoshiyuki" w:date="2024-10-09T20:07:00Z" w16du:dateUtc="2024-10-09T11:07:00Z"/>
        </w:trPr>
        <w:tc>
          <w:tcPr>
            <w:tcW w:w="1555" w:type="dxa"/>
            <w:vAlign w:val="center"/>
          </w:tcPr>
          <w:p w14:paraId="47608E82" w14:textId="3272C6A6" w:rsidR="009A42B0" w:rsidRPr="00501FAA" w:rsidRDefault="009A42B0" w:rsidP="00AD0A6E">
            <w:pPr>
              <w:jc w:val="center"/>
              <w:rPr>
                <w:ins w:id="394" w:author="門田　芳幸／Kadota,Yoshiyuki" w:date="2024-10-09T20:07:00Z" w16du:dateUtc="2024-10-09T11:07:00Z"/>
                <w:rFonts w:ascii="HG丸ｺﾞｼｯｸM-PRO" w:eastAsia="HG丸ｺﾞｼｯｸM-PRO" w:hAnsi="HG丸ｺﾞｼｯｸM-PRO" w:cs="Arial"/>
                <w:color w:val="000000"/>
                <w:sz w:val="24"/>
              </w:rPr>
            </w:pPr>
            <w:ins w:id="395" w:author="門田　芳幸／Kadota,Yoshiyuki" w:date="2024-10-09T20:08:00Z" w16du:dateUtc="2024-10-09T11:08:00Z">
              <w:r w:rsidRPr="00501FAA">
                <w:rPr>
                  <w:rFonts w:ascii="HG丸ｺﾞｼｯｸM-PRO" w:eastAsia="HG丸ｺﾞｼｯｸM-PRO" w:hAnsi="HG丸ｺﾞｼｯｸM-PRO" w:cs="Arial"/>
                  <w:color w:val="000000"/>
                  <w:sz w:val="24"/>
                </w:rPr>
                <w:t>支　店</w:t>
              </w:r>
            </w:ins>
            <w:ins w:id="396" w:author="門田　芳幸／Kadota,Yoshiyuki" w:date="2024-10-09T20:21:00Z" w16du:dateUtc="2024-10-09T11:21:00Z">
              <w:r w:rsidR="00741A4F">
                <w:rPr>
                  <w:rFonts w:ascii="HG丸ｺﾞｼｯｸM-PRO" w:eastAsia="HG丸ｺﾞｼｯｸM-PRO" w:hAnsi="HG丸ｺﾞｼｯｸM-PRO" w:cs="Arial" w:hint="eastAsia"/>
                  <w:color w:val="000000"/>
                  <w:sz w:val="24"/>
                </w:rPr>
                <w:t xml:space="preserve">　名</w:t>
              </w:r>
            </w:ins>
          </w:p>
        </w:tc>
        <w:tc>
          <w:tcPr>
            <w:tcW w:w="4961" w:type="dxa"/>
            <w:gridSpan w:val="4"/>
            <w:tcBorders>
              <w:bottom w:val="single" w:sz="4" w:space="0" w:color="auto"/>
            </w:tcBorders>
            <w:vAlign w:val="center"/>
          </w:tcPr>
          <w:p w14:paraId="5358A889" w14:textId="77777777" w:rsidR="009A42B0" w:rsidRDefault="002E41E8" w:rsidP="00AF15EF">
            <w:pPr>
              <w:jc w:val="right"/>
              <w:rPr>
                <w:ins w:id="397" w:author="門田　芳幸／Kadota,Yoshiyuki" w:date="2024-10-09T20:23:00Z" w16du:dateUtc="2024-10-09T11:23:00Z"/>
                <w:rFonts w:ascii="HG丸ｺﾞｼｯｸM-PRO" w:eastAsia="HG丸ｺﾞｼｯｸM-PRO" w:hAnsi="HG丸ｺﾞｼｯｸM-PRO" w:cs="Arial"/>
                <w:color w:val="000000"/>
                <w:sz w:val="24"/>
              </w:rPr>
            </w:pPr>
            <w:ins w:id="398" w:author="門田　芳幸／Kadota,Yoshiyuki" w:date="2024-10-09T20:08:00Z" w16du:dateUtc="2024-10-09T11:08:00Z">
              <w:r w:rsidRPr="00501FAA">
                <w:rPr>
                  <w:rFonts w:ascii="HG丸ｺﾞｼｯｸM-PRO" w:eastAsia="HG丸ｺﾞｼｯｸM-PRO" w:hAnsi="HG丸ｺﾞｼｯｸM-PRO" w:cs="Arial"/>
                  <w:color w:val="000000"/>
                  <w:sz w:val="24"/>
                </w:rPr>
                <w:t>店</w:t>
              </w:r>
            </w:ins>
          </w:p>
          <w:p w14:paraId="5E47E944" w14:textId="6BB17F1C" w:rsidR="00AF15EF" w:rsidRPr="00501FAA" w:rsidRDefault="00AF15EF" w:rsidP="00AF15EF">
            <w:pPr>
              <w:jc w:val="right"/>
              <w:rPr>
                <w:ins w:id="399" w:author="門田　芳幸／Kadota,Yoshiyuki" w:date="2024-10-09T20:07:00Z" w16du:dateUtc="2024-10-09T11:07:00Z"/>
                <w:rFonts w:ascii="HG丸ｺﾞｼｯｸM-PRO" w:eastAsia="HG丸ｺﾞｼｯｸM-PRO" w:hAnsi="HG丸ｺﾞｼｯｸM-PRO" w:cs="Arial" w:hint="eastAsia"/>
                <w:color w:val="000000"/>
                <w:sz w:val="24"/>
              </w:rPr>
            </w:pPr>
            <w:ins w:id="400" w:author="門田　芳幸／Kadota,Yoshiyuki" w:date="2024-10-09T20:23:00Z" w16du:dateUtc="2024-10-09T11:23:00Z">
              <w:r>
                <w:rPr>
                  <w:rFonts w:ascii="HG丸ｺﾞｼｯｸM-PRO" w:eastAsia="HG丸ｺﾞｼｯｸM-PRO" w:hAnsi="HG丸ｺﾞｼｯｸM-PRO" w:cs="Arial" w:hint="eastAsia"/>
                  <w:color w:val="000000"/>
                  <w:sz w:val="24"/>
                </w:rPr>
                <w:t>支店</w:t>
              </w:r>
            </w:ins>
          </w:p>
        </w:tc>
        <w:tc>
          <w:tcPr>
            <w:tcW w:w="992" w:type="dxa"/>
            <w:gridSpan w:val="3"/>
            <w:vAlign w:val="center"/>
          </w:tcPr>
          <w:p w14:paraId="07CCBFF5" w14:textId="38F168B3" w:rsidR="009A42B0" w:rsidRPr="00501FAA" w:rsidRDefault="00941211" w:rsidP="00AD0A6E">
            <w:pPr>
              <w:jc w:val="center"/>
              <w:rPr>
                <w:ins w:id="401" w:author="門田　芳幸／Kadota,Yoshiyuki" w:date="2024-10-09T20:07:00Z" w16du:dateUtc="2024-10-09T11:07:00Z"/>
                <w:rFonts w:ascii="HG丸ｺﾞｼｯｸM-PRO" w:eastAsia="HG丸ｺﾞｼｯｸM-PRO" w:hAnsi="HG丸ｺﾞｼｯｸM-PRO" w:cs="Arial"/>
                <w:color w:val="000000"/>
                <w:sz w:val="24"/>
              </w:rPr>
            </w:pPr>
            <w:ins w:id="402" w:author="門田　芳幸／Kadota,Yoshiyuki" w:date="2024-10-09T20:17:00Z" w16du:dateUtc="2024-10-09T11:17:00Z">
              <w:r w:rsidRPr="00712B71">
                <w:rPr>
                  <w:rFonts w:ascii="HG丸ｺﾞｼｯｸM-PRO" w:eastAsia="HG丸ｺﾞｼｯｸM-PRO" w:hAnsi="HG丸ｺﾞｼｯｸM-PRO" w:cs="Arial" w:hint="eastAsia"/>
                  <w:color w:val="000000"/>
                  <w:sz w:val="18"/>
                  <w:szCs w:val="18"/>
                </w:rPr>
                <w:t>支店</w:t>
              </w:r>
            </w:ins>
            <w:ins w:id="403" w:author="門田　芳幸／Kadota,Yoshiyuki" w:date="2024-10-09T20:20:00Z" w16du:dateUtc="2024-10-09T11:20:00Z">
              <w:r w:rsidR="00712B71" w:rsidRPr="00712B71">
                <w:rPr>
                  <w:rFonts w:ascii="HG丸ｺﾞｼｯｸM-PRO" w:eastAsia="HG丸ｺﾞｼｯｸM-PRO" w:hAnsi="HG丸ｺﾞｼｯｸM-PRO" w:cs="Arial"/>
                  <w:color w:val="000000"/>
                  <w:sz w:val="18"/>
                  <w:szCs w:val="18"/>
                </w:rPr>
                <w:br/>
              </w:r>
            </w:ins>
            <w:ins w:id="404" w:author="門田　芳幸／Kadota,Yoshiyuki" w:date="2024-10-09T20:17:00Z" w16du:dateUtc="2024-10-09T11:17:00Z">
              <w:r w:rsidRPr="00712B71">
                <w:rPr>
                  <w:rFonts w:ascii="HG丸ｺﾞｼｯｸM-PRO" w:eastAsia="HG丸ｺﾞｼｯｸM-PRO" w:hAnsi="HG丸ｺﾞｼｯｸM-PRO" w:cs="Arial" w:hint="eastAsia"/>
                  <w:color w:val="000000"/>
                  <w:sz w:val="18"/>
                  <w:szCs w:val="18"/>
                </w:rPr>
                <w:t>コード</w:t>
              </w:r>
            </w:ins>
          </w:p>
        </w:tc>
        <w:tc>
          <w:tcPr>
            <w:tcW w:w="2120" w:type="dxa"/>
            <w:gridSpan w:val="5"/>
            <w:vAlign w:val="center"/>
          </w:tcPr>
          <w:p w14:paraId="54ECBCD8" w14:textId="77777777" w:rsidR="009A42B0" w:rsidRPr="00501FAA" w:rsidRDefault="009A42B0" w:rsidP="00AD0A6E">
            <w:pPr>
              <w:jc w:val="center"/>
              <w:rPr>
                <w:ins w:id="405" w:author="門田　芳幸／Kadota,Yoshiyuki" w:date="2024-10-09T20:07:00Z" w16du:dateUtc="2024-10-09T11:07:00Z"/>
                <w:rFonts w:ascii="HG丸ｺﾞｼｯｸM-PRO" w:eastAsia="HG丸ｺﾞｼｯｸM-PRO" w:hAnsi="HG丸ｺﾞｼｯｸM-PRO" w:cs="Arial"/>
                <w:color w:val="000000"/>
                <w:sz w:val="24"/>
              </w:rPr>
            </w:pPr>
          </w:p>
        </w:tc>
      </w:tr>
      <w:tr w:rsidR="004D6F27" w:rsidRPr="00501FAA" w14:paraId="3EA8CFBF" w14:textId="77777777" w:rsidTr="00D52232">
        <w:trPr>
          <w:cantSplit/>
          <w:trHeight w:val="713"/>
        </w:trPr>
        <w:tc>
          <w:tcPr>
            <w:tcW w:w="1555" w:type="dxa"/>
            <w:tcBorders>
              <w:bottom w:val="single" w:sz="4" w:space="0" w:color="auto"/>
            </w:tcBorders>
            <w:vAlign w:val="center"/>
          </w:tcPr>
          <w:p w14:paraId="452E0646"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預金種別</w:t>
            </w:r>
          </w:p>
        </w:tc>
        <w:tc>
          <w:tcPr>
            <w:tcW w:w="2976" w:type="dxa"/>
            <w:tcBorders>
              <w:bottom w:val="single" w:sz="4" w:space="0" w:color="auto"/>
            </w:tcBorders>
            <w:vAlign w:val="center"/>
          </w:tcPr>
          <w:p w14:paraId="11B38ECA"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普　通　　・　　当　座</w:t>
            </w:r>
          </w:p>
        </w:tc>
        <w:tc>
          <w:tcPr>
            <w:tcW w:w="1701" w:type="dxa"/>
            <w:gridSpan w:val="2"/>
            <w:vAlign w:val="center"/>
          </w:tcPr>
          <w:p w14:paraId="30798951"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口座番号</w:t>
            </w:r>
          </w:p>
        </w:tc>
        <w:tc>
          <w:tcPr>
            <w:tcW w:w="485" w:type="dxa"/>
            <w:gridSpan w:val="2"/>
            <w:vAlign w:val="center"/>
          </w:tcPr>
          <w:p w14:paraId="4195A92A"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5" w:type="dxa"/>
            <w:vAlign w:val="center"/>
          </w:tcPr>
          <w:p w14:paraId="258787B3"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5" w:type="dxa"/>
            <w:gridSpan w:val="2"/>
            <w:vAlign w:val="center"/>
          </w:tcPr>
          <w:p w14:paraId="5B6DB6E4"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5" w:type="dxa"/>
            <w:vAlign w:val="center"/>
          </w:tcPr>
          <w:p w14:paraId="1B0E3301"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5" w:type="dxa"/>
            <w:vAlign w:val="center"/>
          </w:tcPr>
          <w:p w14:paraId="0AC76F9A"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5" w:type="dxa"/>
            <w:vAlign w:val="center"/>
          </w:tcPr>
          <w:p w14:paraId="2011304D"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486" w:type="dxa"/>
            <w:vAlign w:val="center"/>
          </w:tcPr>
          <w:p w14:paraId="4E76CD24" w14:textId="77777777" w:rsidR="004D6F27" w:rsidRPr="00501FAA" w:rsidRDefault="004D6F27" w:rsidP="00AD0A6E">
            <w:pPr>
              <w:jc w:val="center"/>
              <w:rPr>
                <w:rFonts w:ascii="HG丸ｺﾞｼｯｸM-PRO" w:eastAsia="HG丸ｺﾞｼｯｸM-PRO" w:hAnsi="HG丸ｺﾞｼｯｸM-PRO" w:cs="Arial"/>
                <w:color w:val="000000"/>
                <w:sz w:val="24"/>
              </w:rPr>
            </w:pPr>
          </w:p>
        </w:tc>
      </w:tr>
      <w:tr w:rsidR="004D6F27" w:rsidRPr="00501FAA" w14:paraId="242969E9" w14:textId="77777777" w:rsidTr="00D309E9">
        <w:trPr>
          <w:cantSplit/>
          <w:trHeight w:val="411"/>
        </w:trPr>
        <w:tc>
          <w:tcPr>
            <w:tcW w:w="1555" w:type="dxa"/>
            <w:vMerge w:val="restart"/>
            <w:vAlign w:val="center"/>
          </w:tcPr>
          <w:p w14:paraId="6B226D99" w14:textId="77777777" w:rsidR="004D6F27" w:rsidRPr="00501FAA" w:rsidRDefault="004D6F27" w:rsidP="00AD0A6E">
            <w:pPr>
              <w:jc w:val="cente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口座名義</w:t>
            </w:r>
          </w:p>
        </w:tc>
        <w:tc>
          <w:tcPr>
            <w:tcW w:w="8073" w:type="dxa"/>
            <w:gridSpan w:val="12"/>
            <w:vAlign w:val="center"/>
          </w:tcPr>
          <w:p w14:paraId="22D36DD6" w14:textId="77777777" w:rsidR="004D6F27" w:rsidRPr="00501FAA" w:rsidRDefault="004D6F27" w:rsidP="00AD0A6E">
            <w:pPr>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color w:val="000000"/>
                <w:sz w:val="24"/>
              </w:rPr>
              <w:t>フリガナ</w:t>
            </w:r>
          </w:p>
        </w:tc>
      </w:tr>
      <w:tr w:rsidR="004D6F27" w:rsidRPr="00501FAA" w14:paraId="2740B254" w14:textId="77777777" w:rsidTr="00D309E9">
        <w:trPr>
          <w:cantSplit/>
          <w:trHeight w:val="819"/>
        </w:trPr>
        <w:tc>
          <w:tcPr>
            <w:tcW w:w="1555" w:type="dxa"/>
            <w:vMerge/>
            <w:tcBorders>
              <w:bottom w:val="single" w:sz="4" w:space="0" w:color="auto"/>
            </w:tcBorders>
            <w:vAlign w:val="center"/>
          </w:tcPr>
          <w:p w14:paraId="63D0C7D7" w14:textId="77777777" w:rsidR="004D6F27" w:rsidRPr="00501FAA" w:rsidRDefault="004D6F27" w:rsidP="00AD0A6E">
            <w:pPr>
              <w:jc w:val="center"/>
              <w:rPr>
                <w:rFonts w:ascii="HG丸ｺﾞｼｯｸM-PRO" w:eastAsia="HG丸ｺﾞｼｯｸM-PRO" w:hAnsi="HG丸ｺﾞｼｯｸM-PRO" w:cs="Arial"/>
                <w:color w:val="000000"/>
                <w:sz w:val="24"/>
              </w:rPr>
            </w:pPr>
          </w:p>
        </w:tc>
        <w:tc>
          <w:tcPr>
            <w:tcW w:w="8073" w:type="dxa"/>
            <w:gridSpan w:val="12"/>
            <w:tcBorders>
              <w:bottom w:val="single" w:sz="4" w:space="0" w:color="auto"/>
            </w:tcBorders>
          </w:tcPr>
          <w:p w14:paraId="5B8F65C9" w14:textId="77777777" w:rsidR="004D6F27" w:rsidRPr="00501FAA" w:rsidRDefault="004D6F27" w:rsidP="00AD0A6E">
            <w:pPr>
              <w:rPr>
                <w:rFonts w:ascii="HG丸ｺﾞｼｯｸM-PRO" w:eastAsia="HG丸ｺﾞｼｯｸM-PRO" w:hAnsi="HG丸ｺﾞｼｯｸM-PRO" w:cs="Arial"/>
                <w:color w:val="000000"/>
                <w:sz w:val="24"/>
              </w:rPr>
            </w:pPr>
          </w:p>
        </w:tc>
      </w:tr>
      <w:tr w:rsidR="004D6F27" w:rsidRPr="00501FAA" w14:paraId="193A1441" w14:textId="77777777" w:rsidTr="00AD0A6E">
        <w:trPr>
          <w:cantSplit/>
          <w:trHeight w:val="494"/>
        </w:trPr>
        <w:tc>
          <w:tcPr>
            <w:tcW w:w="9628" w:type="dxa"/>
            <w:gridSpan w:val="13"/>
            <w:shd w:val="clear" w:color="auto" w:fill="D9D9D9"/>
            <w:vAlign w:val="center"/>
          </w:tcPr>
          <w:p w14:paraId="7805FFFA" w14:textId="77777777" w:rsidR="004D6F27" w:rsidRPr="00501FAA" w:rsidRDefault="004D6F27" w:rsidP="00AD0A6E">
            <w:pPr>
              <w:rPr>
                <w:rFonts w:ascii="HG丸ｺﾞｼｯｸM-PRO" w:eastAsia="HG丸ｺﾞｼｯｸM-PRO" w:hAnsi="HG丸ｺﾞｼｯｸM-PRO" w:cs="Arial"/>
                <w:b/>
                <w:color w:val="000000"/>
                <w:sz w:val="24"/>
              </w:rPr>
            </w:pPr>
            <w:r w:rsidRPr="00501FAA">
              <w:rPr>
                <w:rFonts w:ascii="HG丸ｺﾞｼｯｸM-PRO" w:eastAsia="HG丸ｺﾞｼｯｸM-PRO" w:hAnsi="HG丸ｺﾞｼｯｸM-PRO" w:cs="ＭＳ 明朝" w:hint="eastAsia"/>
                <w:b/>
                <w:color w:val="000000"/>
                <w:sz w:val="24"/>
              </w:rPr>
              <w:t>※</w:t>
            </w:r>
            <w:r w:rsidRPr="00501FAA">
              <w:rPr>
                <w:rFonts w:ascii="HG丸ｺﾞｼｯｸM-PRO" w:eastAsia="HG丸ｺﾞｼｯｸM-PRO" w:hAnsi="HG丸ｺﾞｼｯｸM-PRO" w:cs="Arial"/>
                <w:b/>
                <w:color w:val="000000"/>
                <w:sz w:val="24"/>
              </w:rPr>
              <w:t>口座名義人が患者さん本人でない場合は、以下ご記入ください。</w:t>
            </w:r>
          </w:p>
        </w:tc>
      </w:tr>
      <w:tr w:rsidR="004D6F27" w:rsidRPr="00501FAA" w14:paraId="522F21E3" w14:textId="77777777" w:rsidTr="00AD0A6E">
        <w:trPr>
          <w:cantSplit/>
          <w:trHeight w:val="649"/>
        </w:trPr>
        <w:tc>
          <w:tcPr>
            <w:tcW w:w="9628" w:type="dxa"/>
            <w:gridSpan w:val="13"/>
          </w:tcPr>
          <w:p w14:paraId="66FB4FBE" w14:textId="42FA15CB" w:rsidR="004D6F27" w:rsidRPr="004D6F27" w:rsidRDefault="004D6F27" w:rsidP="00AD0A6E">
            <w:pPr>
              <w:spacing w:beforeLines="50" w:before="180"/>
              <w:rPr>
                <w:rFonts w:ascii="HG丸ｺﾞｼｯｸM-PRO" w:eastAsia="HG丸ｺﾞｼｯｸM-PRO" w:hAnsi="HG丸ｺﾞｼｯｸM-PRO" w:cs="Arial"/>
                <w:color w:val="000000"/>
                <w:sz w:val="24"/>
              </w:rPr>
            </w:pPr>
            <w:r w:rsidRPr="00501FAA">
              <w:rPr>
                <w:rFonts w:ascii="HG丸ｺﾞｼｯｸM-PRO" w:eastAsia="HG丸ｺﾞｼｯｸM-PRO" w:hAnsi="HG丸ｺﾞｼｯｸM-PRO" w:cs="Arial" w:hint="eastAsia"/>
                <w:color w:val="000000"/>
                <w:sz w:val="24"/>
              </w:rPr>
              <w:t>口座名義の方の</w:t>
            </w:r>
            <w:r w:rsidRPr="00501FAA">
              <w:rPr>
                <w:rFonts w:ascii="HG丸ｺﾞｼｯｸM-PRO" w:eastAsia="HG丸ｺﾞｼｯｸM-PRO" w:hAnsi="HG丸ｺﾞｼｯｸM-PRO" w:cs="Arial"/>
                <w:color w:val="000000"/>
                <w:sz w:val="24"/>
              </w:rPr>
              <w:t xml:space="preserve">ご署名：　　　　　　　　</w:t>
            </w:r>
            <w:r w:rsidRPr="00501FAA">
              <w:rPr>
                <w:rFonts w:ascii="HG丸ｺﾞｼｯｸM-PRO" w:eastAsia="HG丸ｺﾞｼｯｸM-PRO" w:hAnsi="HG丸ｺﾞｼｯｸM-PRO" w:cs="Arial" w:hint="eastAsia"/>
                <w:color w:val="000000"/>
                <w:sz w:val="24"/>
              </w:rPr>
              <w:t xml:space="preserve">　</w:t>
            </w:r>
            <w:r w:rsidRPr="00501FAA">
              <w:rPr>
                <w:rFonts w:ascii="HG丸ｺﾞｼｯｸM-PRO" w:eastAsia="HG丸ｺﾞｼｯｸM-PRO" w:hAnsi="HG丸ｺﾞｼｯｸM-PRO" w:cs="Arial"/>
                <w:color w:val="000000"/>
                <w:sz w:val="24"/>
              </w:rPr>
              <w:t xml:space="preserve">　　　</w:t>
            </w:r>
            <w:r w:rsidRPr="00501FAA">
              <w:rPr>
                <w:rFonts w:ascii="HG丸ｺﾞｼｯｸM-PRO" w:eastAsia="HG丸ｺﾞｼｯｸM-PRO" w:hAnsi="HG丸ｺﾞｼｯｸM-PRO" w:cs="Arial" w:hint="eastAsia"/>
                <w:color w:val="000000"/>
                <w:sz w:val="24"/>
              </w:rPr>
              <w:t xml:space="preserve">　　　</w:t>
            </w:r>
            <w:r w:rsidRPr="00501FAA">
              <w:rPr>
                <w:rFonts w:ascii="HG丸ｺﾞｼｯｸM-PRO" w:eastAsia="HG丸ｺﾞｼｯｸM-PRO" w:hAnsi="HG丸ｺﾞｼｯｸM-PRO" w:cs="Arial"/>
                <w:color w:val="000000"/>
                <w:sz w:val="24"/>
              </w:rPr>
              <w:t xml:space="preserve">　　（続柄：　　　　　　）</w:t>
            </w:r>
          </w:p>
        </w:tc>
      </w:tr>
    </w:tbl>
    <w:p w14:paraId="620DAA99" w14:textId="77777777" w:rsidR="008A5681" w:rsidRPr="00F36FF5" w:rsidRDefault="008A5681" w:rsidP="004D6F27">
      <w:pPr>
        <w:rPr>
          <w:rFonts w:ascii="HG丸ｺﾞｼｯｸM-PRO" w:eastAsia="HG丸ｺﾞｼｯｸM-PRO" w:hAnsi="HG丸ｺﾞｼｯｸM-PRO"/>
        </w:rPr>
      </w:pPr>
    </w:p>
    <w:sectPr w:rsidR="008A5681" w:rsidRPr="00F36FF5" w:rsidSect="00981029">
      <w:footerReference w:type="default" r:id="rId24"/>
      <w:type w:val="continuous"/>
      <w:pgSz w:w="11906" w:h="16838" w:code="9"/>
      <w:pgMar w:top="992" w:right="1134" w:bottom="851" w:left="1134"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C206C" w14:textId="77777777" w:rsidR="000A36E1" w:rsidRDefault="000A36E1">
      <w:r>
        <w:separator/>
      </w:r>
    </w:p>
    <w:p w14:paraId="37648E2D" w14:textId="77777777" w:rsidR="000A36E1" w:rsidRDefault="000A36E1"/>
  </w:endnote>
  <w:endnote w:type="continuationSeparator" w:id="0">
    <w:p w14:paraId="041ED50C" w14:textId="77777777" w:rsidR="000A36E1" w:rsidRDefault="000A36E1">
      <w:r>
        <w:continuationSeparator/>
      </w:r>
    </w:p>
    <w:p w14:paraId="2DDFE82E" w14:textId="77777777" w:rsidR="000A36E1" w:rsidRDefault="000A36E1"/>
  </w:endnote>
  <w:endnote w:type="continuationNotice" w:id="1">
    <w:p w14:paraId="48389C2F" w14:textId="77777777" w:rsidR="000A36E1" w:rsidRDefault="000A36E1"/>
    <w:p w14:paraId="3ECC83A7" w14:textId="77777777" w:rsidR="000A36E1" w:rsidRDefault="000A3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Pゴシック">
    <w:altName w:val="游ゴシック"/>
    <w:panose1 w:val="00000000000000000000"/>
    <w:charset w:val="80"/>
    <w:family w:val="roman"/>
    <w:notTrueType/>
    <w:pitch w:val="default"/>
  </w:font>
  <w:font w:name="丸ｺﾞｼｯｸ">
    <w:altName w:val="ＭＳ ゴシック"/>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12D30" w14:textId="71677FB9" w:rsidR="00DB14E2" w:rsidRDefault="00DB14E2">
    <w:pPr>
      <w:pStyle w:val="ad"/>
    </w:pPr>
  </w:p>
  <w:p w14:paraId="7E6A426D" w14:textId="43C4042F" w:rsidR="00DB14E2" w:rsidRDefault="00DB14E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402764"/>
      <w:docPartObj>
        <w:docPartGallery w:val="Page Numbers (Bottom of Page)"/>
        <w:docPartUnique/>
      </w:docPartObj>
    </w:sdtPr>
    <w:sdtEndPr/>
    <w:sdtContent>
      <w:p w14:paraId="2793EA86" w14:textId="02DEFBCF" w:rsidR="00DB14E2" w:rsidRDefault="00DB14E2">
        <w:pPr>
          <w:pStyle w:val="ad"/>
        </w:pPr>
      </w:p>
      <w:tbl>
        <w:tblPr>
          <w:tblW w:w="9628" w:type="dxa"/>
          <w:tblLayout w:type="fixed"/>
          <w:tblLook w:val="06A0" w:firstRow="1" w:lastRow="0" w:firstColumn="1" w:lastColumn="0" w:noHBand="1" w:noVBand="1"/>
        </w:tblPr>
        <w:tblGrid>
          <w:gridCol w:w="4814"/>
          <w:gridCol w:w="4814"/>
        </w:tblGrid>
        <w:tr w:rsidR="00DB14E2" w14:paraId="07AEA831" w14:textId="77777777" w:rsidTr="001F4049">
          <w:trPr>
            <w:trHeight w:val="312"/>
          </w:trPr>
          <w:tc>
            <w:tcPr>
              <w:tcW w:w="4870" w:type="dxa"/>
              <w:shd w:val="clear" w:color="auto" w:fill="auto"/>
            </w:tcPr>
            <w:p w14:paraId="7098CDD3" w14:textId="77777777" w:rsidR="00DB14E2" w:rsidRPr="00E96528" w:rsidRDefault="00DB14E2" w:rsidP="00E95CE0">
              <w:pPr>
                <w:rPr>
                  <w:szCs w:val="21"/>
                  <w:lang w:eastAsia="zh-CN"/>
                </w:rPr>
              </w:pPr>
              <w:r w:rsidRPr="005B0E64">
                <w:rPr>
                  <w:rFonts w:ascii="ＭＳ Ｐゴシック" w:eastAsia="ＭＳ Ｐゴシック" w:hAnsi="ＭＳ Ｐゴシック" w:cs="Arial" w:hint="eastAsia"/>
                  <w:sz w:val="20"/>
                  <w:lang w:eastAsia="zh-CN"/>
                </w:rPr>
                <w:t>治験実施計画書番号</w:t>
              </w:r>
              <w:r>
                <w:rPr>
                  <w:rFonts w:cs="Arial" w:hint="eastAsia"/>
                  <w:sz w:val="20"/>
                  <w:lang w:eastAsia="zh-CN"/>
                </w:rPr>
                <w:t>：</w:t>
              </w:r>
              <w:r w:rsidRPr="00A42B15">
                <w:rPr>
                  <w:rFonts w:cs="Arial"/>
                  <w:color w:val="0070C0"/>
                  <w:sz w:val="20"/>
                  <w:lang w:eastAsia="zh-CN"/>
                </w:rPr>
                <w:t>●●●●●●</w:t>
              </w:r>
            </w:p>
          </w:tc>
          <w:tc>
            <w:tcPr>
              <w:tcW w:w="4870" w:type="dxa"/>
              <w:shd w:val="clear" w:color="auto" w:fill="auto"/>
            </w:tcPr>
            <w:p w14:paraId="311D0BDE" w14:textId="7E7C0B0A" w:rsidR="00DB14E2" w:rsidRPr="008862E4" w:rsidRDefault="00DB14E2" w:rsidP="00E95CE0">
              <w:pPr>
                <w:pStyle w:val="ad"/>
                <w:jc w:val="right"/>
                <w:rPr>
                  <w:rFonts w:cs="Arial"/>
                  <w:i/>
                </w:rPr>
              </w:pPr>
              <w:r w:rsidRPr="008862E4">
                <w:rPr>
                  <w:rFonts w:cs="Arial"/>
                </w:rPr>
                <w:t>作成年月日：</w:t>
              </w:r>
              <w:r w:rsidRPr="008862E4">
                <w:rPr>
                  <w:rFonts w:cs="Arial"/>
                </w:rPr>
                <w:t>20</w:t>
              </w:r>
              <w:r w:rsidRPr="00A42B15">
                <w:rPr>
                  <w:rFonts w:cs="Arial"/>
                  <w:color w:val="0070C0"/>
                </w:rPr>
                <w:t>●●</w:t>
              </w:r>
              <w:r w:rsidRPr="008862E4">
                <w:rPr>
                  <w:rFonts w:cs="Arial"/>
                </w:rPr>
                <w:t>年</w:t>
              </w:r>
              <w:r w:rsidRPr="00A42B15">
                <w:rPr>
                  <w:rFonts w:cs="Arial"/>
                  <w:color w:val="0070C0"/>
                </w:rPr>
                <w:t>●●</w:t>
              </w:r>
              <w:r w:rsidRPr="008862E4">
                <w:rPr>
                  <w:rFonts w:cs="Arial"/>
                </w:rPr>
                <w:t>月</w:t>
              </w:r>
              <w:r w:rsidRPr="00A42B15">
                <w:rPr>
                  <w:rFonts w:cs="Arial"/>
                  <w:color w:val="0070C0"/>
                </w:rPr>
                <w:t>●●</w:t>
              </w:r>
              <w:r w:rsidRPr="008862E4">
                <w:rPr>
                  <w:rFonts w:cs="Arial"/>
                </w:rPr>
                <w:t>日</w:t>
              </w:r>
            </w:p>
            <w:p w14:paraId="56359A5D" w14:textId="77777777" w:rsidR="001D5022" w:rsidRPr="004C157B" w:rsidRDefault="00DB14E2" w:rsidP="001D5022">
              <w:pPr>
                <w:pStyle w:val="ad"/>
                <w:rPr>
                  <w:rFonts w:ascii="HG丸ｺﾞｼｯｸM-PRO" w:eastAsia="HG丸ｺﾞｼｯｸM-PRO" w:hAnsi="HG丸ｺﾞｼｯｸM-PRO"/>
                  <w:b/>
                  <w:bCs/>
                </w:rPr>
              </w:pPr>
              <w:r w:rsidRPr="008862E4">
                <w:rPr>
                  <w:rFonts w:cs="Arial"/>
                  <w:lang w:eastAsia="zh-CN"/>
                </w:rPr>
                <w:t>（</w:t>
              </w:r>
              <w:r w:rsidR="00A42B15" w:rsidRPr="00A42B15">
                <w:rPr>
                  <w:rFonts w:cs="Arial" w:hint="eastAsia"/>
                  <w:color w:val="0070C0"/>
                  <w:lang w:eastAsia="zh-CN"/>
                </w:rPr>
                <w:t>実施医療機関</w:t>
              </w:r>
              <w:r w:rsidRPr="00A42B15">
                <w:rPr>
                  <w:rFonts w:cs="Arial"/>
                  <w:color w:val="0070C0"/>
                  <w:lang w:eastAsia="zh-CN"/>
                </w:rPr>
                <w:t>名</w:t>
              </w:r>
              <w:r w:rsidRPr="008862E4">
                <w:rPr>
                  <w:rFonts w:cs="Arial"/>
                  <w:lang w:eastAsia="zh-CN"/>
                </w:rPr>
                <w:t>）　　版番号：第</w:t>
              </w:r>
              <w:r w:rsidRPr="00A42B15">
                <w:rPr>
                  <w:rFonts w:cs="Arial"/>
                  <w:color w:val="0070C0"/>
                  <w:lang w:eastAsia="zh-CN"/>
                </w:rPr>
                <w:t>●●</w:t>
              </w:r>
              <w:r w:rsidRPr="008862E4">
                <w:rPr>
                  <w:rFonts w:cs="Arial"/>
                  <w:lang w:eastAsia="zh-CN"/>
                </w:rPr>
                <w:t>版</w:t>
              </w:r>
              <w:r w:rsidR="001D5022" w:rsidRPr="004C157B">
                <w:rPr>
                  <w:rFonts w:ascii="HG丸ｺﾞｼｯｸM-PRO" w:eastAsia="HG丸ｺﾞｼｯｸM-PRO" w:hAnsi="HG丸ｺﾞｼｯｸM-PRO" w:hint="eastAsia"/>
                  <w:b/>
                  <w:bCs/>
                  <w:highlight w:val="cyan"/>
                  <w:bdr w:val="single" w:sz="4" w:space="0" w:color="auto"/>
                </w:rPr>
                <w:t>（案）：九がん規定</w:t>
              </w:r>
            </w:p>
            <w:p w14:paraId="425D12FF" w14:textId="616FBB2C" w:rsidR="00DB14E2" w:rsidRPr="00906DF5" w:rsidRDefault="001D5022" w:rsidP="001D5022">
              <w:pPr>
                <w:pStyle w:val="ad"/>
                <w:jc w:val="right"/>
                <w:rPr>
                  <w:rFonts w:cs="Arial"/>
                  <w:i/>
                  <w:lang w:eastAsia="zh-CN"/>
                </w:rPr>
              </w:pPr>
              <w:r w:rsidRPr="004C157B">
                <w:rPr>
                  <w:rFonts w:ascii="HG丸ｺﾞｼｯｸM-PRO" w:eastAsia="HG丸ｺﾞｼｯｸM-PRO" w:hAnsi="HG丸ｺﾞｼｯｸM-PRO" w:hint="eastAsia"/>
                  <w:b/>
                  <w:bCs/>
                  <w:highlight w:val="cyan"/>
                  <w:bdr w:val="single" w:sz="4" w:space="0" w:color="auto"/>
                </w:rPr>
                <w:t>ICFの種類名を記載</w:t>
              </w:r>
            </w:p>
          </w:tc>
        </w:tr>
      </w:tbl>
      <w:p w14:paraId="3CC8E28B" w14:textId="77777777" w:rsidR="00DB14E2" w:rsidRDefault="00DB14E2">
        <w:pPr>
          <w:pStyle w:val="ad"/>
          <w:rPr>
            <w:lang w:eastAsia="zh-CN"/>
          </w:rPr>
        </w:pPr>
      </w:p>
      <w:p w14:paraId="0D0F6280" w14:textId="397D003C" w:rsidR="00DB14E2" w:rsidRDefault="00DB14E2">
        <w:pPr>
          <w:pStyle w:val="ad"/>
        </w:pPr>
        <w:r>
          <w:fldChar w:fldCharType="begin"/>
        </w:r>
        <w:r>
          <w:instrText>PAGE   \* MERGEFORMAT</w:instrText>
        </w:r>
        <w:r>
          <w:fldChar w:fldCharType="separate"/>
        </w:r>
        <w:r w:rsidR="00BA1579" w:rsidRPr="00BA1579">
          <w:rPr>
            <w:noProof/>
            <w:lang w:val="ja-JP"/>
          </w:rPr>
          <w:t>26</w:t>
        </w:r>
        <w:r>
          <w:fldChar w:fldCharType="end"/>
        </w:r>
      </w:p>
    </w:sdtContent>
  </w:sdt>
  <w:p w14:paraId="22427B12" w14:textId="77777777" w:rsidR="00DB14E2" w:rsidRDefault="00DB14E2">
    <w:pPr>
      <w:pStyle w:val="ad"/>
    </w:pPr>
  </w:p>
  <w:p w14:paraId="123F64AC" w14:textId="77777777" w:rsidR="00BA7C1E" w:rsidRDefault="00BA7C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E24DC" w14:textId="77777777" w:rsidR="000A36E1" w:rsidRDefault="000A36E1">
      <w:r>
        <w:separator/>
      </w:r>
    </w:p>
    <w:p w14:paraId="1BF8E623" w14:textId="77777777" w:rsidR="000A36E1" w:rsidRDefault="000A36E1"/>
  </w:footnote>
  <w:footnote w:type="continuationSeparator" w:id="0">
    <w:p w14:paraId="70BEFB6E" w14:textId="77777777" w:rsidR="000A36E1" w:rsidRDefault="000A36E1">
      <w:r>
        <w:continuationSeparator/>
      </w:r>
    </w:p>
    <w:p w14:paraId="69C0A16C" w14:textId="77777777" w:rsidR="000A36E1" w:rsidRDefault="000A36E1"/>
  </w:footnote>
  <w:footnote w:type="continuationNotice" w:id="1">
    <w:p w14:paraId="23100CF0" w14:textId="77777777" w:rsidR="000A36E1" w:rsidRDefault="000A36E1"/>
    <w:p w14:paraId="39CD12F4" w14:textId="77777777" w:rsidR="000A36E1" w:rsidRDefault="000A36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4DBB"/>
    <w:multiLevelType w:val="hybridMultilevel"/>
    <w:tmpl w:val="A6185BC8"/>
    <w:lvl w:ilvl="0" w:tplc="662AB836">
      <w:start w:val="1"/>
      <w:numFmt w:val="bullet"/>
      <w:lvlText w:val="•"/>
      <w:lvlJc w:val="left"/>
      <w:pPr>
        <w:tabs>
          <w:tab w:val="num" w:pos="720"/>
        </w:tabs>
        <w:ind w:left="720" w:hanging="360"/>
      </w:pPr>
      <w:rPr>
        <w:rFonts w:ascii="Arial" w:hAnsi="Arial" w:hint="default"/>
      </w:rPr>
    </w:lvl>
    <w:lvl w:ilvl="1" w:tplc="A028A1A6" w:tentative="1">
      <w:start w:val="1"/>
      <w:numFmt w:val="bullet"/>
      <w:lvlText w:val="•"/>
      <w:lvlJc w:val="left"/>
      <w:pPr>
        <w:tabs>
          <w:tab w:val="num" w:pos="1440"/>
        </w:tabs>
        <w:ind w:left="1440" w:hanging="360"/>
      </w:pPr>
      <w:rPr>
        <w:rFonts w:ascii="Arial" w:hAnsi="Arial" w:hint="default"/>
      </w:rPr>
    </w:lvl>
    <w:lvl w:ilvl="2" w:tplc="0CC06314" w:tentative="1">
      <w:start w:val="1"/>
      <w:numFmt w:val="bullet"/>
      <w:lvlText w:val="•"/>
      <w:lvlJc w:val="left"/>
      <w:pPr>
        <w:tabs>
          <w:tab w:val="num" w:pos="2160"/>
        </w:tabs>
        <w:ind w:left="2160" w:hanging="360"/>
      </w:pPr>
      <w:rPr>
        <w:rFonts w:ascii="Arial" w:hAnsi="Arial" w:hint="default"/>
      </w:rPr>
    </w:lvl>
    <w:lvl w:ilvl="3" w:tplc="4EF8D908" w:tentative="1">
      <w:start w:val="1"/>
      <w:numFmt w:val="bullet"/>
      <w:lvlText w:val="•"/>
      <w:lvlJc w:val="left"/>
      <w:pPr>
        <w:tabs>
          <w:tab w:val="num" w:pos="2880"/>
        </w:tabs>
        <w:ind w:left="2880" w:hanging="360"/>
      </w:pPr>
      <w:rPr>
        <w:rFonts w:ascii="Arial" w:hAnsi="Arial" w:hint="default"/>
      </w:rPr>
    </w:lvl>
    <w:lvl w:ilvl="4" w:tplc="A916630E" w:tentative="1">
      <w:start w:val="1"/>
      <w:numFmt w:val="bullet"/>
      <w:lvlText w:val="•"/>
      <w:lvlJc w:val="left"/>
      <w:pPr>
        <w:tabs>
          <w:tab w:val="num" w:pos="3600"/>
        </w:tabs>
        <w:ind w:left="3600" w:hanging="360"/>
      </w:pPr>
      <w:rPr>
        <w:rFonts w:ascii="Arial" w:hAnsi="Arial" w:hint="default"/>
      </w:rPr>
    </w:lvl>
    <w:lvl w:ilvl="5" w:tplc="9940926C" w:tentative="1">
      <w:start w:val="1"/>
      <w:numFmt w:val="bullet"/>
      <w:lvlText w:val="•"/>
      <w:lvlJc w:val="left"/>
      <w:pPr>
        <w:tabs>
          <w:tab w:val="num" w:pos="4320"/>
        </w:tabs>
        <w:ind w:left="4320" w:hanging="360"/>
      </w:pPr>
      <w:rPr>
        <w:rFonts w:ascii="Arial" w:hAnsi="Arial" w:hint="default"/>
      </w:rPr>
    </w:lvl>
    <w:lvl w:ilvl="6" w:tplc="9F38CF7A" w:tentative="1">
      <w:start w:val="1"/>
      <w:numFmt w:val="bullet"/>
      <w:lvlText w:val="•"/>
      <w:lvlJc w:val="left"/>
      <w:pPr>
        <w:tabs>
          <w:tab w:val="num" w:pos="5040"/>
        </w:tabs>
        <w:ind w:left="5040" w:hanging="360"/>
      </w:pPr>
      <w:rPr>
        <w:rFonts w:ascii="Arial" w:hAnsi="Arial" w:hint="default"/>
      </w:rPr>
    </w:lvl>
    <w:lvl w:ilvl="7" w:tplc="01C4397C" w:tentative="1">
      <w:start w:val="1"/>
      <w:numFmt w:val="bullet"/>
      <w:lvlText w:val="•"/>
      <w:lvlJc w:val="left"/>
      <w:pPr>
        <w:tabs>
          <w:tab w:val="num" w:pos="5760"/>
        </w:tabs>
        <w:ind w:left="5760" w:hanging="360"/>
      </w:pPr>
      <w:rPr>
        <w:rFonts w:ascii="Arial" w:hAnsi="Arial" w:hint="default"/>
      </w:rPr>
    </w:lvl>
    <w:lvl w:ilvl="8" w:tplc="9362A3E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083E8C"/>
    <w:multiLevelType w:val="hybridMultilevel"/>
    <w:tmpl w:val="9F481F10"/>
    <w:lvl w:ilvl="0" w:tplc="13FAB08C">
      <w:start w:val="1"/>
      <w:numFmt w:val="bullet"/>
      <w:lvlText w:val="•"/>
      <w:lvlJc w:val="left"/>
      <w:pPr>
        <w:tabs>
          <w:tab w:val="num" w:pos="720"/>
        </w:tabs>
        <w:ind w:left="720" w:hanging="360"/>
      </w:pPr>
      <w:rPr>
        <w:rFonts w:ascii="Arial" w:hAnsi="Arial" w:hint="default"/>
      </w:rPr>
    </w:lvl>
    <w:lvl w:ilvl="1" w:tplc="81843C66" w:tentative="1">
      <w:start w:val="1"/>
      <w:numFmt w:val="bullet"/>
      <w:lvlText w:val="•"/>
      <w:lvlJc w:val="left"/>
      <w:pPr>
        <w:tabs>
          <w:tab w:val="num" w:pos="1440"/>
        </w:tabs>
        <w:ind w:left="1440" w:hanging="360"/>
      </w:pPr>
      <w:rPr>
        <w:rFonts w:ascii="Arial" w:hAnsi="Arial" w:hint="default"/>
      </w:rPr>
    </w:lvl>
    <w:lvl w:ilvl="2" w:tplc="8C2020D4" w:tentative="1">
      <w:start w:val="1"/>
      <w:numFmt w:val="bullet"/>
      <w:lvlText w:val="•"/>
      <w:lvlJc w:val="left"/>
      <w:pPr>
        <w:tabs>
          <w:tab w:val="num" w:pos="2160"/>
        </w:tabs>
        <w:ind w:left="2160" w:hanging="360"/>
      </w:pPr>
      <w:rPr>
        <w:rFonts w:ascii="Arial" w:hAnsi="Arial" w:hint="default"/>
      </w:rPr>
    </w:lvl>
    <w:lvl w:ilvl="3" w:tplc="BFA6F38C" w:tentative="1">
      <w:start w:val="1"/>
      <w:numFmt w:val="bullet"/>
      <w:lvlText w:val="•"/>
      <w:lvlJc w:val="left"/>
      <w:pPr>
        <w:tabs>
          <w:tab w:val="num" w:pos="2880"/>
        </w:tabs>
        <w:ind w:left="2880" w:hanging="360"/>
      </w:pPr>
      <w:rPr>
        <w:rFonts w:ascii="Arial" w:hAnsi="Arial" w:hint="default"/>
      </w:rPr>
    </w:lvl>
    <w:lvl w:ilvl="4" w:tplc="F38CFDF8" w:tentative="1">
      <w:start w:val="1"/>
      <w:numFmt w:val="bullet"/>
      <w:lvlText w:val="•"/>
      <w:lvlJc w:val="left"/>
      <w:pPr>
        <w:tabs>
          <w:tab w:val="num" w:pos="3600"/>
        </w:tabs>
        <w:ind w:left="3600" w:hanging="360"/>
      </w:pPr>
      <w:rPr>
        <w:rFonts w:ascii="Arial" w:hAnsi="Arial" w:hint="default"/>
      </w:rPr>
    </w:lvl>
    <w:lvl w:ilvl="5" w:tplc="AF1E9A4A" w:tentative="1">
      <w:start w:val="1"/>
      <w:numFmt w:val="bullet"/>
      <w:lvlText w:val="•"/>
      <w:lvlJc w:val="left"/>
      <w:pPr>
        <w:tabs>
          <w:tab w:val="num" w:pos="4320"/>
        </w:tabs>
        <w:ind w:left="4320" w:hanging="360"/>
      </w:pPr>
      <w:rPr>
        <w:rFonts w:ascii="Arial" w:hAnsi="Arial" w:hint="default"/>
      </w:rPr>
    </w:lvl>
    <w:lvl w:ilvl="6" w:tplc="72EC6078" w:tentative="1">
      <w:start w:val="1"/>
      <w:numFmt w:val="bullet"/>
      <w:lvlText w:val="•"/>
      <w:lvlJc w:val="left"/>
      <w:pPr>
        <w:tabs>
          <w:tab w:val="num" w:pos="5040"/>
        </w:tabs>
        <w:ind w:left="5040" w:hanging="360"/>
      </w:pPr>
      <w:rPr>
        <w:rFonts w:ascii="Arial" w:hAnsi="Arial" w:hint="default"/>
      </w:rPr>
    </w:lvl>
    <w:lvl w:ilvl="7" w:tplc="796CADD8" w:tentative="1">
      <w:start w:val="1"/>
      <w:numFmt w:val="bullet"/>
      <w:lvlText w:val="•"/>
      <w:lvlJc w:val="left"/>
      <w:pPr>
        <w:tabs>
          <w:tab w:val="num" w:pos="5760"/>
        </w:tabs>
        <w:ind w:left="5760" w:hanging="360"/>
      </w:pPr>
      <w:rPr>
        <w:rFonts w:ascii="Arial" w:hAnsi="Arial" w:hint="default"/>
      </w:rPr>
    </w:lvl>
    <w:lvl w:ilvl="8" w:tplc="AC6E90A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6F285A"/>
    <w:multiLevelType w:val="hybridMultilevel"/>
    <w:tmpl w:val="A77000EA"/>
    <w:lvl w:ilvl="0" w:tplc="270C7798">
      <w:start w:val="1"/>
      <w:numFmt w:val="aiueoFullWidth"/>
      <w:lvlText w:val="%1."/>
      <w:lvlJc w:val="left"/>
      <w:pPr>
        <w:ind w:left="1139" w:hanging="360"/>
      </w:pPr>
      <w:rPr>
        <w:rFonts w:hint="eastAsia"/>
        <w:u w:val="none"/>
      </w:rPr>
    </w:lvl>
    <w:lvl w:ilvl="1" w:tplc="324873C2">
      <w:start w:val="1"/>
      <w:numFmt w:val="bullet"/>
      <w:lvlText w:val="※"/>
      <w:lvlJc w:val="left"/>
      <w:pPr>
        <w:ind w:left="1559" w:hanging="360"/>
      </w:pPr>
      <w:rPr>
        <w:rFonts w:ascii="ＭＳ 明朝" w:eastAsia="ＭＳ 明朝" w:hAnsi="ＭＳ 明朝" w:cs="ＭＳ 明朝" w:hint="eastAsia"/>
        <w:u w:val="single"/>
      </w:rPr>
    </w:lvl>
    <w:lvl w:ilvl="2" w:tplc="4DFC551A">
      <w:start w:val="1"/>
      <w:numFmt w:val="decimalEnclosedCircle"/>
      <w:lvlText w:val="%3"/>
      <w:lvlJc w:val="left"/>
      <w:pPr>
        <w:ind w:left="1979" w:hanging="360"/>
      </w:pPr>
      <w:rPr>
        <w:rFonts w:hint="default"/>
      </w:r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 w15:restartNumberingAfterBreak="0">
    <w:nsid w:val="17EE4823"/>
    <w:multiLevelType w:val="hybridMultilevel"/>
    <w:tmpl w:val="24B82EB6"/>
    <w:lvl w:ilvl="0" w:tplc="B450DF84">
      <w:start w:val="1"/>
      <w:numFmt w:val="bullet"/>
      <w:pStyle w:val="a"/>
      <w:lvlText w:val=""/>
      <w:lvlJc w:val="left"/>
      <w:pPr>
        <w:ind w:left="420" w:hanging="420"/>
      </w:pPr>
      <w:rPr>
        <w:rFonts w:ascii="Wingdings" w:hAnsi="Wingdings" w:hint="default"/>
      </w:rPr>
    </w:lvl>
    <w:lvl w:ilvl="1" w:tplc="76448CEC">
      <w:start w:val="1"/>
      <w:numFmt w:val="bullet"/>
      <w:pStyle w:val="2"/>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4" w15:restartNumberingAfterBreak="0">
    <w:nsid w:val="1B182ABC"/>
    <w:multiLevelType w:val="hybridMultilevel"/>
    <w:tmpl w:val="5E288BB0"/>
    <w:lvl w:ilvl="0" w:tplc="0409000B">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1C3250B5"/>
    <w:multiLevelType w:val="hybridMultilevel"/>
    <w:tmpl w:val="76AAEE14"/>
    <w:lvl w:ilvl="0" w:tplc="0638F560">
      <w:start w:val="1"/>
      <w:numFmt w:val="decimalFullWidth"/>
      <w:pStyle w:val="1"/>
      <w:lvlText w:val="（%1）"/>
      <w:lvlJc w:val="left"/>
      <w:pPr>
        <w:ind w:left="562" w:hanging="420"/>
      </w:pPr>
      <w:rPr>
        <w:rFonts w:eastAsia="HG丸ｺﾞｼｯｸM-PRO" w:hint="eastAsia"/>
        <w:b w:val="0"/>
        <w:sz w:val="24"/>
        <w:szCs w:val="28"/>
      </w:rPr>
    </w:lvl>
    <w:lvl w:ilvl="1" w:tplc="04090017">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28980CD0"/>
    <w:multiLevelType w:val="multilevel"/>
    <w:tmpl w:val="86028290"/>
    <w:lvl w:ilvl="0">
      <w:start w:val="1"/>
      <w:numFmt w:val="upperLetter"/>
      <w:pStyle w:val="10"/>
      <w:suff w:val="space"/>
      <w:lvlText w:val="%1."/>
      <w:lvlJc w:val="left"/>
      <w:pPr>
        <w:ind w:left="284" w:hanging="284"/>
      </w:pPr>
      <w:rPr>
        <w:rFonts w:ascii="Arial" w:eastAsia="ＭＳ Ｐゴシック" w:hAnsi="Arial" w:hint="default"/>
        <w:b/>
        <w:i w:val="0"/>
        <w:sz w:val="28"/>
      </w:rPr>
    </w:lvl>
    <w:lvl w:ilvl="1">
      <w:start w:val="1"/>
      <w:numFmt w:val="decimal"/>
      <w:pStyle w:val="20"/>
      <w:suff w:val="space"/>
      <w:lvlText w:val="%1-%2."/>
      <w:lvlJc w:val="left"/>
      <w:pPr>
        <w:ind w:left="284" w:hanging="284"/>
      </w:pPr>
      <w:rPr>
        <w:rFonts w:ascii="Arial" w:eastAsia="ＭＳ Pゴシック" w:hAnsi="Arial" w:hint="default"/>
        <w:b/>
        <w:i w:val="0"/>
        <w:sz w:val="28"/>
      </w:rPr>
    </w:lvl>
    <w:lvl w:ilvl="2">
      <w:start w:val="1"/>
      <w:numFmt w:val="decimal"/>
      <w:pStyle w:val="3"/>
      <w:suff w:val="space"/>
      <w:lvlText w:val="%1-%2-%3."/>
      <w:lvlJc w:val="left"/>
      <w:pPr>
        <w:ind w:left="284" w:hanging="284"/>
      </w:pPr>
      <w:rPr>
        <w:rFonts w:ascii="Arial" w:eastAsia="ＭＳ Pゴシック" w:hAnsi="Arial" w:hint="default"/>
        <w:b/>
        <w:i w:val="0"/>
        <w:sz w:val="24"/>
      </w:rPr>
    </w:lvl>
    <w:lvl w:ilvl="3">
      <w:start w:val="1"/>
      <w:numFmt w:val="decimal"/>
      <w:pStyle w:val="4"/>
      <w:suff w:val="space"/>
      <w:lvlText w:val="%1-%2-%3-%4."/>
      <w:lvlJc w:val="left"/>
      <w:pPr>
        <w:ind w:left="284" w:hanging="284"/>
      </w:pPr>
      <w:rPr>
        <w:rFonts w:ascii="Arial" w:eastAsia="ＭＳ Pゴシック" w:hAnsi="Arial" w:hint="default"/>
        <w:b/>
        <w:i w:val="0"/>
        <w:color w:val="0070C0"/>
        <w:sz w:val="24"/>
      </w:rPr>
    </w:lvl>
    <w:lvl w:ilvl="4">
      <w:start w:val="1"/>
      <w:numFmt w:val="none"/>
      <w:suff w:val="space"/>
      <w:lvlText w:val=""/>
      <w:lvlJc w:val="left"/>
      <w:pPr>
        <w:ind w:left="0" w:firstLine="340"/>
      </w:pPr>
      <w:rPr>
        <w:rFonts w:ascii="Arial" w:eastAsia="ＭＳ Ｐゴシック" w:hAnsi="Arial" w:hint="default"/>
        <w:b/>
        <w:i w:val="0"/>
        <w:sz w:val="24"/>
      </w:rPr>
    </w:lvl>
    <w:lvl w:ilvl="5">
      <w:start w:val="1"/>
      <w:numFmt w:val="none"/>
      <w:lvlText w:val=""/>
      <w:lvlJc w:val="left"/>
      <w:pPr>
        <w:ind w:left="0" w:firstLine="0"/>
      </w:pPr>
      <w:rPr>
        <w:rFonts w:hint="eastAsia"/>
      </w:rPr>
    </w:lvl>
    <w:lvl w:ilvl="6">
      <w:start w:val="1"/>
      <w:numFmt w:val="none"/>
      <w:lvlText w:val=""/>
      <w:lvlJc w:val="left"/>
      <w:pPr>
        <w:ind w:left="0" w:firstLine="0"/>
      </w:pPr>
      <w:rPr>
        <w:rFonts w:hint="eastAsia"/>
      </w:rPr>
    </w:lvl>
    <w:lvl w:ilvl="7">
      <w:start w:val="1"/>
      <w:numFmt w:val="none"/>
      <w:lvlText w:val=""/>
      <w:lvlJc w:val="left"/>
      <w:pPr>
        <w:ind w:left="0" w:firstLine="0"/>
      </w:pPr>
      <w:rPr>
        <w:rFonts w:hint="eastAsia"/>
      </w:rPr>
    </w:lvl>
    <w:lvl w:ilvl="8">
      <w:start w:val="1"/>
      <w:numFmt w:val="none"/>
      <w:lvlText w:val=""/>
      <w:lvlJc w:val="left"/>
      <w:pPr>
        <w:ind w:left="0" w:firstLine="0"/>
      </w:pPr>
      <w:rPr>
        <w:rFonts w:hint="eastAsia"/>
      </w:rPr>
    </w:lvl>
  </w:abstractNum>
  <w:abstractNum w:abstractNumId="7" w15:restartNumberingAfterBreak="0">
    <w:nsid w:val="3B601ABB"/>
    <w:multiLevelType w:val="hybridMultilevel"/>
    <w:tmpl w:val="18C6BF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D801EFD"/>
    <w:multiLevelType w:val="hybridMultilevel"/>
    <w:tmpl w:val="B8FC545C"/>
    <w:lvl w:ilvl="0" w:tplc="F96A0A2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9" w15:restartNumberingAfterBreak="0">
    <w:nsid w:val="3E5D2EBB"/>
    <w:multiLevelType w:val="hybridMultilevel"/>
    <w:tmpl w:val="57E6A726"/>
    <w:lvl w:ilvl="0" w:tplc="3704F254">
      <w:start w:val="1"/>
      <w:numFmt w:val="bullet"/>
      <w:lvlText w:val="・"/>
      <w:lvlJc w:val="left"/>
      <w:pPr>
        <w:ind w:left="420" w:hanging="420"/>
      </w:pPr>
      <w:rPr>
        <w:rFonts w:ascii="Times New Roman" w:eastAsia="丸ｺﾞｼｯｸ"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14431D"/>
    <w:multiLevelType w:val="hybridMultilevel"/>
    <w:tmpl w:val="2A987D94"/>
    <w:lvl w:ilvl="0" w:tplc="04090011">
      <w:start w:val="1"/>
      <w:numFmt w:val="decimalEnclosedCircle"/>
      <w:lvlText w:val="%1"/>
      <w:lvlJc w:val="left"/>
      <w:pPr>
        <w:ind w:left="803" w:hanging="440"/>
      </w:pPr>
    </w:lvl>
    <w:lvl w:ilvl="1" w:tplc="04090017" w:tentative="1">
      <w:start w:val="1"/>
      <w:numFmt w:val="aiueoFullWidth"/>
      <w:lvlText w:val="(%2)"/>
      <w:lvlJc w:val="left"/>
      <w:pPr>
        <w:ind w:left="1243" w:hanging="440"/>
      </w:pPr>
    </w:lvl>
    <w:lvl w:ilvl="2" w:tplc="04090011" w:tentative="1">
      <w:start w:val="1"/>
      <w:numFmt w:val="decimalEnclosedCircle"/>
      <w:lvlText w:val="%3"/>
      <w:lvlJc w:val="left"/>
      <w:pPr>
        <w:ind w:left="1683" w:hanging="440"/>
      </w:pPr>
    </w:lvl>
    <w:lvl w:ilvl="3" w:tplc="0409000F" w:tentative="1">
      <w:start w:val="1"/>
      <w:numFmt w:val="decimal"/>
      <w:lvlText w:val="%4."/>
      <w:lvlJc w:val="left"/>
      <w:pPr>
        <w:ind w:left="2123" w:hanging="440"/>
      </w:pPr>
    </w:lvl>
    <w:lvl w:ilvl="4" w:tplc="04090017" w:tentative="1">
      <w:start w:val="1"/>
      <w:numFmt w:val="aiueoFullWidth"/>
      <w:lvlText w:val="(%5)"/>
      <w:lvlJc w:val="left"/>
      <w:pPr>
        <w:ind w:left="2563" w:hanging="440"/>
      </w:pPr>
    </w:lvl>
    <w:lvl w:ilvl="5" w:tplc="04090011" w:tentative="1">
      <w:start w:val="1"/>
      <w:numFmt w:val="decimalEnclosedCircle"/>
      <w:lvlText w:val="%6"/>
      <w:lvlJc w:val="left"/>
      <w:pPr>
        <w:ind w:left="3003" w:hanging="440"/>
      </w:pPr>
    </w:lvl>
    <w:lvl w:ilvl="6" w:tplc="0409000F" w:tentative="1">
      <w:start w:val="1"/>
      <w:numFmt w:val="decimal"/>
      <w:lvlText w:val="%7."/>
      <w:lvlJc w:val="left"/>
      <w:pPr>
        <w:ind w:left="3443" w:hanging="440"/>
      </w:pPr>
    </w:lvl>
    <w:lvl w:ilvl="7" w:tplc="04090017" w:tentative="1">
      <w:start w:val="1"/>
      <w:numFmt w:val="aiueoFullWidth"/>
      <w:lvlText w:val="(%8)"/>
      <w:lvlJc w:val="left"/>
      <w:pPr>
        <w:ind w:left="3883" w:hanging="440"/>
      </w:pPr>
    </w:lvl>
    <w:lvl w:ilvl="8" w:tplc="04090011" w:tentative="1">
      <w:start w:val="1"/>
      <w:numFmt w:val="decimalEnclosedCircle"/>
      <w:lvlText w:val="%9"/>
      <w:lvlJc w:val="left"/>
      <w:pPr>
        <w:ind w:left="4323" w:hanging="440"/>
      </w:pPr>
    </w:lvl>
  </w:abstractNum>
  <w:abstractNum w:abstractNumId="11" w15:restartNumberingAfterBreak="0">
    <w:nsid w:val="475B2BBA"/>
    <w:multiLevelType w:val="hybridMultilevel"/>
    <w:tmpl w:val="3E92DFC4"/>
    <w:lvl w:ilvl="0" w:tplc="DF2422FE">
      <w:start w:val="1"/>
      <w:numFmt w:val="decimalEnclosedCircle"/>
      <w:lvlText w:val="%1"/>
      <w:lvlJc w:val="left"/>
      <w:pPr>
        <w:ind w:left="781" w:hanging="360"/>
      </w:pPr>
      <w:rPr>
        <w:rFonts w:hint="default"/>
        <w:color w:val="4472C4" w:themeColor="accent1"/>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12" w15:restartNumberingAfterBreak="0">
    <w:nsid w:val="4BE37C84"/>
    <w:multiLevelType w:val="hybridMultilevel"/>
    <w:tmpl w:val="EBC6A942"/>
    <w:lvl w:ilvl="0" w:tplc="0409000B">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C9C4A2E"/>
    <w:multiLevelType w:val="hybridMultilevel"/>
    <w:tmpl w:val="0D0ABD8E"/>
    <w:lvl w:ilvl="0" w:tplc="A156D2B8">
      <w:start w:val="1"/>
      <w:numFmt w:val="bullet"/>
      <w:lvlText w:val="•"/>
      <w:lvlJc w:val="left"/>
      <w:pPr>
        <w:tabs>
          <w:tab w:val="num" w:pos="720"/>
        </w:tabs>
        <w:ind w:left="720" w:hanging="360"/>
      </w:pPr>
      <w:rPr>
        <w:rFonts w:ascii="Arial" w:hAnsi="Arial" w:hint="default"/>
      </w:rPr>
    </w:lvl>
    <w:lvl w:ilvl="1" w:tplc="5E10F62A" w:tentative="1">
      <w:start w:val="1"/>
      <w:numFmt w:val="bullet"/>
      <w:lvlText w:val="•"/>
      <w:lvlJc w:val="left"/>
      <w:pPr>
        <w:tabs>
          <w:tab w:val="num" w:pos="1440"/>
        </w:tabs>
        <w:ind w:left="1440" w:hanging="360"/>
      </w:pPr>
      <w:rPr>
        <w:rFonts w:ascii="Arial" w:hAnsi="Arial" w:hint="default"/>
      </w:rPr>
    </w:lvl>
    <w:lvl w:ilvl="2" w:tplc="6E9E211C" w:tentative="1">
      <w:start w:val="1"/>
      <w:numFmt w:val="bullet"/>
      <w:lvlText w:val="•"/>
      <w:lvlJc w:val="left"/>
      <w:pPr>
        <w:tabs>
          <w:tab w:val="num" w:pos="2160"/>
        </w:tabs>
        <w:ind w:left="2160" w:hanging="360"/>
      </w:pPr>
      <w:rPr>
        <w:rFonts w:ascii="Arial" w:hAnsi="Arial" w:hint="default"/>
      </w:rPr>
    </w:lvl>
    <w:lvl w:ilvl="3" w:tplc="B5EEE0E0" w:tentative="1">
      <w:start w:val="1"/>
      <w:numFmt w:val="bullet"/>
      <w:lvlText w:val="•"/>
      <w:lvlJc w:val="left"/>
      <w:pPr>
        <w:tabs>
          <w:tab w:val="num" w:pos="2880"/>
        </w:tabs>
        <w:ind w:left="2880" w:hanging="360"/>
      </w:pPr>
      <w:rPr>
        <w:rFonts w:ascii="Arial" w:hAnsi="Arial" w:hint="default"/>
      </w:rPr>
    </w:lvl>
    <w:lvl w:ilvl="4" w:tplc="7EC4C93E" w:tentative="1">
      <w:start w:val="1"/>
      <w:numFmt w:val="bullet"/>
      <w:lvlText w:val="•"/>
      <w:lvlJc w:val="left"/>
      <w:pPr>
        <w:tabs>
          <w:tab w:val="num" w:pos="3600"/>
        </w:tabs>
        <w:ind w:left="3600" w:hanging="360"/>
      </w:pPr>
      <w:rPr>
        <w:rFonts w:ascii="Arial" w:hAnsi="Arial" w:hint="default"/>
      </w:rPr>
    </w:lvl>
    <w:lvl w:ilvl="5" w:tplc="F65020C2" w:tentative="1">
      <w:start w:val="1"/>
      <w:numFmt w:val="bullet"/>
      <w:lvlText w:val="•"/>
      <w:lvlJc w:val="left"/>
      <w:pPr>
        <w:tabs>
          <w:tab w:val="num" w:pos="4320"/>
        </w:tabs>
        <w:ind w:left="4320" w:hanging="360"/>
      </w:pPr>
      <w:rPr>
        <w:rFonts w:ascii="Arial" w:hAnsi="Arial" w:hint="default"/>
      </w:rPr>
    </w:lvl>
    <w:lvl w:ilvl="6" w:tplc="FBD81AB4" w:tentative="1">
      <w:start w:val="1"/>
      <w:numFmt w:val="bullet"/>
      <w:lvlText w:val="•"/>
      <w:lvlJc w:val="left"/>
      <w:pPr>
        <w:tabs>
          <w:tab w:val="num" w:pos="5040"/>
        </w:tabs>
        <w:ind w:left="5040" w:hanging="360"/>
      </w:pPr>
      <w:rPr>
        <w:rFonts w:ascii="Arial" w:hAnsi="Arial" w:hint="default"/>
      </w:rPr>
    </w:lvl>
    <w:lvl w:ilvl="7" w:tplc="CF628662" w:tentative="1">
      <w:start w:val="1"/>
      <w:numFmt w:val="bullet"/>
      <w:lvlText w:val="•"/>
      <w:lvlJc w:val="left"/>
      <w:pPr>
        <w:tabs>
          <w:tab w:val="num" w:pos="5760"/>
        </w:tabs>
        <w:ind w:left="5760" w:hanging="360"/>
      </w:pPr>
      <w:rPr>
        <w:rFonts w:ascii="Arial" w:hAnsi="Arial" w:hint="default"/>
      </w:rPr>
    </w:lvl>
    <w:lvl w:ilvl="8" w:tplc="C57EEB9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F15A63"/>
    <w:multiLevelType w:val="hybridMultilevel"/>
    <w:tmpl w:val="B86217B6"/>
    <w:lvl w:ilvl="0" w:tplc="2946C4A2">
      <w:start w:val="1"/>
      <w:numFmt w:val="bullet"/>
      <w:lvlText w:val="•"/>
      <w:lvlJc w:val="left"/>
      <w:pPr>
        <w:tabs>
          <w:tab w:val="num" w:pos="720"/>
        </w:tabs>
        <w:ind w:left="720" w:hanging="360"/>
      </w:pPr>
      <w:rPr>
        <w:rFonts w:ascii="Arial" w:hAnsi="Arial" w:hint="default"/>
      </w:rPr>
    </w:lvl>
    <w:lvl w:ilvl="1" w:tplc="06A40662" w:tentative="1">
      <w:start w:val="1"/>
      <w:numFmt w:val="bullet"/>
      <w:lvlText w:val="•"/>
      <w:lvlJc w:val="left"/>
      <w:pPr>
        <w:tabs>
          <w:tab w:val="num" w:pos="1440"/>
        </w:tabs>
        <w:ind w:left="1440" w:hanging="360"/>
      </w:pPr>
      <w:rPr>
        <w:rFonts w:ascii="Arial" w:hAnsi="Arial" w:hint="default"/>
      </w:rPr>
    </w:lvl>
    <w:lvl w:ilvl="2" w:tplc="5BD8FD12" w:tentative="1">
      <w:start w:val="1"/>
      <w:numFmt w:val="bullet"/>
      <w:lvlText w:val="•"/>
      <w:lvlJc w:val="left"/>
      <w:pPr>
        <w:tabs>
          <w:tab w:val="num" w:pos="2160"/>
        </w:tabs>
        <w:ind w:left="2160" w:hanging="360"/>
      </w:pPr>
      <w:rPr>
        <w:rFonts w:ascii="Arial" w:hAnsi="Arial" w:hint="default"/>
      </w:rPr>
    </w:lvl>
    <w:lvl w:ilvl="3" w:tplc="690A1FC6" w:tentative="1">
      <w:start w:val="1"/>
      <w:numFmt w:val="bullet"/>
      <w:lvlText w:val="•"/>
      <w:lvlJc w:val="left"/>
      <w:pPr>
        <w:tabs>
          <w:tab w:val="num" w:pos="2880"/>
        </w:tabs>
        <w:ind w:left="2880" w:hanging="360"/>
      </w:pPr>
      <w:rPr>
        <w:rFonts w:ascii="Arial" w:hAnsi="Arial" w:hint="default"/>
      </w:rPr>
    </w:lvl>
    <w:lvl w:ilvl="4" w:tplc="5E52EF08" w:tentative="1">
      <w:start w:val="1"/>
      <w:numFmt w:val="bullet"/>
      <w:lvlText w:val="•"/>
      <w:lvlJc w:val="left"/>
      <w:pPr>
        <w:tabs>
          <w:tab w:val="num" w:pos="3600"/>
        </w:tabs>
        <w:ind w:left="3600" w:hanging="360"/>
      </w:pPr>
      <w:rPr>
        <w:rFonts w:ascii="Arial" w:hAnsi="Arial" w:hint="default"/>
      </w:rPr>
    </w:lvl>
    <w:lvl w:ilvl="5" w:tplc="91D63AF4" w:tentative="1">
      <w:start w:val="1"/>
      <w:numFmt w:val="bullet"/>
      <w:lvlText w:val="•"/>
      <w:lvlJc w:val="left"/>
      <w:pPr>
        <w:tabs>
          <w:tab w:val="num" w:pos="4320"/>
        </w:tabs>
        <w:ind w:left="4320" w:hanging="360"/>
      </w:pPr>
      <w:rPr>
        <w:rFonts w:ascii="Arial" w:hAnsi="Arial" w:hint="default"/>
      </w:rPr>
    </w:lvl>
    <w:lvl w:ilvl="6" w:tplc="1C0089D4" w:tentative="1">
      <w:start w:val="1"/>
      <w:numFmt w:val="bullet"/>
      <w:lvlText w:val="•"/>
      <w:lvlJc w:val="left"/>
      <w:pPr>
        <w:tabs>
          <w:tab w:val="num" w:pos="5040"/>
        </w:tabs>
        <w:ind w:left="5040" w:hanging="360"/>
      </w:pPr>
      <w:rPr>
        <w:rFonts w:ascii="Arial" w:hAnsi="Arial" w:hint="default"/>
      </w:rPr>
    </w:lvl>
    <w:lvl w:ilvl="7" w:tplc="F9AE4EAA" w:tentative="1">
      <w:start w:val="1"/>
      <w:numFmt w:val="bullet"/>
      <w:lvlText w:val="•"/>
      <w:lvlJc w:val="left"/>
      <w:pPr>
        <w:tabs>
          <w:tab w:val="num" w:pos="5760"/>
        </w:tabs>
        <w:ind w:left="5760" w:hanging="360"/>
      </w:pPr>
      <w:rPr>
        <w:rFonts w:ascii="Arial" w:hAnsi="Arial" w:hint="default"/>
      </w:rPr>
    </w:lvl>
    <w:lvl w:ilvl="8" w:tplc="5ACA52D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380967"/>
    <w:multiLevelType w:val="hybridMultilevel"/>
    <w:tmpl w:val="E27C391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7250033"/>
    <w:multiLevelType w:val="hybridMultilevel"/>
    <w:tmpl w:val="FFAAA626"/>
    <w:lvl w:ilvl="0" w:tplc="9D02CBAE">
      <w:start w:val="1"/>
      <w:numFmt w:val="bullet"/>
      <w:pStyle w:val="11"/>
      <w:lvlText w:val="*"/>
      <w:lvlJc w:val="left"/>
      <w:pPr>
        <w:tabs>
          <w:tab w:val="num" w:pos="360"/>
        </w:tabs>
        <w:ind w:left="360" w:hanging="360"/>
      </w:pPr>
      <w:rPr>
        <w:rFonts w:ascii="ＭＳ Ｐゴシック" w:eastAsia="ＭＳ Ｐゴシック" w:hAnsi="ＭＳ Ｐゴシック" w:hint="eastAsia"/>
        <w:caps w:val="0"/>
        <w:dstrike w:val="0"/>
        <w:color w:val="auto"/>
        <w:sz w:val="21"/>
        <w:szCs w:val="21"/>
        <w:u w:val="none"/>
      </w:rPr>
    </w:lvl>
    <w:lvl w:ilvl="1" w:tplc="64E2CBDE">
      <w:start w:val="1"/>
      <w:numFmt w:val="bullet"/>
      <w:lvlText w:val="*"/>
      <w:lvlJc w:val="left"/>
      <w:pPr>
        <w:ind w:left="1160" w:hanging="440"/>
      </w:pPr>
      <w:rPr>
        <w:rFonts w:ascii="ＭＳ Ｐゴシック" w:eastAsia="ＭＳ Ｐゴシック" w:hAnsi="ＭＳ Ｐゴシック" w:hint="eastAsia"/>
        <w:sz w:val="24"/>
        <w:szCs w:val="24"/>
      </w:rPr>
    </w:lvl>
    <w:lvl w:ilvl="2" w:tplc="6C92814C">
      <w:start w:val="1"/>
      <w:numFmt w:val="bullet"/>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5BDE1718"/>
    <w:multiLevelType w:val="hybridMultilevel"/>
    <w:tmpl w:val="AC9A0E20"/>
    <w:lvl w:ilvl="0" w:tplc="04090001">
      <w:start w:val="1"/>
      <w:numFmt w:val="bullet"/>
      <w:lvlText w:val=""/>
      <w:lvlJc w:val="left"/>
      <w:pPr>
        <w:ind w:left="1260" w:hanging="420"/>
      </w:pPr>
      <w:rPr>
        <w:rFonts w:ascii="Wingdings" w:hAnsi="Wingdings" w:hint="default"/>
      </w:rPr>
    </w:lvl>
    <w:lvl w:ilvl="1" w:tplc="3A369D6A">
      <w:start w:val="1"/>
      <w:numFmt w:val="bullet"/>
      <w:pStyle w:val="40"/>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5E4B2BED"/>
    <w:multiLevelType w:val="hybridMultilevel"/>
    <w:tmpl w:val="351E3EBC"/>
    <w:lvl w:ilvl="0" w:tplc="6C92814C">
      <w:start w:val="1"/>
      <w:numFmt w:val="bullet"/>
      <w:lvlText w:val="*"/>
      <w:lvlJc w:val="left"/>
      <w:pPr>
        <w:tabs>
          <w:tab w:val="num" w:pos="360"/>
        </w:tabs>
        <w:ind w:left="360" w:hanging="360"/>
      </w:pPr>
      <w:rPr>
        <w:rFonts w:ascii="ＭＳ Ｐゴシック" w:eastAsia="ＭＳ Ｐゴシック" w:hAnsi="ＭＳ Ｐゴシック" w:hint="eastAsia"/>
        <w:caps w:val="0"/>
        <w:color w:val="auto"/>
        <w:sz w:val="21"/>
        <w:szCs w:val="24"/>
        <w:u w:val="none"/>
      </w:rPr>
    </w:lvl>
    <w:lvl w:ilvl="1" w:tplc="4C2CC332">
      <w:start w:val="1"/>
      <w:numFmt w:val="bullet"/>
      <w:pStyle w:val="21"/>
      <w:lvlText w:val="*"/>
      <w:lvlJc w:val="left"/>
      <w:pPr>
        <w:ind w:left="1160" w:hanging="440"/>
      </w:pPr>
      <w:rPr>
        <w:rFonts w:ascii="ＭＳ Ｐゴシック" w:eastAsia="ＭＳ Ｐゴシック" w:hAnsi="ＭＳ Ｐゴシック" w:hint="eastAsia"/>
        <w:caps w:val="0"/>
        <w:color w:val="auto"/>
        <w:sz w:val="21"/>
        <w:szCs w:val="24"/>
        <w:u w:val="none"/>
      </w:rPr>
    </w:lvl>
    <w:lvl w:ilvl="2" w:tplc="A9DAAE36">
      <w:start w:val="1"/>
      <w:numFmt w:val="bullet"/>
      <w:pStyle w:val="30"/>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6576301C"/>
    <w:multiLevelType w:val="hybridMultilevel"/>
    <w:tmpl w:val="B9487DA0"/>
    <w:lvl w:ilvl="0" w:tplc="E4C05794">
      <w:start w:val="1"/>
      <w:numFmt w:val="bullet"/>
      <w:pStyle w:val="31"/>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6DB334FA"/>
    <w:multiLevelType w:val="hybridMultilevel"/>
    <w:tmpl w:val="E834CF72"/>
    <w:lvl w:ilvl="0" w:tplc="08308062">
      <w:start w:val="1"/>
      <w:numFmt w:val="bullet"/>
      <w:pStyle w:val="5"/>
      <w:lvlText w:val="•"/>
      <w:lvlJc w:val="left"/>
      <w:pPr>
        <w:ind w:left="719" w:hanging="440"/>
      </w:pPr>
      <w:rPr>
        <w:color w:val="000000" w:themeColor="text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FD3381A"/>
    <w:multiLevelType w:val="hybridMultilevel"/>
    <w:tmpl w:val="EE746FF8"/>
    <w:lvl w:ilvl="0" w:tplc="0C1E4B82">
      <w:start w:val="1"/>
      <w:numFmt w:val="bullet"/>
      <w:lvlText w:val="•"/>
      <w:lvlJc w:val="left"/>
      <w:pPr>
        <w:ind w:left="640" w:hanging="440"/>
      </w:pPr>
      <w:rPr>
        <w:color w:val="0070C0"/>
      </w:rPr>
    </w:lvl>
    <w:lvl w:ilvl="1" w:tplc="0409000B" w:tentative="1">
      <w:start w:val="1"/>
      <w:numFmt w:val="bullet"/>
      <w:lvlText w:val=""/>
      <w:lvlJc w:val="left"/>
      <w:pPr>
        <w:ind w:left="2536" w:hanging="420"/>
      </w:pPr>
      <w:rPr>
        <w:rFonts w:ascii="Wingdings" w:hAnsi="Wingdings" w:hint="default"/>
      </w:rPr>
    </w:lvl>
    <w:lvl w:ilvl="2" w:tplc="0409000D" w:tentative="1">
      <w:start w:val="1"/>
      <w:numFmt w:val="bullet"/>
      <w:lvlText w:val=""/>
      <w:lvlJc w:val="left"/>
      <w:pPr>
        <w:ind w:left="2956" w:hanging="420"/>
      </w:pPr>
      <w:rPr>
        <w:rFonts w:ascii="Wingdings" w:hAnsi="Wingdings" w:hint="default"/>
      </w:rPr>
    </w:lvl>
    <w:lvl w:ilvl="3" w:tplc="04090001" w:tentative="1">
      <w:start w:val="1"/>
      <w:numFmt w:val="bullet"/>
      <w:lvlText w:val=""/>
      <w:lvlJc w:val="left"/>
      <w:pPr>
        <w:ind w:left="3376" w:hanging="420"/>
      </w:pPr>
      <w:rPr>
        <w:rFonts w:ascii="Wingdings" w:hAnsi="Wingdings" w:hint="default"/>
      </w:rPr>
    </w:lvl>
    <w:lvl w:ilvl="4" w:tplc="0409000B" w:tentative="1">
      <w:start w:val="1"/>
      <w:numFmt w:val="bullet"/>
      <w:lvlText w:val=""/>
      <w:lvlJc w:val="left"/>
      <w:pPr>
        <w:ind w:left="3796" w:hanging="420"/>
      </w:pPr>
      <w:rPr>
        <w:rFonts w:ascii="Wingdings" w:hAnsi="Wingdings" w:hint="default"/>
      </w:rPr>
    </w:lvl>
    <w:lvl w:ilvl="5" w:tplc="0409000D" w:tentative="1">
      <w:start w:val="1"/>
      <w:numFmt w:val="bullet"/>
      <w:lvlText w:val=""/>
      <w:lvlJc w:val="left"/>
      <w:pPr>
        <w:ind w:left="4216" w:hanging="420"/>
      </w:pPr>
      <w:rPr>
        <w:rFonts w:ascii="Wingdings" w:hAnsi="Wingdings" w:hint="default"/>
      </w:rPr>
    </w:lvl>
    <w:lvl w:ilvl="6" w:tplc="04090001" w:tentative="1">
      <w:start w:val="1"/>
      <w:numFmt w:val="bullet"/>
      <w:lvlText w:val=""/>
      <w:lvlJc w:val="left"/>
      <w:pPr>
        <w:ind w:left="4636" w:hanging="420"/>
      </w:pPr>
      <w:rPr>
        <w:rFonts w:ascii="Wingdings" w:hAnsi="Wingdings" w:hint="default"/>
      </w:rPr>
    </w:lvl>
    <w:lvl w:ilvl="7" w:tplc="0409000B" w:tentative="1">
      <w:start w:val="1"/>
      <w:numFmt w:val="bullet"/>
      <w:lvlText w:val=""/>
      <w:lvlJc w:val="left"/>
      <w:pPr>
        <w:ind w:left="5056" w:hanging="420"/>
      </w:pPr>
      <w:rPr>
        <w:rFonts w:ascii="Wingdings" w:hAnsi="Wingdings" w:hint="default"/>
      </w:rPr>
    </w:lvl>
    <w:lvl w:ilvl="8" w:tplc="0409000D" w:tentative="1">
      <w:start w:val="1"/>
      <w:numFmt w:val="bullet"/>
      <w:lvlText w:val=""/>
      <w:lvlJc w:val="left"/>
      <w:pPr>
        <w:ind w:left="5476" w:hanging="420"/>
      </w:pPr>
      <w:rPr>
        <w:rFonts w:ascii="Wingdings" w:hAnsi="Wingdings" w:hint="default"/>
      </w:rPr>
    </w:lvl>
  </w:abstractNum>
  <w:num w:numId="1" w16cid:durableId="994263252">
    <w:abstractNumId w:val="11"/>
  </w:num>
  <w:num w:numId="2" w16cid:durableId="1393963804">
    <w:abstractNumId w:val="8"/>
  </w:num>
  <w:num w:numId="3" w16cid:durableId="254753091">
    <w:abstractNumId w:val="19"/>
  </w:num>
  <w:num w:numId="4" w16cid:durableId="1810324667">
    <w:abstractNumId w:val="21"/>
  </w:num>
  <w:num w:numId="5" w16cid:durableId="189878486">
    <w:abstractNumId w:val="20"/>
  </w:num>
  <w:num w:numId="6" w16cid:durableId="188182709">
    <w:abstractNumId w:val="17"/>
  </w:num>
  <w:num w:numId="7" w16cid:durableId="1454976830">
    <w:abstractNumId w:val="2"/>
  </w:num>
  <w:num w:numId="8" w16cid:durableId="886144617">
    <w:abstractNumId w:val="3"/>
  </w:num>
  <w:num w:numId="9" w16cid:durableId="224413534">
    <w:abstractNumId w:val="16"/>
  </w:num>
  <w:num w:numId="10" w16cid:durableId="595750326">
    <w:abstractNumId w:val="6"/>
  </w:num>
  <w:num w:numId="11" w16cid:durableId="1191534147">
    <w:abstractNumId w:val="18"/>
  </w:num>
  <w:num w:numId="12" w16cid:durableId="1848520146">
    <w:abstractNumId w:val="14"/>
  </w:num>
  <w:num w:numId="13" w16cid:durableId="191460967">
    <w:abstractNumId w:val="13"/>
  </w:num>
  <w:num w:numId="14" w16cid:durableId="623736109">
    <w:abstractNumId w:val="0"/>
  </w:num>
  <w:num w:numId="15" w16cid:durableId="137721930">
    <w:abstractNumId w:val="1"/>
  </w:num>
  <w:num w:numId="16" w16cid:durableId="1174340697">
    <w:abstractNumId w:val="12"/>
  </w:num>
  <w:num w:numId="17" w16cid:durableId="125240056">
    <w:abstractNumId w:val="7"/>
  </w:num>
  <w:num w:numId="18" w16cid:durableId="1825973857">
    <w:abstractNumId w:val="15"/>
  </w:num>
  <w:num w:numId="19" w16cid:durableId="902326526">
    <w:abstractNumId w:val="5"/>
  </w:num>
  <w:num w:numId="20" w16cid:durableId="1625041079">
    <w:abstractNumId w:val="10"/>
  </w:num>
  <w:num w:numId="21" w16cid:durableId="2057311450">
    <w:abstractNumId w:val="4"/>
  </w:num>
  <w:num w:numId="22" w16cid:durableId="913322838">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渡邉　さをり／Watanabe,Saori">
    <w15:presenceInfo w15:providerId="None" w15:userId="渡邉　さをり／Watanabe,Saori"/>
  </w15:person>
  <w15:person w15:author="門田　芳幸／Kadota,Yoshiyuki">
    <w15:presenceInfo w15:providerId="AD" w15:userId="S::00042016@hosp.go.jp::13599c33-bbe7-44e4-b6c1-354fe6a27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3"/>
  <w:trackRevisions/>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deeaf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D45"/>
    <w:rsid w:val="000002D0"/>
    <w:rsid w:val="0000048F"/>
    <w:rsid w:val="0000061B"/>
    <w:rsid w:val="00000F94"/>
    <w:rsid w:val="00001ECD"/>
    <w:rsid w:val="000021F2"/>
    <w:rsid w:val="0000237F"/>
    <w:rsid w:val="00002661"/>
    <w:rsid w:val="00002CA2"/>
    <w:rsid w:val="00002D88"/>
    <w:rsid w:val="0000328D"/>
    <w:rsid w:val="0000373D"/>
    <w:rsid w:val="00004885"/>
    <w:rsid w:val="00004AF7"/>
    <w:rsid w:val="000053C3"/>
    <w:rsid w:val="00005F44"/>
    <w:rsid w:val="000062D5"/>
    <w:rsid w:val="00006569"/>
    <w:rsid w:val="00007233"/>
    <w:rsid w:val="000072D2"/>
    <w:rsid w:val="000073D0"/>
    <w:rsid w:val="00007D71"/>
    <w:rsid w:val="00011366"/>
    <w:rsid w:val="00011370"/>
    <w:rsid w:val="000114A1"/>
    <w:rsid w:val="00011A4B"/>
    <w:rsid w:val="00011DB9"/>
    <w:rsid w:val="00012363"/>
    <w:rsid w:val="00012490"/>
    <w:rsid w:val="00012E7E"/>
    <w:rsid w:val="00012F0F"/>
    <w:rsid w:val="000134F6"/>
    <w:rsid w:val="0001361F"/>
    <w:rsid w:val="000136B2"/>
    <w:rsid w:val="000139F4"/>
    <w:rsid w:val="00014413"/>
    <w:rsid w:val="00014558"/>
    <w:rsid w:val="0001499C"/>
    <w:rsid w:val="00014C8D"/>
    <w:rsid w:val="00014DE6"/>
    <w:rsid w:val="00016786"/>
    <w:rsid w:val="00016890"/>
    <w:rsid w:val="000168F0"/>
    <w:rsid w:val="000168FA"/>
    <w:rsid w:val="00017CDA"/>
    <w:rsid w:val="00020027"/>
    <w:rsid w:val="0002035E"/>
    <w:rsid w:val="00020996"/>
    <w:rsid w:val="00020A50"/>
    <w:rsid w:val="00021BC5"/>
    <w:rsid w:val="000228E0"/>
    <w:rsid w:val="00022C26"/>
    <w:rsid w:val="00022E18"/>
    <w:rsid w:val="00023522"/>
    <w:rsid w:val="000238DF"/>
    <w:rsid w:val="00023C06"/>
    <w:rsid w:val="00023F83"/>
    <w:rsid w:val="0002420A"/>
    <w:rsid w:val="000244AA"/>
    <w:rsid w:val="000244C7"/>
    <w:rsid w:val="00024CCD"/>
    <w:rsid w:val="0002508E"/>
    <w:rsid w:val="000251BF"/>
    <w:rsid w:val="000255CD"/>
    <w:rsid w:val="000258BD"/>
    <w:rsid w:val="00025E05"/>
    <w:rsid w:val="00026B63"/>
    <w:rsid w:val="00027003"/>
    <w:rsid w:val="000270B4"/>
    <w:rsid w:val="000271A0"/>
    <w:rsid w:val="000272B3"/>
    <w:rsid w:val="00027A63"/>
    <w:rsid w:val="00027D1B"/>
    <w:rsid w:val="0003004C"/>
    <w:rsid w:val="00031756"/>
    <w:rsid w:val="0003229D"/>
    <w:rsid w:val="000325BF"/>
    <w:rsid w:val="00033BA1"/>
    <w:rsid w:val="00034654"/>
    <w:rsid w:val="00035096"/>
    <w:rsid w:val="00035E0B"/>
    <w:rsid w:val="00036979"/>
    <w:rsid w:val="00040947"/>
    <w:rsid w:val="000419BB"/>
    <w:rsid w:val="00042A57"/>
    <w:rsid w:val="00042A59"/>
    <w:rsid w:val="00042C6F"/>
    <w:rsid w:val="00042D7F"/>
    <w:rsid w:val="00042DA8"/>
    <w:rsid w:val="00043AF6"/>
    <w:rsid w:val="00043C16"/>
    <w:rsid w:val="00044B47"/>
    <w:rsid w:val="00044CD3"/>
    <w:rsid w:val="00045FBE"/>
    <w:rsid w:val="000464FC"/>
    <w:rsid w:val="00046589"/>
    <w:rsid w:val="00046715"/>
    <w:rsid w:val="00046752"/>
    <w:rsid w:val="0004705E"/>
    <w:rsid w:val="00047627"/>
    <w:rsid w:val="00047F54"/>
    <w:rsid w:val="000503DE"/>
    <w:rsid w:val="00051C69"/>
    <w:rsid w:val="00052439"/>
    <w:rsid w:val="00052FE4"/>
    <w:rsid w:val="000531BA"/>
    <w:rsid w:val="000547B9"/>
    <w:rsid w:val="000552FA"/>
    <w:rsid w:val="00055B83"/>
    <w:rsid w:val="00056536"/>
    <w:rsid w:val="00056891"/>
    <w:rsid w:val="00056A4F"/>
    <w:rsid w:val="00057039"/>
    <w:rsid w:val="000571D6"/>
    <w:rsid w:val="0005731B"/>
    <w:rsid w:val="00060619"/>
    <w:rsid w:val="00061550"/>
    <w:rsid w:val="000617DB"/>
    <w:rsid w:val="00062AFD"/>
    <w:rsid w:val="000634F3"/>
    <w:rsid w:val="00064308"/>
    <w:rsid w:val="00065E9D"/>
    <w:rsid w:val="00065F56"/>
    <w:rsid w:val="0006616A"/>
    <w:rsid w:val="000662BA"/>
    <w:rsid w:val="0006632E"/>
    <w:rsid w:val="00066845"/>
    <w:rsid w:val="00066AE6"/>
    <w:rsid w:val="0006785E"/>
    <w:rsid w:val="0007011C"/>
    <w:rsid w:val="00070128"/>
    <w:rsid w:val="00070386"/>
    <w:rsid w:val="00070576"/>
    <w:rsid w:val="00070683"/>
    <w:rsid w:val="0007102C"/>
    <w:rsid w:val="000713AC"/>
    <w:rsid w:val="00071870"/>
    <w:rsid w:val="00071DB3"/>
    <w:rsid w:val="000730F1"/>
    <w:rsid w:val="000735C6"/>
    <w:rsid w:val="00073CE5"/>
    <w:rsid w:val="000747F3"/>
    <w:rsid w:val="0007534A"/>
    <w:rsid w:val="00075F05"/>
    <w:rsid w:val="000762ED"/>
    <w:rsid w:val="0007792B"/>
    <w:rsid w:val="00080124"/>
    <w:rsid w:val="0008016B"/>
    <w:rsid w:val="00080F5D"/>
    <w:rsid w:val="00081451"/>
    <w:rsid w:val="00081835"/>
    <w:rsid w:val="00081E14"/>
    <w:rsid w:val="00082CF7"/>
    <w:rsid w:val="00082D26"/>
    <w:rsid w:val="000832C0"/>
    <w:rsid w:val="000848F4"/>
    <w:rsid w:val="00085544"/>
    <w:rsid w:val="00085819"/>
    <w:rsid w:val="00085D7D"/>
    <w:rsid w:val="0008633C"/>
    <w:rsid w:val="000867C4"/>
    <w:rsid w:val="00086AB1"/>
    <w:rsid w:val="00086C5C"/>
    <w:rsid w:val="00086E32"/>
    <w:rsid w:val="0008780D"/>
    <w:rsid w:val="00090253"/>
    <w:rsid w:val="000906D9"/>
    <w:rsid w:val="0009137C"/>
    <w:rsid w:val="00092016"/>
    <w:rsid w:val="0009271A"/>
    <w:rsid w:val="00092ACE"/>
    <w:rsid w:val="00092D6E"/>
    <w:rsid w:val="000931CE"/>
    <w:rsid w:val="000931D2"/>
    <w:rsid w:val="00094451"/>
    <w:rsid w:val="00094CCF"/>
    <w:rsid w:val="00095B01"/>
    <w:rsid w:val="00096020"/>
    <w:rsid w:val="00096022"/>
    <w:rsid w:val="0009647C"/>
    <w:rsid w:val="00096576"/>
    <w:rsid w:val="00096847"/>
    <w:rsid w:val="00096ED3"/>
    <w:rsid w:val="00096F87"/>
    <w:rsid w:val="0009778E"/>
    <w:rsid w:val="000A0FD9"/>
    <w:rsid w:val="000A12E1"/>
    <w:rsid w:val="000A1799"/>
    <w:rsid w:val="000A23DE"/>
    <w:rsid w:val="000A2731"/>
    <w:rsid w:val="000A2A13"/>
    <w:rsid w:val="000A31E4"/>
    <w:rsid w:val="000A36E1"/>
    <w:rsid w:val="000A3834"/>
    <w:rsid w:val="000A3E16"/>
    <w:rsid w:val="000A3EB4"/>
    <w:rsid w:val="000A47E1"/>
    <w:rsid w:val="000A5829"/>
    <w:rsid w:val="000A5B52"/>
    <w:rsid w:val="000A601F"/>
    <w:rsid w:val="000A6687"/>
    <w:rsid w:val="000A6E92"/>
    <w:rsid w:val="000A7CEA"/>
    <w:rsid w:val="000B0B14"/>
    <w:rsid w:val="000B1BBC"/>
    <w:rsid w:val="000B1D2C"/>
    <w:rsid w:val="000B2AD9"/>
    <w:rsid w:val="000B2DAA"/>
    <w:rsid w:val="000B34BB"/>
    <w:rsid w:val="000B3BBE"/>
    <w:rsid w:val="000B3BDC"/>
    <w:rsid w:val="000B4686"/>
    <w:rsid w:val="000B4AC2"/>
    <w:rsid w:val="000B5222"/>
    <w:rsid w:val="000B55EA"/>
    <w:rsid w:val="000B5D3C"/>
    <w:rsid w:val="000B6C79"/>
    <w:rsid w:val="000B7075"/>
    <w:rsid w:val="000B7157"/>
    <w:rsid w:val="000B729A"/>
    <w:rsid w:val="000B7A1A"/>
    <w:rsid w:val="000C0396"/>
    <w:rsid w:val="000C0419"/>
    <w:rsid w:val="000C05C6"/>
    <w:rsid w:val="000C0CCE"/>
    <w:rsid w:val="000C2563"/>
    <w:rsid w:val="000C294D"/>
    <w:rsid w:val="000C2F44"/>
    <w:rsid w:val="000C333B"/>
    <w:rsid w:val="000C3AEF"/>
    <w:rsid w:val="000C4362"/>
    <w:rsid w:val="000C473E"/>
    <w:rsid w:val="000C4930"/>
    <w:rsid w:val="000C4FBA"/>
    <w:rsid w:val="000C53A9"/>
    <w:rsid w:val="000C5675"/>
    <w:rsid w:val="000C60C8"/>
    <w:rsid w:val="000C65C8"/>
    <w:rsid w:val="000C6D55"/>
    <w:rsid w:val="000D1F87"/>
    <w:rsid w:val="000D272E"/>
    <w:rsid w:val="000D2BE6"/>
    <w:rsid w:val="000D3163"/>
    <w:rsid w:val="000D39EF"/>
    <w:rsid w:val="000D4BB3"/>
    <w:rsid w:val="000D51BA"/>
    <w:rsid w:val="000D5953"/>
    <w:rsid w:val="000D6AC1"/>
    <w:rsid w:val="000D6D5D"/>
    <w:rsid w:val="000D761A"/>
    <w:rsid w:val="000D7951"/>
    <w:rsid w:val="000D79DF"/>
    <w:rsid w:val="000E0E69"/>
    <w:rsid w:val="000E178C"/>
    <w:rsid w:val="000E1974"/>
    <w:rsid w:val="000E1CCC"/>
    <w:rsid w:val="000E1D57"/>
    <w:rsid w:val="000E2008"/>
    <w:rsid w:val="000E304C"/>
    <w:rsid w:val="000E33A9"/>
    <w:rsid w:val="000E4348"/>
    <w:rsid w:val="000E5BF2"/>
    <w:rsid w:val="000E5CFC"/>
    <w:rsid w:val="000E7C79"/>
    <w:rsid w:val="000F0CC8"/>
    <w:rsid w:val="000F0E16"/>
    <w:rsid w:val="000F17A1"/>
    <w:rsid w:val="000F1A50"/>
    <w:rsid w:val="000F2019"/>
    <w:rsid w:val="000F210A"/>
    <w:rsid w:val="000F24AA"/>
    <w:rsid w:val="000F282B"/>
    <w:rsid w:val="000F3029"/>
    <w:rsid w:val="000F4036"/>
    <w:rsid w:val="000F4269"/>
    <w:rsid w:val="000F44C0"/>
    <w:rsid w:val="000F5155"/>
    <w:rsid w:val="000F5F74"/>
    <w:rsid w:val="000F64D2"/>
    <w:rsid w:val="000F652A"/>
    <w:rsid w:val="000F6805"/>
    <w:rsid w:val="000F6EDB"/>
    <w:rsid w:val="000F6F10"/>
    <w:rsid w:val="000F757F"/>
    <w:rsid w:val="000F7A3B"/>
    <w:rsid w:val="000F7DAF"/>
    <w:rsid w:val="00100746"/>
    <w:rsid w:val="0010110D"/>
    <w:rsid w:val="00102872"/>
    <w:rsid w:val="00102E91"/>
    <w:rsid w:val="00103DF9"/>
    <w:rsid w:val="0010472A"/>
    <w:rsid w:val="00104E57"/>
    <w:rsid w:val="001054D7"/>
    <w:rsid w:val="0010585C"/>
    <w:rsid w:val="00106159"/>
    <w:rsid w:val="00110127"/>
    <w:rsid w:val="00110451"/>
    <w:rsid w:val="00113BF3"/>
    <w:rsid w:val="00113C65"/>
    <w:rsid w:val="001145B6"/>
    <w:rsid w:val="00114AB4"/>
    <w:rsid w:val="00115822"/>
    <w:rsid w:val="00115A71"/>
    <w:rsid w:val="00115A99"/>
    <w:rsid w:val="0011683B"/>
    <w:rsid w:val="00116D40"/>
    <w:rsid w:val="001201CA"/>
    <w:rsid w:val="00120766"/>
    <w:rsid w:val="00120FA8"/>
    <w:rsid w:val="0012181D"/>
    <w:rsid w:val="00121A50"/>
    <w:rsid w:val="00122181"/>
    <w:rsid w:val="00122185"/>
    <w:rsid w:val="00122872"/>
    <w:rsid w:val="001231BA"/>
    <w:rsid w:val="0012541D"/>
    <w:rsid w:val="00125623"/>
    <w:rsid w:val="001259F2"/>
    <w:rsid w:val="00125A95"/>
    <w:rsid w:val="00127F21"/>
    <w:rsid w:val="001303EA"/>
    <w:rsid w:val="00130971"/>
    <w:rsid w:val="00130CE4"/>
    <w:rsid w:val="0013108C"/>
    <w:rsid w:val="0013214C"/>
    <w:rsid w:val="00132DE7"/>
    <w:rsid w:val="00133362"/>
    <w:rsid w:val="0013351B"/>
    <w:rsid w:val="00133B01"/>
    <w:rsid w:val="00133F37"/>
    <w:rsid w:val="00134003"/>
    <w:rsid w:val="001341F5"/>
    <w:rsid w:val="0013573D"/>
    <w:rsid w:val="00135D5A"/>
    <w:rsid w:val="00135E79"/>
    <w:rsid w:val="00135F96"/>
    <w:rsid w:val="00136CCC"/>
    <w:rsid w:val="001376D4"/>
    <w:rsid w:val="00137B04"/>
    <w:rsid w:val="00140323"/>
    <w:rsid w:val="00140917"/>
    <w:rsid w:val="00140CB2"/>
    <w:rsid w:val="00140EEB"/>
    <w:rsid w:val="00141335"/>
    <w:rsid w:val="00141479"/>
    <w:rsid w:val="0014191A"/>
    <w:rsid w:val="00142071"/>
    <w:rsid w:val="00142502"/>
    <w:rsid w:val="001432E4"/>
    <w:rsid w:val="001433D3"/>
    <w:rsid w:val="0014376F"/>
    <w:rsid w:val="00143A55"/>
    <w:rsid w:val="00143F11"/>
    <w:rsid w:val="0014496A"/>
    <w:rsid w:val="001454F9"/>
    <w:rsid w:val="00145557"/>
    <w:rsid w:val="00146BAE"/>
    <w:rsid w:val="001519AB"/>
    <w:rsid w:val="001519C3"/>
    <w:rsid w:val="001529A0"/>
    <w:rsid w:val="001529FD"/>
    <w:rsid w:val="001534E6"/>
    <w:rsid w:val="00154156"/>
    <w:rsid w:val="00154CF1"/>
    <w:rsid w:val="001554F6"/>
    <w:rsid w:val="00155C3C"/>
    <w:rsid w:val="001568F1"/>
    <w:rsid w:val="001569B8"/>
    <w:rsid w:val="00156B25"/>
    <w:rsid w:val="00157B20"/>
    <w:rsid w:val="00160115"/>
    <w:rsid w:val="001610A3"/>
    <w:rsid w:val="00162702"/>
    <w:rsid w:val="00163052"/>
    <w:rsid w:val="00163496"/>
    <w:rsid w:val="00163B1F"/>
    <w:rsid w:val="0016435B"/>
    <w:rsid w:val="00164B1B"/>
    <w:rsid w:val="00164D98"/>
    <w:rsid w:val="00166842"/>
    <w:rsid w:val="00166877"/>
    <w:rsid w:val="00166A14"/>
    <w:rsid w:val="00167B6D"/>
    <w:rsid w:val="00167F59"/>
    <w:rsid w:val="001717EE"/>
    <w:rsid w:val="00172F62"/>
    <w:rsid w:val="0017310B"/>
    <w:rsid w:val="0017324A"/>
    <w:rsid w:val="00173AF9"/>
    <w:rsid w:val="00174A70"/>
    <w:rsid w:val="00175274"/>
    <w:rsid w:val="001753A4"/>
    <w:rsid w:val="001754E3"/>
    <w:rsid w:val="00175C88"/>
    <w:rsid w:val="00175FA1"/>
    <w:rsid w:val="0017684E"/>
    <w:rsid w:val="00176D70"/>
    <w:rsid w:val="00176FF5"/>
    <w:rsid w:val="00177A0C"/>
    <w:rsid w:val="00180982"/>
    <w:rsid w:val="00180A53"/>
    <w:rsid w:val="00182661"/>
    <w:rsid w:val="001834A7"/>
    <w:rsid w:val="00183679"/>
    <w:rsid w:val="00183762"/>
    <w:rsid w:val="0018511B"/>
    <w:rsid w:val="00185A4D"/>
    <w:rsid w:val="001866F6"/>
    <w:rsid w:val="00186B20"/>
    <w:rsid w:val="0018725F"/>
    <w:rsid w:val="0019125C"/>
    <w:rsid w:val="001916F4"/>
    <w:rsid w:val="00191BD6"/>
    <w:rsid w:val="001925EA"/>
    <w:rsid w:val="00192849"/>
    <w:rsid w:val="00192C3C"/>
    <w:rsid w:val="0019358E"/>
    <w:rsid w:val="001935B5"/>
    <w:rsid w:val="001941C3"/>
    <w:rsid w:val="001942BF"/>
    <w:rsid w:val="00194427"/>
    <w:rsid w:val="001946E0"/>
    <w:rsid w:val="00194EF0"/>
    <w:rsid w:val="001950E6"/>
    <w:rsid w:val="0019526B"/>
    <w:rsid w:val="00195438"/>
    <w:rsid w:val="001954CF"/>
    <w:rsid w:val="0019581D"/>
    <w:rsid w:val="00195E2E"/>
    <w:rsid w:val="00196031"/>
    <w:rsid w:val="0019644D"/>
    <w:rsid w:val="00196B06"/>
    <w:rsid w:val="00196B37"/>
    <w:rsid w:val="001A0F20"/>
    <w:rsid w:val="001A119E"/>
    <w:rsid w:val="001A293A"/>
    <w:rsid w:val="001A3034"/>
    <w:rsid w:val="001A34C7"/>
    <w:rsid w:val="001A38CB"/>
    <w:rsid w:val="001A39D8"/>
    <w:rsid w:val="001A48A9"/>
    <w:rsid w:val="001A4A7B"/>
    <w:rsid w:val="001A4C23"/>
    <w:rsid w:val="001A578A"/>
    <w:rsid w:val="001A5E67"/>
    <w:rsid w:val="001A6F07"/>
    <w:rsid w:val="001A7764"/>
    <w:rsid w:val="001A7A16"/>
    <w:rsid w:val="001A7B43"/>
    <w:rsid w:val="001B03FB"/>
    <w:rsid w:val="001B097C"/>
    <w:rsid w:val="001B0F2F"/>
    <w:rsid w:val="001B1696"/>
    <w:rsid w:val="001B2164"/>
    <w:rsid w:val="001B237A"/>
    <w:rsid w:val="001B248B"/>
    <w:rsid w:val="001B3625"/>
    <w:rsid w:val="001B3E9D"/>
    <w:rsid w:val="001B41A1"/>
    <w:rsid w:val="001B42B0"/>
    <w:rsid w:val="001B42FF"/>
    <w:rsid w:val="001B5647"/>
    <w:rsid w:val="001B5D23"/>
    <w:rsid w:val="001B5F7A"/>
    <w:rsid w:val="001B6166"/>
    <w:rsid w:val="001B65C8"/>
    <w:rsid w:val="001B7F8E"/>
    <w:rsid w:val="001C09EB"/>
    <w:rsid w:val="001C1A22"/>
    <w:rsid w:val="001C3222"/>
    <w:rsid w:val="001C3736"/>
    <w:rsid w:val="001C3D1D"/>
    <w:rsid w:val="001C4473"/>
    <w:rsid w:val="001C4C41"/>
    <w:rsid w:val="001C4EF1"/>
    <w:rsid w:val="001C5899"/>
    <w:rsid w:val="001C5947"/>
    <w:rsid w:val="001C5F26"/>
    <w:rsid w:val="001C5FF8"/>
    <w:rsid w:val="001C6275"/>
    <w:rsid w:val="001C63D5"/>
    <w:rsid w:val="001C6461"/>
    <w:rsid w:val="001C73E7"/>
    <w:rsid w:val="001C79BF"/>
    <w:rsid w:val="001C7D26"/>
    <w:rsid w:val="001C7ED2"/>
    <w:rsid w:val="001D0F2A"/>
    <w:rsid w:val="001D20AB"/>
    <w:rsid w:val="001D23A2"/>
    <w:rsid w:val="001D38F3"/>
    <w:rsid w:val="001D4257"/>
    <w:rsid w:val="001D441C"/>
    <w:rsid w:val="001D454E"/>
    <w:rsid w:val="001D4D5E"/>
    <w:rsid w:val="001D4F17"/>
    <w:rsid w:val="001D5022"/>
    <w:rsid w:val="001D5CC9"/>
    <w:rsid w:val="001D5DAE"/>
    <w:rsid w:val="001D630D"/>
    <w:rsid w:val="001D66DD"/>
    <w:rsid w:val="001D785E"/>
    <w:rsid w:val="001E002B"/>
    <w:rsid w:val="001E0583"/>
    <w:rsid w:val="001E08ED"/>
    <w:rsid w:val="001E2B03"/>
    <w:rsid w:val="001E2C19"/>
    <w:rsid w:val="001E2CD1"/>
    <w:rsid w:val="001E34F6"/>
    <w:rsid w:val="001E36DE"/>
    <w:rsid w:val="001E3FB3"/>
    <w:rsid w:val="001E4CAF"/>
    <w:rsid w:val="001E5003"/>
    <w:rsid w:val="001E5190"/>
    <w:rsid w:val="001E5588"/>
    <w:rsid w:val="001E588E"/>
    <w:rsid w:val="001E58B4"/>
    <w:rsid w:val="001E5A0B"/>
    <w:rsid w:val="001E7799"/>
    <w:rsid w:val="001E7841"/>
    <w:rsid w:val="001E7CE3"/>
    <w:rsid w:val="001E7FC8"/>
    <w:rsid w:val="001F133A"/>
    <w:rsid w:val="001F2752"/>
    <w:rsid w:val="001F3D02"/>
    <w:rsid w:val="001F4049"/>
    <w:rsid w:val="001F5DE3"/>
    <w:rsid w:val="001F6CDF"/>
    <w:rsid w:val="001F6D36"/>
    <w:rsid w:val="001F7980"/>
    <w:rsid w:val="001F7AB9"/>
    <w:rsid w:val="001F7D75"/>
    <w:rsid w:val="002000E1"/>
    <w:rsid w:val="00200814"/>
    <w:rsid w:val="00200B68"/>
    <w:rsid w:val="0020128F"/>
    <w:rsid w:val="002031DB"/>
    <w:rsid w:val="00203433"/>
    <w:rsid w:val="00203BC8"/>
    <w:rsid w:val="00204D36"/>
    <w:rsid w:val="00204D42"/>
    <w:rsid w:val="00205027"/>
    <w:rsid w:val="0020538D"/>
    <w:rsid w:val="002055A9"/>
    <w:rsid w:val="002055CD"/>
    <w:rsid w:val="00205A63"/>
    <w:rsid w:val="00206592"/>
    <w:rsid w:val="0020699A"/>
    <w:rsid w:val="00206E64"/>
    <w:rsid w:val="00207B65"/>
    <w:rsid w:val="00207BBD"/>
    <w:rsid w:val="00207C75"/>
    <w:rsid w:val="00210D3D"/>
    <w:rsid w:val="002110D1"/>
    <w:rsid w:val="002124B0"/>
    <w:rsid w:val="0021258B"/>
    <w:rsid w:val="00213465"/>
    <w:rsid w:val="002135DC"/>
    <w:rsid w:val="00213860"/>
    <w:rsid w:val="002148E6"/>
    <w:rsid w:val="00214DDD"/>
    <w:rsid w:val="002151B3"/>
    <w:rsid w:val="002151D5"/>
    <w:rsid w:val="00215A5B"/>
    <w:rsid w:val="00215CB4"/>
    <w:rsid w:val="00215CC2"/>
    <w:rsid w:val="00215DF2"/>
    <w:rsid w:val="00216D86"/>
    <w:rsid w:val="00216F80"/>
    <w:rsid w:val="002207CA"/>
    <w:rsid w:val="00220AE8"/>
    <w:rsid w:val="00220FAD"/>
    <w:rsid w:val="00221475"/>
    <w:rsid w:val="002227C3"/>
    <w:rsid w:val="002228AB"/>
    <w:rsid w:val="002228F8"/>
    <w:rsid w:val="00222D04"/>
    <w:rsid w:val="0022325B"/>
    <w:rsid w:val="00225589"/>
    <w:rsid w:val="00225F3A"/>
    <w:rsid w:val="00226B45"/>
    <w:rsid w:val="00226CCF"/>
    <w:rsid w:val="00227250"/>
    <w:rsid w:val="00227F7B"/>
    <w:rsid w:val="0023143B"/>
    <w:rsid w:val="00231659"/>
    <w:rsid w:val="00231D0E"/>
    <w:rsid w:val="00231EB6"/>
    <w:rsid w:val="00232569"/>
    <w:rsid w:val="0023281D"/>
    <w:rsid w:val="00232D3D"/>
    <w:rsid w:val="00232F9C"/>
    <w:rsid w:val="00234017"/>
    <w:rsid w:val="00234340"/>
    <w:rsid w:val="0023436E"/>
    <w:rsid w:val="00234FE0"/>
    <w:rsid w:val="00236056"/>
    <w:rsid w:val="002362A7"/>
    <w:rsid w:val="002369A6"/>
    <w:rsid w:val="00236AC8"/>
    <w:rsid w:val="00237783"/>
    <w:rsid w:val="002379E6"/>
    <w:rsid w:val="002401C2"/>
    <w:rsid w:val="00240442"/>
    <w:rsid w:val="00240FD4"/>
    <w:rsid w:val="00241111"/>
    <w:rsid w:val="00241AAC"/>
    <w:rsid w:val="00241ECA"/>
    <w:rsid w:val="00242210"/>
    <w:rsid w:val="002433F8"/>
    <w:rsid w:val="00243404"/>
    <w:rsid w:val="00243932"/>
    <w:rsid w:val="0024431C"/>
    <w:rsid w:val="00244992"/>
    <w:rsid w:val="00245F7C"/>
    <w:rsid w:val="00246583"/>
    <w:rsid w:val="00246930"/>
    <w:rsid w:val="00247646"/>
    <w:rsid w:val="00247903"/>
    <w:rsid w:val="00250510"/>
    <w:rsid w:val="00250F73"/>
    <w:rsid w:val="00251724"/>
    <w:rsid w:val="00251C6A"/>
    <w:rsid w:val="00251F38"/>
    <w:rsid w:val="0025221B"/>
    <w:rsid w:val="00252D8E"/>
    <w:rsid w:val="00253017"/>
    <w:rsid w:val="00253188"/>
    <w:rsid w:val="00253530"/>
    <w:rsid w:val="00254E3B"/>
    <w:rsid w:val="00254ECA"/>
    <w:rsid w:val="0025549C"/>
    <w:rsid w:val="00256776"/>
    <w:rsid w:val="00256D3F"/>
    <w:rsid w:val="00257C04"/>
    <w:rsid w:val="00257D73"/>
    <w:rsid w:val="002604BE"/>
    <w:rsid w:val="00260578"/>
    <w:rsid w:val="00260824"/>
    <w:rsid w:val="00260A7A"/>
    <w:rsid w:val="00260CF2"/>
    <w:rsid w:val="002616A0"/>
    <w:rsid w:val="00261714"/>
    <w:rsid w:val="00261A33"/>
    <w:rsid w:val="002628CD"/>
    <w:rsid w:val="00263100"/>
    <w:rsid w:val="00263FBF"/>
    <w:rsid w:val="002648AF"/>
    <w:rsid w:val="002649B9"/>
    <w:rsid w:val="00264C51"/>
    <w:rsid w:val="00264E63"/>
    <w:rsid w:val="00265148"/>
    <w:rsid w:val="00265466"/>
    <w:rsid w:val="00265E77"/>
    <w:rsid w:val="00266559"/>
    <w:rsid w:val="00266750"/>
    <w:rsid w:val="002673A6"/>
    <w:rsid w:val="00267CD4"/>
    <w:rsid w:val="00267F59"/>
    <w:rsid w:val="002701BD"/>
    <w:rsid w:val="00270D45"/>
    <w:rsid w:val="002710F0"/>
    <w:rsid w:val="00271471"/>
    <w:rsid w:val="00271F26"/>
    <w:rsid w:val="00272DA3"/>
    <w:rsid w:val="00273389"/>
    <w:rsid w:val="002735F3"/>
    <w:rsid w:val="00273D1B"/>
    <w:rsid w:val="00276AA6"/>
    <w:rsid w:val="00276D58"/>
    <w:rsid w:val="00276FC8"/>
    <w:rsid w:val="00277CC2"/>
    <w:rsid w:val="002806D7"/>
    <w:rsid w:val="00280CC9"/>
    <w:rsid w:val="002810A1"/>
    <w:rsid w:val="002818E6"/>
    <w:rsid w:val="002819DB"/>
    <w:rsid w:val="0028245C"/>
    <w:rsid w:val="00282FC3"/>
    <w:rsid w:val="00283936"/>
    <w:rsid w:val="00284270"/>
    <w:rsid w:val="00284A96"/>
    <w:rsid w:val="00284CF9"/>
    <w:rsid w:val="00284FB9"/>
    <w:rsid w:val="00285177"/>
    <w:rsid w:val="00286708"/>
    <w:rsid w:val="00286AE4"/>
    <w:rsid w:val="00287150"/>
    <w:rsid w:val="00287557"/>
    <w:rsid w:val="00287617"/>
    <w:rsid w:val="002901F7"/>
    <w:rsid w:val="00291EFB"/>
    <w:rsid w:val="00292B5F"/>
    <w:rsid w:val="002931E5"/>
    <w:rsid w:val="00293B95"/>
    <w:rsid w:val="00293B96"/>
    <w:rsid w:val="00294004"/>
    <w:rsid w:val="002949A2"/>
    <w:rsid w:val="002954F2"/>
    <w:rsid w:val="002955D6"/>
    <w:rsid w:val="0029594F"/>
    <w:rsid w:val="002965EE"/>
    <w:rsid w:val="00297046"/>
    <w:rsid w:val="0029734C"/>
    <w:rsid w:val="0029735F"/>
    <w:rsid w:val="00297946"/>
    <w:rsid w:val="002A0483"/>
    <w:rsid w:val="002A1BC8"/>
    <w:rsid w:val="002A22EF"/>
    <w:rsid w:val="002A2489"/>
    <w:rsid w:val="002A30B2"/>
    <w:rsid w:val="002A3622"/>
    <w:rsid w:val="002A3B04"/>
    <w:rsid w:val="002A42BD"/>
    <w:rsid w:val="002A4C88"/>
    <w:rsid w:val="002A525E"/>
    <w:rsid w:val="002A52D0"/>
    <w:rsid w:val="002A58DB"/>
    <w:rsid w:val="002A5A31"/>
    <w:rsid w:val="002A6072"/>
    <w:rsid w:val="002A66D7"/>
    <w:rsid w:val="002A69E8"/>
    <w:rsid w:val="002A7CA3"/>
    <w:rsid w:val="002B0A6E"/>
    <w:rsid w:val="002B0C5B"/>
    <w:rsid w:val="002B16E1"/>
    <w:rsid w:val="002B1EC2"/>
    <w:rsid w:val="002B27BE"/>
    <w:rsid w:val="002B2A36"/>
    <w:rsid w:val="002B354E"/>
    <w:rsid w:val="002B3551"/>
    <w:rsid w:val="002B3F8B"/>
    <w:rsid w:val="002B4302"/>
    <w:rsid w:val="002B467E"/>
    <w:rsid w:val="002B4868"/>
    <w:rsid w:val="002B4A71"/>
    <w:rsid w:val="002B4EF2"/>
    <w:rsid w:val="002B5DC1"/>
    <w:rsid w:val="002B5EE5"/>
    <w:rsid w:val="002B643A"/>
    <w:rsid w:val="002B6E78"/>
    <w:rsid w:val="002C02BB"/>
    <w:rsid w:val="002C03E2"/>
    <w:rsid w:val="002C0949"/>
    <w:rsid w:val="002C1713"/>
    <w:rsid w:val="002C2953"/>
    <w:rsid w:val="002C38E4"/>
    <w:rsid w:val="002C4D94"/>
    <w:rsid w:val="002C58DD"/>
    <w:rsid w:val="002C6442"/>
    <w:rsid w:val="002C6823"/>
    <w:rsid w:val="002C6D86"/>
    <w:rsid w:val="002C6F9F"/>
    <w:rsid w:val="002C7FCF"/>
    <w:rsid w:val="002D088D"/>
    <w:rsid w:val="002D0CED"/>
    <w:rsid w:val="002D13D9"/>
    <w:rsid w:val="002D2C32"/>
    <w:rsid w:val="002D2CBE"/>
    <w:rsid w:val="002D2FF7"/>
    <w:rsid w:val="002D3BFE"/>
    <w:rsid w:val="002D3CC3"/>
    <w:rsid w:val="002D4073"/>
    <w:rsid w:val="002D478D"/>
    <w:rsid w:val="002D5879"/>
    <w:rsid w:val="002D6BF9"/>
    <w:rsid w:val="002D7445"/>
    <w:rsid w:val="002E0562"/>
    <w:rsid w:val="002E0CFE"/>
    <w:rsid w:val="002E158A"/>
    <w:rsid w:val="002E1EE6"/>
    <w:rsid w:val="002E22E8"/>
    <w:rsid w:val="002E2340"/>
    <w:rsid w:val="002E27E8"/>
    <w:rsid w:val="002E2A3F"/>
    <w:rsid w:val="002E2CC6"/>
    <w:rsid w:val="002E327F"/>
    <w:rsid w:val="002E3615"/>
    <w:rsid w:val="002E361A"/>
    <w:rsid w:val="002E3DD7"/>
    <w:rsid w:val="002E3E7B"/>
    <w:rsid w:val="002E41E8"/>
    <w:rsid w:val="002E422D"/>
    <w:rsid w:val="002E46D2"/>
    <w:rsid w:val="002E4E35"/>
    <w:rsid w:val="002E53B1"/>
    <w:rsid w:val="002E55BF"/>
    <w:rsid w:val="002E5C05"/>
    <w:rsid w:val="002E6036"/>
    <w:rsid w:val="002E606F"/>
    <w:rsid w:val="002E6657"/>
    <w:rsid w:val="002E695F"/>
    <w:rsid w:val="002E76C6"/>
    <w:rsid w:val="002E7C34"/>
    <w:rsid w:val="002E7EF6"/>
    <w:rsid w:val="002F11DC"/>
    <w:rsid w:val="002F17F3"/>
    <w:rsid w:val="002F2281"/>
    <w:rsid w:val="002F2792"/>
    <w:rsid w:val="002F291C"/>
    <w:rsid w:val="002F4EB9"/>
    <w:rsid w:val="002F5128"/>
    <w:rsid w:val="002F6569"/>
    <w:rsid w:val="002F65A3"/>
    <w:rsid w:val="002F6952"/>
    <w:rsid w:val="002F6FF8"/>
    <w:rsid w:val="002F71D0"/>
    <w:rsid w:val="002F758D"/>
    <w:rsid w:val="00300620"/>
    <w:rsid w:val="00301178"/>
    <w:rsid w:val="00301F40"/>
    <w:rsid w:val="003026E4"/>
    <w:rsid w:val="00302F10"/>
    <w:rsid w:val="00303113"/>
    <w:rsid w:val="003033B7"/>
    <w:rsid w:val="003041D4"/>
    <w:rsid w:val="00304470"/>
    <w:rsid w:val="00304A48"/>
    <w:rsid w:val="00304D49"/>
    <w:rsid w:val="00304DB2"/>
    <w:rsid w:val="00305971"/>
    <w:rsid w:val="00305C59"/>
    <w:rsid w:val="00305CAA"/>
    <w:rsid w:val="00305E40"/>
    <w:rsid w:val="0030706F"/>
    <w:rsid w:val="00307B17"/>
    <w:rsid w:val="00310BAD"/>
    <w:rsid w:val="0031260D"/>
    <w:rsid w:val="0031268F"/>
    <w:rsid w:val="00312C30"/>
    <w:rsid w:val="003138B6"/>
    <w:rsid w:val="00313B99"/>
    <w:rsid w:val="00314A88"/>
    <w:rsid w:val="00314CFB"/>
    <w:rsid w:val="00315438"/>
    <w:rsid w:val="00315587"/>
    <w:rsid w:val="00315924"/>
    <w:rsid w:val="00315C6C"/>
    <w:rsid w:val="00317C2A"/>
    <w:rsid w:val="00320C4A"/>
    <w:rsid w:val="00320E12"/>
    <w:rsid w:val="00320E32"/>
    <w:rsid w:val="00320EC4"/>
    <w:rsid w:val="00321777"/>
    <w:rsid w:val="00321BA1"/>
    <w:rsid w:val="003222D3"/>
    <w:rsid w:val="003229DE"/>
    <w:rsid w:val="00322B21"/>
    <w:rsid w:val="00324C3C"/>
    <w:rsid w:val="0032573D"/>
    <w:rsid w:val="00325E0A"/>
    <w:rsid w:val="00326126"/>
    <w:rsid w:val="0032639B"/>
    <w:rsid w:val="003263F8"/>
    <w:rsid w:val="003264F1"/>
    <w:rsid w:val="0032728E"/>
    <w:rsid w:val="00330098"/>
    <w:rsid w:val="0033033E"/>
    <w:rsid w:val="0033171D"/>
    <w:rsid w:val="00331824"/>
    <w:rsid w:val="00331AA7"/>
    <w:rsid w:val="00331C31"/>
    <w:rsid w:val="003322EE"/>
    <w:rsid w:val="0033311C"/>
    <w:rsid w:val="00333870"/>
    <w:rsid w:val="00334777"/>
    <w:rsid w:val="00334B68"/>
    <w:rsid w:val="003358AD"/>
    <w:rsid w:val="00335971"/>
    <w:rsid w:val="00336207"/>
    <w:rsid w:val="003363CE"/>
    <w:rsid w:val="00336CF6"/>
    <w:rsid w:val="0033785E"/>
    <w:rsid w:val="00337A27"/>
    <w:rsid w:val="003401B3"/>
    <w:rsid w:val="00340200"/>
    <w:rsid w:val="0034120F"/>
    <w:rsid w:val="0034256C"/>
    <w:rsid w:val="003439D3"/>
    <w:rsid w:val="003443B1"/>
    <w:rsid w:val="003444A2"/>
    <w:rsid w:val="003454E5"/>
    <w:rsid w:val="00345828"/>
    <w:rsid w:val="00346075"/>
    <w:rsid w:val="003467B1"/>
    <w:rsid w:val="003467EC"/>
    <w:rsid w:val="00346C3E"/>
    <w:rsid w:val="00346F24"/>
    <w:rsid w:val="00347456"/>
    <w:rsid w:val="00347DD5"/>
    <w:rsid w:val="003501D4"/>
    <w:rsid w:val="00350A7B"/>
    <w:rsid w:val="003515E2"/>
    <w:rsid w:val="00351E28"/>
    <w:rsid w:val="00351F92"/>
    <w:rsid w:val="0035248E"/>
    <w:rsid w:val="00352EDA"/>
    <w:rsid w:val="003542A4"/>
    <w:rsid w:val="003543B0"/>
    <w:rsid w:val="00354A81"/>
    <w:rsid w:val="00354C63"/>
    <w:rsid w:val="00355156"/>
    <w:rsid w:val="003555D7"/>
    <w:rsid w:val="00355D46"/>
    <w:rsid w:val="00355FE5"/>
    <w:rsid w:val="003561CD"/>
    <w:rsid w:val="003562F6"/>
    <w:rsid w:val="00356719"/>
    <w:rsid w:val="00356DDA"/>
    <w:rsid w:val="00357016"/>
    <w:rsid w:val="00357253"/>
    <w:rsid w:val="00360108"/>
    <w:rsid w:val="003606A5"/>
    <w:rsid w:val="00361A1C"/>
    <w:rsid w:val="00361D67"/>
    <w:rsid w:val="00362264"/>
    <w:rsid w:val="0036229A"/>
    <w:rsid w:val="00362DA1"/>
    <w:rsid w:val="00362EBB"/>
    <w:rsid w:val="00363001"/>
    <w:rsid w:val="00363A00"/>
    <w:rsid w:val="003641F4"/>
    <w:rsid w:val="003647B5"/>
    <w:rsid w:val="00364DC5"/>
    <w:rsid w:val="00364EB1"/>
    <w:rsid w:val="003654C4"/>
    <w:rsid w:val="0036558A"/>
    <w:rsid w:val="00366B8A"/>
    <w:rsid w:val="00366F47"/>
    <w:rsid w:val="00366FED"/>
    <w:rsid w:val="00367A4F"/>
    <w:rsid w:val="00370002"/>
    <w:rsid w:val="00371471"/>
    <w:rsid w:val="00372477"/>
    <w:rsid w:val="00372488"/>
    <w:rsid w:val="003727AF"/>
    <w:rsid w:val="00372C6E"/>
    <w:rsid w:val="003735B9"/>
    <w:rsid w:val="00373F3C"/>
    <w:rsid w:val="003746A3"/>
    <w:rsid w:val="003746E5"/>
    <w:rsid w:val="0037483E"/>
    <w:rsid w:val="00374CF9"/>
    <w:rsid w:val="00374FC3"/>
    <w:rsid w:val="003755EC"/>
    <w:rsid w:val="00375F90"/>
    <w:rsid w:val="00376B14"/>
    <w:rsid w:val="00376C7D"/>
    <w:rsid w:val="003771E3"/>
    <w:rsid w:val="00377941"/>
    <w:rsid w:val="00377C1D"/>
    <w:rsid w:val="00380222"/>
    <w:rsid w:val="003802D3"/>
    <w:rsid w:val="00380434"/>
    <w:rsid w:val="00381B4F"/>
    <w:rsid w:val="00381C6C"/>
    <w:rsid w:val="00381E48"/>
    <w:rsid w:val="0038545D"/>
    <w:rsid w:val="00385EEE"/>
    <w:rsid w:val="00386ED1"/>
    <w:rsid w:val="003870B6"/>
    <w:rsid w:val="00387256"/>
    <w:rsid w:val="00387EDD"/>
    <w:rsid w:val="0039029C"/>
    <w:rsid w:val="00390958"/>
    <w:rsid w:val="00390ED6"/>
    <w:rsid w:val="003917CE"/>
    <w:rsid w:val="00392296"/>
    <w:rsid w:val="003934AA"/>
    <w:rsid w:val="00393E1C"/>
    <w:rsid w:val="00393E4E"/>
    <w:rsid w:val="0039406A"/>
    <w:rsid w:val="00394C8E"/>
    <w:rsid w:val="003958B8"/>
    <w:rsid w:val="00395B72"/>
    <w:rsid w:val="00395E0E"/>
    <w:rsid w:val="00395F6B"/>
    <w:rsid w:val="00396851"/>
    <w:rsid w:val="00397356"/>
    <w:rsid w:val="003976DB"/>
    <w:rsid w:val="00397876"/>
    <w:rsid w:val="003A0560"/>
    <w:rsid w:val="003A05A6"/>
    <w:rsid w:val="003A0EE0"/>
    <w:rsid w:val="003A0F74"/>
    <w:rsid w:val="003A1464"/>
    <w:rsid w:val="003A157C"/>
    <w:rsid w:val="003A4073"/>
    <w:rsid w:val="003A4322"/>
    <w:rsid w:val="003A4B3B"/>
    <w:rsid w:val="003A6100"/>
    <w:rsid w:val="003A671B"/>
    <w:rsid w:val="003A6A28"/>
    <w:rsid w:val="003A704B"/>
    <w:rsid w:val="003A7FB6"/>
    <w:rsid w:val="003B0048"/>
    <w:rsid w:val="003B1AEA"/>
    <w:rsid w:val="003B1B9B"/>
    <w:rsid w:val="003B2713"/>
    <w:rsid w:val="003B3375"/>
    <w:rsid w:val="003B353B"/>
    <w:rsid w:val="003B35CA"/>
    <w:rsid w:val="003B36B8"/>
    <w:rsid w:val="003B3CD6"/>
    <w:rsid w:val="003B3D7F"/>
    <w:rsid w:val="003B3E45"/>
    <w:rsid w:val="003B4074"/>
    <w:rsid w:val="003B42D3"/>
    <w:rsid w:val="003B4692"/>
    <w:rsid w:val="003B4B1B"/>
    <w:rsid w:val="003B55D2"/>
    <w:rsid w:val="003B5C1D"/>
    <w:rsid w:val="003B5C1E"/>
    <w:rsid w:val="003B628B"/>
    <w:rsid w:val="003B6662"/>
    <w:rsid w:val="003B6D05"/>
    <w:rsid w:val="003C02AB"/>
    <w:rsid w:val="003C033F"/>
    <w:rsid w:val="003C0884"/>
    <w:rsid w:val="003C1415"/>
    <w:rsid w:val="003C14EC"/>
    <w:rsid w:val="003C19B2"/>
    <w:rsid w:val="003C1D37"/>
    <w:rsid w:val="003C1F48"/>
    <w:rsid w:val="003C2C73"/>
    <w:rsid w:val="003C3303"/>
    <w:rsid w:val="003C34A1"/>
    <w:rsid w:val="003C3A2A"/>
    <w:rsid w:val="003C415E"/>
    <w:rsid w:val="003C460C"/>
    <w:rsid w:val="003C4925"/>
    <w:rsid w:val="003C4B0F"/>
    <w:rsid w:val="003C4F44"/>
    <w:rsid w:val="003C5056"/>
    <w:rsid w:val="003C54D6"/>
    <w:rsid w:val="003C560C"/>
    <w:rsid w:val="003C5B26"/>
    <w:rsid w:val="003C698D"/>
    <w:rsid w:val="003C7D22"/>
    <w:rsid w:val="003D096B"/>
    <w:rsid w:val="003D0AA9"/>
    <w:rsid w:val="003D12C8"/>
    <w:rsid w:val="003D30F1"/>
    <w:rsid w:val="003D331B"/>
    <w:rsid w:val="003D3A1B"/>
    <w:rsid w:val="003D43F9"/>
    <w:rsid w:val="003D4687"/>
    <w:rsid w:val="003D5683"/>
    <w:rsid w:val="003D60FC"/>
    <w:rsid w:val="003D6CE9"/>
    <w:rsid w:val="003D7CC5"/>
    <w:rsid w:val="003E25F1"/>
    <w:rsid w:val="003E2B72"/>
    <w:rsid w:val="003E34D2"/>
    <w:rsid w:val="003E350E"/>
    <w:rsid w:val="003E4389"/>
    <w:rsid w:val="003E4DE2"/>
    <w:rsid w:val="003E53CF"/>
    <w:rsid w:val="003E5467"/>
    <w:rsid w:val="003E5503"/>
    <w:rsid w:val="003E59A7"/>
    <w:rsid w:val="003E59DD"/>
    <w:rsid w:val="003E5B1C"/>
    <w:rsid w:val="003E5ED1"/>
    <w:rsid w:val="003E5EF0"/>
    <w:rsid w:val="003E5F66"/>
    <w:rsid w:val="003E658B"/>
    <w:rsid w:val="003E65EC"/>
    <w:rsid w:val="003E734D"/>
    <w:rsid w:val="003E7460"/>
    <w:rsid w:val="003E76E9"/>
    <w:rsid w:val="003E7817"/>
    <w:rsid w:val="003E7982"/>
    <w:rsid w:val="003F0378"/>
    <w:rsid w:val="003F0E6D"/>
    <w:rsid w:val="003F10FE"/>
    <w:rsid w:val="003F1114"/>
    <w:rsid w:val="003F126A"/>
    <w:rsid w:val="003F13FE"/>
    <w:rsid w:val="003F2574"/>
    <w:rsid w:val="003F2893"/>
    <w:rsid w:val="003F2AFC"/>
    <w:rsid w:val="003F40E0"/>
    <w:rsid w:val="003F54AF"/>
    <w:rsid w:val="003F5666"/>
    <w:rsid w:val="003F61B0"/>
    <w:rsid w:val="003F6200"/>
    <w:rsid w:val="003F7B26"/>
    <w:rsid w:val="003F7D6B"/>
    <w:rsid w:val="003F7DA1"/>
    <w:rsid w:val="003F7DFA"/>
    <w:rsid w:val="004010F4"/>
    <w:rsid w:val="0040180D"/>
    <w:rsid w:val="004024F4"/>
    <w:rsid w:val="00402781"/>
    <w:rsid w:val="004027FA"/>
    <w:rsid w:val="00402DC1"/>
    <w:rsid w:val="004032B7"/>
    <w:rsid w:val="00403CE3"/>
    <w:rsid w:val="004042E6"/>
    <w:rsid w:val="00404631"/>
    <w:rsid w:val="00404662"/>
    <w:rsid w:val="00404775"/>
    <w:rsid w:val="0040567C"/>
    <w:rsid w:val="00405B7A"/>
    <w:rsid w:val="00406D0D"/>
    <w:rsid w:val="004071B1"/>
    <w:rsid w:val="00407E20"/>
    <w:rsid w:val="00410568"/>
    <w:rsid w:val="00410AD9"/>
    <w:rsid w:val="00410D0E"/>
    <w:rsid w:val="00410E71"/>
    <w:rsid w:val="004120D6"/>
    <w:rsid w:val="0041216A"/>
    <w:rsid w:val="004123F6"/>
    <w:rsid w:val="00412C7A"/>
    <w:rsid w:val="00412DBA"/>
    <w:rsid w:val="00413415"/>
    <w:rsid w:val="00413F18"/>
    <w:rsid w:val="00413F9A"/>
    <w:rsid w:val="0041488E"/>
    <w:rsid w:val="00414CFE"/>
    <w:rsid w:val="00414EFE"/>
    <w:rsid w:val="00415C43"/>
    <w:rsid w:val="00415D94"/>
    <w:rsid w:val="004160D8"/>
    <w:rsid w:val="004162EE"/>
    <w:rsid w:val="00416439"/>
    <w:rsid w:val="00416C22"/>
    <w:rsid w:val="00416C68"/>
    <w:rsid w:val="004179ED"/>
    <w:rsid w:val="00417F0F"/>
    <w:rsid w:val="00421106"/>
    <w:rsid w:val="00421211"/>
    <w:rsid w:val="00421958"/>
    <w:rsid w:val="004219A5"/>
    <w:rsid w:val="00422550"/>
    <w:rsid w:val="0042311A"/>
    <w:rsid w:val="00423E2A"/>
    <w:rsid w:val="00423E68"/>
    <w:rsid w:val="00423EE9"/>
    <w:rsid w:val="00423FDF"/>
    <w:rsid w:val="0042550C"/>
    <w:rsid w:val="004255DF"/>
    <w:rsid w:val="0042582D"/>
    <w:rsid w:val="004258C3"/>
    <w:rsid w:val="004258E0"/>
    <w:rsid w:val="00425C5A"/>
    <w:rsid w:val="00425F4C"/>
    <w:rsid w:val="00426E19"/>
    <w:rsid w:val="004270C3"/>
    <w:rsid w:val="00427637"/>
    <w:rsid w:val="00427C72"/>
    <w:rsid w:val="00430002"/>
    <w:rsid w:val="00430E3D"/>
    <w:rsid w:val="00431E0E"/>
    <w:rsid w:val="00432327"/>
    <w:rsid w:val="0043247B"/>
    <w:rsid w:val="00432993"/>
    <w:rsid w:val="00432AA7"/>
    <w:rsid w:val="004334B2"/>
    <w:rsid w:val="004342FB"/>
    <w:rsid w:val="0043446D"/>
    <w:rsid w:val="00434C36"/>
    <w:rsid w:val="004353D6"/>
    <w:rsid w:val="00435413"/>
    <w:rsid w:val="004367F4"/>
    <w:rsid w:val="00436B45"/>
    <w:rsid w:val="00437709"/>
    <w:rsid w:val="00440131"/>
    <w:rsid w:val="004407EE"/>
    <w:rsid w:val="00441638"/>
    <w:rsid w:val="004427C0"/>
    <w:rsid w:val="00442996"/>
    <w:rsid w:val="00442D26"/>
    <w:rsid w:val="004435CC"/>
    <w:rsid w:val="004438D4"/>
    <w:rsid w:val="00443EF4"/>
    <w:rsid w:val="00444186"/>
    <w:rsid w:val="00444527"/>
    <w:rsid w:val="004447EA"/>
    <w:rsid w:val="004453F6"/>
    <w:rsid w:val="0044552B"/>
    <w:rsid w:val="00445BE1"/>
    <w:rsid w:val="00446341"/>
    <w:rsid w:val="00446F62"/>
    <w:rsid w:val="00446F6F"/>
    <w:rsid w:val="004474E3"/>
    <w:rsid w:val="00447B58"/>
    <w:rsid w:val="00447CEA"/>
    <w:rsid w:val="00450104"/>
    <w:rsid w:val="0045036E"/>
    <w:rsid w:val="00451533"/>
    <w:rsid w:val="004525DE"/>
    <w:rsid w:val="00453187"/>
    <w:rsid w:val="004532DD"/>
    <w:rsid w:val="004544CC"/>
    <w:rsid w:val="00454C52"/>
    <w:rsid w:val="00454D14"/>
    <w:rsid w:val="00455066"/>
    <w:rsid w:val="00455A2E"/>
    <w:rsid w:val="004568D3"/>
    <w:rsid w:val="0045753B"/>
    <w:rsid w:val="004578C2"/>
    <w:rsid w:val="00460842"/>
    <w:rsid w:val="00460E94"/>
    <w:rsid w:val="004610C4"/>
    <w:rsid w:val="00462230"/>
    <w:rsid w:val="0046280F"/>
    <w:rsid w:val="00462A12"/>
    <w:rsid w:val="00463266"/>
    <w:rsid w:val="004637D2"/>
    <w:rsid w:val="00464F16"/>
    <w:rsid w:val="00465786"/>
    <w:rsid w:val="004658C4"/>
    <w:rsid w:val="0046620B"/>
    <w:rsid w:val="004664C8"/>
    <w:rsid w:val="004665FA"/>
    <w:rsid w:val="00466FEB"/>
    <w:rsid w:val="00467029"/>
    <w:rsid w:val="004671E8"/>
    <w:rsid w:val="00470903"/>
    <w:rsid w:val="004709E2"/>
    <w:rsid w:val="00470A48"/>
    <w:rsid w:val="00470CDA"/>
    <w:rsid w:val="0047128C"/>
    <w:rsid w:val="00471A50"/>
    <w:rsid w:val="00471F33"/>
    <w:rsid w:val="00472376"/>
    <w:rsid w:val="00472F85"/>
    <w:rsid w:val="00473348"/>
    <w:rsid w:val="00473364"/>
    <w:rsid w:val="00473460"/>
    <w:rsid w:val="0047386C"/>
    <w:rsid w:val="00473985"/>
    <w:rsid w:val="00473D52"/>
    <w:rsid w:val="00474B2C"/>
    <w:rsid w:val="004757BC"/>
    <w:rsid w:val="00475B7F"/>
    <w:rsid w:val="00475D86"/>
    <w:rsid w:val="00476143"/>
    <w:rsid w:val="00476C74"/>
    <w:rsid w:val="00476E88"/>
    <w:rsid w:val="004776D9"/>
    <w:rsid w:val="00477EB2"/>
    <w:rsid w:val="00480833"/>
    <w:rsid w:val="00480B49"/>
    <w:rsid w:val="00480B8C"/>
    <w:rsid w:val="00481484"/>
    <w:rsid w:val="00481599"/>
    <w:rsid w:val="00481B0C"/>
    <w:rsid w:val="00481FA1"/>
    <w:rsid w:val="0048262B"/>
    <w:rsid w:val="00483F26"/>
    <w:rsid w:val="00484CA3"/>
    <w:rsid w:val="00484D8A"/>
    <w:rsid w:val="0048539B"/>
    <w:rsid w:val="00485ABD"/>
    <w:rsid w:val="00485BFD"/>
    <w:rsid w:val="00485CE2"/>
    <w:rsid w:val="004860E4"/>
    <w:rsid w:val="00486CC2"/>
    <w:rsid w:val="00487816"/>
    <w:rsid w:val="004900C9"/>
    <w:rsid w:val="00490B92"/>
    <w:rsid w:val="00491C8F"/>
    <w:rsid w:val="00491D54"/>
    <w:rsid w:val="004922D1"/>
    <w:rsid w:val="00492455"/>
    <w:rsid w:val="00493602"/>
    <w:rsid w:val="00493C99"/>
    <w:rsid w:val="0049454C"/>
    <w:rsid w:val="00494B02"/>
    <w:rsid w:val="00494FEB"/>
    <w:rsid w:val="004953E3"/>
    <w:rsid w:val="004954F0"/>
    <w:rsid w:val="0049583D"/>
    <w:rsid w:val="00495A49"/>
    <w:rsid w:val="004966E0"/>
    <w:rsid w:val="0049683B"/>
    <w:rsid w:val="00497DF4"/>
    <w:rsid w:val="004A0487"/>
    <w:rsid w:val="004A0A75"/>
    <w:rsid w:val="004A0D16"/>
    <w:rsid w:val="004A2174"/>
    <w:rsid w:val="004A25C2"/>
    <w:rsid w:val="004A2953"/>
    <w:rsid w:val="004A2A91"/>
    <w:rsid w:val="004A2B7D"/>
    <w:rsid w:val="004A33BB"/>
    <w:rsid w:val="004A37B9"/>
    <w:rsid w:val="004A380D"/>
    <w:rsid w:val="004A3B55"/>
    <w:rsid w:val="004A3E76"/>
    <w:rsid w:val="004A3F89"/>
    <w:rsid w:val="004A5572"/>
    <w:rsid w:val="004A5720"/>
    <w:rsid w:val="004A5E8C"/>
    <w:rsid w:val="004A5F12"/>
    <w:rsid w:val="004A5F29"/>
    <w:rsid w:val="004A6630"/>
    <w:rsid w:val="004A70E5"/>
    <w:rsid w:val="004A7270"/>
    <w:rsid w:val="004A7C12"/>
    <w:rsid w:val="004B03F4"/>
    <w:rsid w:val="004B0958"/>
    <w:rsid w:val="004B1208"/>
    <w:rsid w:val="004B2524"/>
    <w:rsid w:val="004B258E"/>
    <w:rsid w:val="004B389E"/>
    <w:rsid w:val="004B465D"/>
    <w:rsid w:val="004B5C6C"/>
    <w:rsid w:val="004C00E2"/>
    <w:rsid w:val="004C011B"/>
    <w:rsid w:val="004C0E75"/>
    <w:rsid w:val="004C1F1E"/>
    <w:rsid w:val="004C29F3"/>
    <w:rsid w:val="004C2A5C"/>
    <w:rsid w:val="004C3431"/>
    <w:rsid w:val="004C357C"/>
    <w:rsid w:val="004C4CAE"/>
    <w:rsid w:val="004C5099"/>
    <w:rsid w:val="004C572C"/>
    <w:rsid w:val="004C5EB9"/>
    <w:rsid w:val="004C6314"/>
    <w:rsid w:val="004C7329"/>
    <w:rsid w:val="004C7ABF"/>
    <w:rsid w:val="004D0EE3"/>
    <w:rsid w:val="004D14E4"/>
    <w:rsid w:val="004D1EE5"/>
    <w:rsid w:val="004D29C0"/>
    <w:rsid w:val="004D2A7B"/>
    <w:rsid w:val="004D2B02"/>
    <w:rsid w:val="004D32AE"/>
    <w:rsid w:val="004D3707"/>
    <w:rsid w:val="004D52DA"/>
    <w:rsid w:val="004D6283"/>
    <w:rsid w:val="004D65FF"/>
    <w:rsid w:val="004D6C40"/>
    <w:rsid w:val="004D6F27"/>
    <w:rsid w:val="004D73A4"/>
    <w:rsid w:val="004D79E8"/>
    <w:rsid w:val="004E0229"/>
    <w:rsid w:val="004E030F"/>
    <w:rsid w:val="004E0850"/>
    <w:rsid w:val="004E1136"/>
    <w:rsid w:val="004E1151"/>
    <w:rsid w:val="004E1935"/>
    <w:rsid w:val="004E2276"/>
    <w:rsid w:val="004E2752"/>
    <w:rsid w:val="004E2EB2"/>
    <w:rsid w:val="004E419D"/>
    <w:rsid w:val="004E4312"/>
    <w:rsid w:val="004E6102"/>
    <w:rsid w:val="004E66E4"/>
    <w:rsid w:val="004E7527"/>
    <w:rsid w:val="004E7766"/>
    <w:rsid w:val="004E78B1"/>
    <w:rsid w:val="004E7F80"/>
    <w:rsid w:val="004F07C3"/>
    <w:rsid w:val="004F0C8C"/>
    <w:rsid w:val="004F39CC"/>
    <w:rsid w:val="004F3D1B"/>
    <w:rsid w:val="004F3DA1"/>
    <w:rsid w:val="004F424B"/>
    <w:rsid w:val="004F473A"/>
    <w:rsid w:val="004F4CEA"/>
    <w:rsid w:val="004F57C1"/>
    <w:rsid w:val="004F64B8"/>
    <w:rsid w:val="004F6BC1"/>
    <w:rsid w:val="004F6D95"/>
    <w:rsid w:val="004F73AB"/>
    <w:rsid w:val="004F742F"/>
    <w:rsid w:val="004F745C"/>
    <w:rsid w:val="004F7915"/>
    <w:rsid w:val="0050002E"/>
    <w:rsid w:val="00501747"/>
    <w:rsid w:val="0050209E"/>
    <w:rsid w:val="0050306E"/>
    <w:rsid w:val="00503407"/>
    <w:rsid w:val="00503DD4"/>
    <w:rsid w:val="005049FE"/>
    <w:rsid w:val="00504ADD"/>
    <w:rsid w:val="00504F2E"/>
    <w:rsid w:val="0050515B"/>
    <w:rsid w:val="005059A8"/>
    <w:rsid w:val="0050766B"/>
    <w:rsid w:val="005102FB"/>
    <w:rsid w:val="0051034C"/>
    <w:rsid w:val="00510858"/>
    <w:rsid w:val="00510A3E"/>
    <w:rsid w:val="005112E0"/>
    <w:rsid w:val="005119C2"/>
    <w:rsid w:val="0051212B"/>
    <w:rsid w:val="00512849"/>
    <w:rsid w:val="00512941"/>
    <w:rsid w:val="005129F8"/>
    <w:rsid w:val="0051340D"/>
    <w:rsid w:val="0051394C"/>
    <w:rsid w:val="00513962"/>
    <w:rsid w:val="00513F1B"/>
    <w:rsid w:val="00514732"/>
    <w:rsid w:val="005150CC"/>
    <w:rsid w:val="00515F47"/>
    <w:rsid w:val="00516DEE"/>
    <w:rsid w:val="00516E4B"/>
    <w:rsid w:val="00517523"/>
    <w:rsid w:val="00520901"/>
    <w:rsid w:val="00520CA8"/>
    <w:rsid w:val="0052185C"/>
    <w:rsid w:val="00521A8B"/>
    <w:rsid w:val="005229EB"/>
    <w:rsid w:val="00523DD7"/>
    <w:rsid w:val="00523F5B"/>
    <w:rsid w:val="005251DF"/>
    <w:rsid w:val="005260BE"/>
    <w:rsid w:val="0052610B"/>
    <w:rsid w:val="0052640D"/>
    <w:rsid w:val="00526A86"/>
    <w:rsid w:val="00526ABA"/>
    <w:rsid w:val="00527541"/>
    <w:rsid w:val="00527CC5"/>
    <w:rsid w:val="00527E36"/>
    <w:rsid w:val="0053089A"/>
    <w:rsid w:val="00530CA4"/>
    <w:rsid w:val="00530D29"/>
    <w:rsid w:val="0053125A"/>
    <w:rsid w:val="005315B1"/>
    <w:rsid w:val="005322BD"/>
    <w:rsid w:val="005329E3"/>
    <w:rsid w:val="00532E85"/>
    <w:rsid w:val="0053353C"/>
    <w:rsid w:val="005335CA"/>
    <w:rsid w:val="00533A55"/>
    <w:rsid w:val="00533C8D"/>
    <w:rsid w:val="00534338"/>
    <w:rsid w:val="005345A0"/>
    <w:rsid w:val="005348A2"/>
    <w:rsid w:val="00534DD5"/>
    <w:rsid w:val="0053539E"/>
    <w:rsid w:val="00535C4B"/>
    <w:rsid w:val="00535E9C"/>
    <w:rsid w:val="00536A03"/>
    <w:rsid w:val="00536F33"/>
    <w:rsid w:val="00537320"/>
    <w:rsid w:val="00537559"/>
    <w:rsid w:val="00537874"/>
    <w:rsid w:val="005378B3"/>
    <w:rsid w:val="00537ABA"/>
    <w:rsid w:val="00537D7C"/>
    <w:rsid w:val="0054016B"/>
    <w:rsid w:val="00540649"/>
    <w:rsid w:val="00540F2B"/>
    <w:rsid w:val="00540F95"/>
    <w:rsid w:val="005412B3"/>
    <w:rsid w:val="0054191C"/>
    <w:rsid w:val="0054193D"/>
    <w:rsid w:val="005432E4"/>
    <w:rsid w:val="00543D07"/>
    <w:rsid w:val="00544E3B"/>
    <w:rsid w:val="005461F1"/>
    <w:rsid w:val="0054662B"/>
    <w:rsid w:val="00546AC4"/>
    <w:rsid w:val="00547A5D"/>
    <w:rsid w:val="00547B82"/>
    <w:rsid w:val="005515FE"/>
    <w:rsid w:val="00552409"/>
    <w:rsid w:val="00552589"/>
    <w:rsid w:val="00552A79"/>
    <w:rsid w:val="00553A07"/>
    <w:rsid w:val="0055498E"/>
    <w:rsid w:val="0055499D"/>
    <w:rsid w:val="00554DCF"/>
    <w:rsid w:val="005552B5"/>
    <w:rsid w:val="00555634"/>
    <w:rsid w:val="005558BC"/>
    <w:rsid w:val="005560F8"/>
    <w:rsid w:val="00556109"/>
    <w:rsid w:val="0055657E"/>
    <w:rsid w:val="00556658"/>
    <w:rsid w:val="00556DAC"/>
    <w:rsid w:val="005571E9"/>
    <w:rsid w:val="00557282"/>
    <w:rsid w:val="0055739E"/>
    <w:rsid w:val="00557435"/>
    <w:rsid w:val="005604AF"/>
    <w:rsid w:val="005614B9"/>
    <w:rsid w:val="00561A0F"/>
    <w:rsid w:val="00561FF2"/>
    <w:rsid w:val="0056255E"/>
    <w:rsid w:val="0056372C"/>
    <w:rsid w:val="00563AB0"/>
    <w:rsid w:val="005644D5"/>
    <w:rsid w:val="0056480C"/>
    <w:rsid w:val="00565D3B"/>
    <w:rsid w:val="0056618E"/>
    <w:rsid w:val="00566368"/>
    <w:rsid w:val="00566581"/>
    <w:rsid w:val="005668C2"/>
    <w:rsid w:val="00566B1A"/>
    <w:rsid w:val="00567CF0"/>
    <w:rsid w:val="00567EF1"/>
    <w:rsid w:val="0057015C"/>
    <w:rsid w:val="005708EC"/>
    <w:rsid w:val="00570A52"/>
    <w:rsid w:val="005711C1"/>
    <w:rsid w:val="005718EA"/>
    <w:rsid w:val="00571F23"/>
    <w:rsid w:val="0057237D"/>
    <w:rsid w:val="00572677"/>
    <w:rsid w:val="0057291B"/>
    <w:rsid w:val="0057295F"/>
    <w:rsid w:val="00572A20"/>
    <w:rsid w:val="00572FF2"/>
    <w:rsid w:val="00573004"/>
    <w:rsid w:val="00574060"/>
    <w:rsid w:val="005741BE"/>
    <w:rsid w:val="0057592B"/>
    <w:rsid w:val="00575A09"/>
    <w:rsid w:val="005766C4"/>
    <w:rsid w:val="00577450"/>
    <w:rsid w:val="005774C9"/>
    <w:rsid w:val="005776A8"/>
    <w:rsid w:val="00580791"/>
    <w:rsid w:val="00580DF9"/>
    <w:rsid w:val="00581063"/>
    <w:rsid w:val="00581E6C"/>
    <w:rsid w:val="00582204"/>
    <w:rsid w:val="00582C33"/>
    <w:rsid w:val="00582EE2"/>
    <w:rsid w:val="00582F1C"/>
    <w:rsid w:val="005834BD"/>
    <w:rsid w:val="00583726"/>
    <w:rsid w:val="00583ADB"/>
    <w:rsid w:val="00583C1F"/>
    <w:rsid w:val="00583DEA"/>
    <w:rsid w:val="00584263"/>
    <w:rsid w:val="00584A0A"/>
    <w:rsid w:val="00584B0B"/>
    <w:rsid w:val="00584BF1"/>
    <w:rsid w:val="005855D3"/>
    <w:rsid w:val="0058581E"/>
    <w:rsid w:val="00585B1C"/>
    <w:rsid w:val="00586197"/>
    <w:rsid w:val="00586970"/>
    <w:rsid w:val="00587EA2"/>
    <w:rsid w:val="00587F6B"/>
    <w:rsid w:val="00590854"/>
    <w:rsid w:val="00590E28"/>
    <w:rsid w:val="0059114E"/>
    <w:rsid w:val="00591E63"/>
    <w:rsid w:val="005936C7"/>
    <w:rsid w:val="00593ACC"/>
    <w:rsid w:val="00593E8E"/>
    <w:rsid w:val="00594D4B"/>
    <w:rsid w:val="00595431"/>
    <w:rsid w:val="00595599"/>
    <w:rsid w:val="00595E2D"/>
    <w:rsid w:val="00596131"/>
    <w:rsid w:val="0059624D"/>
    <w:rsid w:val="005964F5"/>
    <w:rsid w:val="005965D5"/>
    <w:rsid w:val="00597404"/>
    <w:rsid w:val="00597EDB"/>
    <w:rsid w:val="005A0680"/>
    <w:rsid w:val="005A08A8"/>
    <w:rsid w:val="005A08C7"/>
    <w:rsid w:val="005A169F"/>
    <w:rsid w:val="005A3D54"/>
    <w:rsid w:val="005A4918"/>
    <w:rsid w:val="005A4C98"/>
    <w:rsid w:val="005A5064"/>
    <w:rsid w:val="005A6724"/>
    <w:rsid w:val="005A69C7"/>
    <w:rsid w:val="005A6AAB"/>
    <w:rsid w:val="005A7FD3"/>
    <w:rsid w:val="005B0E64"/>
    <w:rsid w:val="005B142C"/>
    <w:rsid w:val="005B18CD"/>
    <w:rsid w:val="005B197F"/>
    <w:rsid w:val="005B1D09"/>
    <w:rsid w:val="005B24C1"/>
    <w:rsid w:val="005B4280"/>
    <w:rsid w:val="005B4474"/>
    <w:rsid w:val="005B4E7E"/>
    <w:rsid w:val="005B51E9"/>
    <w:rsid w:val="005B5BD5"/>
    <w:rsid w:val="005B6235"/>
    <w:rsid w:val="005B64D4"/>
    <w:rsid w:val="005B69D3"/>
    <w:rsid w:val="005B6ACD"/>
    <w:rsid w:val="005B7035"/>
    <w:rsid w:val="005B739C"/>
    <w:rsid w:val="005B74B9"/>
    <w:rsid w:val="005B7C50"/>
    <w:rsid w:val="005C0238"/>
    <w:rsid w:val="005C174A"/>
    <w:rsid w:val="005C1F01"/>
    <w:rsid w:val="005C27B3"/>
    <w:rsid w:val="005C2800"/>
    <w:rsid w:val="005C31B6"/>
    <w:rsid w:val="005C38B8"/>
    <w:rsid w:val="005C40AE"/>
    <w:rsid w:val="005C41D5"/>
    <w:rsid w:val="005C43FE"/>
    <w:rsid w:val="005C4739"/>
    <w:rsid w:val="005C4817"/>
    <w:rsid w:val="005C4AA5"/>
    <w:rsid w:val="005C50DC"/>
    <w:rsid w:val="005C5856"/>
    <w:rsid w:val="005C59F3"/>
    <w:rsid w:val="005C5CDF"/>
    <w:rsid w:val="005C76A1"/>
    <w:rsid w:val="005C7A63"/>
    <w:rsid w:val="005D0487"/>
    <w:rsid w:val="005D1045"/>
    <w:rsid w:val="005D1C74"/>
    <w:rsid w:val="005D27A7"/>
    <w:rsid w:val="005D2926"/>
    <w:rsid w:val="005D3413"/>
    <w:rsid w:val="005D3986"/>
    <w:rsid w:val="005D40BA"/>
    <w:rsid w:val="005D40CD"/>
    <w:rsid w:val="005D43BC"/>
    <w:rsid w:val="005D455F"/>
    <w:rsid w:val="005D4987"/>
    <w:rsid w:val="005D50BA"/>
    <w:rsid w:val="005D556A"/>
    <w:rsid w:val="005D568E"/>
    <w:rsid w:val="005D5780"/>
    <w:rsid w:val="005D5C0F"/>
    <w:rsid w:val="005D5FF6"/>
    <w:rsid w:val="005D6FC9"/>
    <w:rsid w:val="005D7A53"/>
    <w:rsid w:val="005D7DBF"/>
    <w:rsid w:val="005E14A2"/>
    <w:rsid w:val="005E1F85"/>
    <w:rsid w:val="005E2FEF"/>
    <w:rsid w:val="005E32D8"/>
    <w:rsid w:val="005E5065"/>
    <w:rsid w:val="005E5CF2"/>
    <w:rsid w:val="005E6616"/>
    <w:rsid w:val="005F042C"/>
    <w:rsid w:val="005F1A4C"/>
    <w:rsid w:val="005F2380"/>
    <w:rsid w:val="005F26F8"/>
    <w:rsid w:val="005F465A"/>
    <w:rsid w:val="005F497C"/>
    <w:rsid w:val="005F4B5F"/>
    <w:rsid w:val="005F4F80"/>
    <w:rsid w:val="005F53C9"/>
    <w:rsid w:val="005F585F"/>
    <w:rsid w:val="005F6006"/>
    <w:rsid w:val="005F63F9"/>
    <w:rsid w:val="005F7D27"/>
    <w:rsid w:val="00600479"/>
    <w:rsid w:val="0060095E"/>
    <w:rsid w:val="00600C97"/>
    <w:rsid w:val="006015C8"/>
    <w:rsid w:val="00601D2C"/>
    <w:rsid w:val="00602081"/>
    <w:rsid w:val="00603AF6"/>
    <w:rsid w:val="00604717"/>
    <w:rsid w:val="00604940"/>
    <w:rsid w:val="00604AEF"/>
    <w:rsid w:val="00605EBA"/>
    <w:rsid w:val="00606201"/>
    <w:rsid w:val="006063BA"/>
    <w:rsid w:val="0060648B"/>
    <w:rsid w:val="00606618"/>
    <w:rsid w:val="006067DF"/>
    <w:rsid w:val="00606B05"/>
    <w:rsid w:val="00607031"/>
    <w:rsid w:val="006112B6"/>
    <w:rsid w:val="0061144D"/>
    <w:rsid w:val="00612B2B"/>
    <w:rsid w:val="0061360C"/>
    <w:rsid w:val="00614166"/>
    <w:rsid w:val="00614AB3"/>
    <w:rsid w:val="00614B0F"/>
    <w:rsid w:val="00614CBD"/>
    <w:rsid w:val="00614FE7"/>
    <w:rsid w:val="00615201"/>
    <w:rsid w:val="006157DA"/>
    <w:rsid w:val="0061602F"/>
    <w:rsid w:val="00616204"/>
    <w:rsid w:val="006164B6"/>
    <w:rsid w:val="006164D8"/>
    <w:rsid w:val="0061663B"/>
    <w:rsid w:val="0061700A"/>
    <w:rsid w:val="006179FD"/>
    <w:rsid w:val="00617A6F"/>
    <w:rsid w:val="00617B76"/>
    <w:rsid w:val="00617E29"/>
    <w:rsid w:val="006204C4"/>
    <w:rsid w:val="0062149A"/>
    <w:rsid w:val="0062257E"/>
    <w:rsid w:val="00622BDA"/>
    <w:rsid w:val="006238D9"/>
    <w:rsid w:val="00623C76"/>
    <w:rsid w:val="00623CFC"/>
    <w:rsid w:val="00624641"/>
    <w:rsid w:val="00624C4D"/>
    <w:rsid w:val="00624D3F"/>
    <w:rsid w:val="00624FE5"/>
    <w:rsid w:val="00625E95"/>
    <w:rsid w:val="00626403"/>
    <w:rsid w:val="0062684D"/>
    <w:rsid w:val="00626DB7"/>
    <w:rsid w:val="006306A6"/>
    <w:rsid w:val="00630737"/>
    <w:rsid w:val="00630B4C"/>
    <w:rsid w:val="00630C08"/>
    <w:rsid w:val="00632EE4"/>
    <w:rsid w:val="00633288"/>
    <w:rsid w:val="00633497"/>
    <w:rsid w:val="00634030"/>
    <w:rsid w:val="00635317"/>
    <w:rsid w:val="00636337"/>
    <w:rsid w:val="0063719B"/>
    <w:rsid w:val="006411FB"/>
    <w:rsid w:val="00641834"/>
    <w:rsid w:val="00641B54"/>
    <w:rsid w:val="0064246B"/>
    <w:rsid w:val="0064268D"/>
    <w:rsid w:val="00642E77"/>
    <w:rsid w:val="0064457C"/>
    <w:rsid w:val="006447BF"/>
    <w:rsid w:val="00644C31"/>
    <w:rsid w:val="00644C70"/>
    <w:rsid w:val="00644CD2"/>
    <w:rsid w:val="006453C6"/>
    <w:rsid w:val="00646319"/>
    <w:rsid w:val="00646FF2"/>
    <w:rsid w:val="006500A9"/>
    <w:rsid w:val="0065099C"/>
    <w:rsid w:val="00650ACF"/>
    <w:rsid w:val="00650F0F"/>
    <w:rsid w:val="00650F5D"/>
    <w:rsid w:val="00652969"/>
    <w:rsid w:val="00653146"/>
    <w:rsid w:val="00654D5A"/>
    <w:rsid w:val="00655712"/>
    <w:rsid w:val="00656248"/>
    <w:rsid w:val="006562EA"/>
    <w:rsid w:val="006568E3"/>
    <w:rsid w:val="00656993"/>
    <w:rsid w:val="00656C90"/>
    <w:rsid w:val="00657857"/>
    <w:rsid w:val="00660AE7"/>
    <w:rsid w:val="0066110B"/>
    <w:rsid w:val="006617DC"/>
    <w:rsid w:val="00661DD4"/>
    <w:rsid w:val="00662191"/>
    <w:rsid w:val="006629D9"/>
    <w:rsid w:val="00662DF1"/>
    <w:rsid w:val="006635DF"/>
    <w:rsid w:val="00663683"/>
    <w:rsid w:val="00663B0A"/>
    <w:rsid w:val="00663F01"/>
    <w:rsid w:val="0066464B"/>
    <w:rsid w:val="006659EC"/>
    <w:rsid w:val="00665B4F"/>
    <w:rsid w:val="006667A0"/>
    <w:rsid w:val="00666906"/>
    <w:rsid w:val="00667631"/>
    <w:rsid w:val="006676DC"/>
    <w:rsid w:val="00667BA9"/>
    <w:rsid w:val="00667CE5"/>
    <w:rsid w:val="006704F0"/>
    <w:rsid w:val="00670C58"/>
    <w:rsid w:val="006719DD"/>
    <w:rsid w:val="0067246C"/>
    <w:rsid w:val="006726E8"/>
    <w:rsid w:val="00672C30"/>
    <w:rsid w:val="00672C68"/>
    <w:rsid w:val="00673C41"/>
    <w:rsid w:val="00673CBA"/>
    <w:rsid w:val="00673D7F"/>
    <w:rsid w:val="00673F22"/>
    <w:rsid w:val="0067449E"/>
    <w:rsid w:val="00674556"/>
    <w:rsid w:val="00675163"/>
    <w:rsid w:val="006751AB"/>
    <w:rsid w:val="00675394"/>
    <w:rsid w:val="00676713"/>
    <w:rsid w:val="006778C9"/>
    <w:rsid w:val="00677AC9"/>
    <w:rsid w:val="006807A8"/>
    <w:rsid w:val="00680AF2"/>
    <w:rsid w:val="00680FEC"/>
    <w:rsid w:val="00681003"/>
    <w:rsid w:val="00681946"/>
    <w:rsid w:val="006825ED"/>
    <w:rsid w:val="00683CCC"/>
    <w:rsid w:val="00683D65"/>
    <w:rsid w:val="006840AF"/>
    <w:rsid w:val="006841E6"/>
    <w:rsid w:val="00684299"/>
    <w:rsid w:val="00684327"/>
    <w:rsid w:val="0068434B"/>
    <w:rsid w:val="006844FA"/>
    <w:rsid w:val="00684561"/>
    <w:rsid w:val="00685297"/>
    <w:rsid w:val="00685299"/>
    <w:rsid w:val="006852A7"/>
    <w:rsid w:val="00685A1B"/>
    <w:rsid w:val="006862F9"/>
    <w:rsid w:val="00686B9C"/>
    <w:rsid w:val="00686CB0"/>
    <w:rsid w:val="00690EB1"/>
    <w:rsid w:val="006910F1"/>
    <w:rsid w:val="0069167C"/>
    <w:rsid w:val="00691776"/>
    <w:rsid w:val="006917CD"/>
    <w:rsid w:val="00691C9A"/>
    <w:rsid w:val="00691DCF"/>
    <w:rsid w:val="00692659"/>
    <w:rsid w:val="00692B97"/>
    <w:rsid w:val="00693265"/>
    <w:rsid w:val="006937E8"/>
    <w:rsid w:val="006938E7"/>
    <w:rsid w:val="0069417A"/>
    <w:rsid w:val="00694A31"/>
    <w:rsid w:val="00694B73"/>
    <w:rsid w:val="00694BE6"/>
    <w:rsid w:val="00694ED5"/>
    <w:rsid w:val="0069569B"/>
    <w:rsid w:val="006961F5"/>
    <w:rsid w:val="00696BAA"/>
    <w:rsid w:val="00696BB7"/>
    <w:rsid w:val="00697B51"/>
    <w:rsid w:val="006A0312"/>
    <w:rsid w:val="006A093D"/>
    <w:rsid w:val="006A0ABF"/>
    <w:rsid w:val="006A0B9E"/>
    <w:rsid w:val="006A0C3D"/>
    <w:rsid w:val="006A158A"/>
    <w:rsid w:val="006A1AAE"/>
    <w:rsid w:val="006A216B"/>
    <w:rsid w:val="006A2419"/>
    <w:rsid w:val="006A2EDE"/>
    <w:rsid w:val="006A3802"/>
    <w:rsid w:val="006A3EC0"/>
    <w:rsid w:val="006A4246"/>
    <w:rsid w:val="006A4B82"/>
    <w:rsid w:val="006A58C7"/>
    <w:rsid w:val="006A5944"/>
    <w:rsid w:val="006A68A1"/>
    <w:rsid w:val="006A6AD2"/>
    <w:rsid w:val="006A7963"/>
    <w:rsid w:val="006B08DB"/>
    <w:rsid w:val="006B1065"/>
    <w:rsid w:val="006B12CF"/>
    <w:rsid w:val="006B1557"/>
    <w:rsid w:val="006B1BB9"/>
    <w:rsid w:val="006B1F29"/>
    <w:rsid w:val="006B3679"/>
    <w:rsid w:val="006B424C"/>
    <w:rsid w:val="006B4C23"/>
    <w:rsid w:val="006B5CCE"/>
    <w:rsid w:val="006B6943"/>
    <w:rsid w:val="006B6E19"/>
    <w:rsid w:val="006B74C7"/>
    <w:rsid w:val="006B74FF"/>
    <w:rsid w:val="006B7AFC"/>
    <w:rsid w:val="006B7BFA"/>
    <w:rsid w:val="006B7E7C"/>
    <w:rsid w:val="006C0023"/>
    <w:rsid w:val="006C2F63"/>
    <w:rsid w:val="006C3285"/>
    <w:rsid w:val="006C37D3"/>
    <w:rsid w:val="006C3C87"/>
    <w:rsid w:val="006C3D4D"/>
    <w:rsid w:val="006C4100"/>
    <w:rsid w:val="006C4572"/>
    <w:rsid w:val="006C46AA"/>
    <w:rsid w:val="006C480C"/>
    <w:rsid w:val="006C4DFA"/>
    <w:rsid w:val="006C53BF"/>
    <w:rsid w:val="006C5698"/>
    <w:rsid w:val="006C5762"/>
    <w:rsid w:val="006C5EE6"/>
    <w:rsid w:val="006C64CC"/>
    <w:rsid w:val="006C68AC"/>
    <w:rsid w:val="006C78EA"/>
    <w:rsid w:val="006C7AA6"/>
    <w:rsid w:val="006C7CCE"/>
    <w:rsid w:val="006D14EE"/>
    <w:rsid w:val="006D2265"/>
    <w:rsid w:val="006D2D27"/>
    <w:rsid w:val="006D2E3E"/>
    <w:rsid w:val="006D301E"/>
    <w:rsid w:val="006D3755"/>
    <w:rsid w:val="006D394B"/>
    <w:rsid w:val="006D57DF"/>
    <w:rsid w:val="006D5BDF"/>
    <w:rsid w:val="006D5F33"/>
    <w:rsid w:val="006D65D8"/>
    <w:rsid w:val="006D6788"/>
    <w:rsid w:val="006D72CA"/>
    <w:rsid w:val="006D7512"/>
    <w:rsid w:val="006D7E11"/>
    <w:rsid w:val="006E021F"/>
    <w:rsid w:val="006E17FE"/>
    <w:rsid w:val="006E24F7"/>
    <w:rsid w:val="006E28C8"/>
    <w:rsid w:val="006E2A66"/>
    <w:rsid w:val="006E313E"/>
    <w:rsid w:val="006E37EC"/>
    <w:rsid w:val="006E3AC8"/>
    <w:rsid w:val="006E3D9E"/>
    <w:rsid w:val="006E3FC9"/>
    <w:rsid w:val="006E4170"/>
    <w:rsid w:val="006E4DC0"/>
    <w:rsid w:val="006E53F1"/>
    <w:rsid w:val="006E551E"/>
    <w:rsid w:val="006E5623"/>
    <w:rsid w:val="006E629D"/>
    <w:rsid w:val="006E6411"/>
    <w:rsid w:val="006E7013"/>
    <w:rsid w:val="006E754B"/>
    <w:rsid w:val="006E7E10"/>
    <w:rsid w:val="006F0922"/>
    <w:rsid w:val="006F1696"/>
    <w:rsid w:val="006F17E7"/>
    <w:rsid w:val="006F185F"/>
    <w:rsid w:val="006F1CB9"/>
    <w:rsid w:val="006F1D8C"/>
    <w:rsid w:val="006F2817"/>
    <w:rsid w:val="006F2B0F"/>
    <w:rsid w:val="006F2B8D"/>
    <w:rsid w:val="006F2CA5"/>
    <w:rsid w:val="006F2E61"/>
    <w:rsid w:val="006F33CD"/>
    <w:rsid w:val="006F3463"/>
    <w:rsid w:val="006F3704"/>
    <w:rsid w:val="006F388D"/>
    <w:rsid w:val="006F3933"/>
    <w:rsid w:val="006F3B41"/>
    <w:rsid w:val="006F3BEF"/>
    <w:rsid w:val="006F4F51"/>
    <w:rsid w:val="006F540C"/>
    <w:rsid w:val="006F585A"/>
    <w:rsid w:val="006F674A"/>
    <w:rsid w:val="006F7376"/>
    <w:rsid w:val="007004BD"/>
    <w:rsid w:val="00700514"/>
    <w:rsid w:val="00700CA1"/>
    <w:rsid w:val="007011F3"/>
    <w:rsid w:val="00701310"/>
    <w:rsid w:val="00701877"/>
    <w:rsid w:val="00701B6D"/>
    <w:rsid w:val="00703082"/>
    <w:rsid w:val="007034EF"/>
    <w:rsid w:val="00703FCE"/>
    <w:rsid w:val="007044CA"/>
    <w:rsid w:val="007059AB"/>
    <w:rsid w:val="007060D3"/>
    <w:rsid w:val="00706805"/>
    <w:rsid w:val="007104BF"/>
    <w:rsid w:val="00710624"/>
    <w:rsid w:val="00710F60"/>
    <w:rsid w:val="00711B75"/>
    <w:rsid w:val="00711E88"/>
    <w:rsid w:val="00712740"/>
    <w:rsid w:val="00712B71"/>
    <w:rsid w:val="007130FD"/>
    <w:rsid w:val="007132B1"/>
    <w:rsid w:val="007141DC"/>
    <w:rsid w:val="00714325"/>
    <w:rsid w:val="007145BD"/>
    <w:rsid w:val="007146A9"/>
    <w:rsid w:val="00714734"/>
    <w:rsid w:val="00714A3F"/>
    <w:rsid w:val="00714C1A"/>
    <w:rsid w:val="0071558D"/>
    <w:rsid w:val="00715938"/>
    <w:rsid w:val="00717013"/>
    <w:rsid w:val="00717C66"/>
    <w:rsid w:val="00720951"/>
    <w:rsid w:val="00721397"/>
    <w:rsid w:val="00721BD7"/>
    <w:rsid w:val="007223D6"/>
    <w:rsid w:val="00722A80"/>
    <w:rsid w:val="007231FD"/>
    <w:rsid w:val="00724335"/>
    <w:rsid w:val="00725076"/>
    <w:rsid w:val="007258FC"/>
    <w:rsid w:val="007259EF"/>
    <w:rsid w:val="00725C99"/>
    <w:rsid w:val="00725E16"/>
    <w:rsid w:val="0072625E"/>
    <w:rsid w:val="00726DCF"/>
    <w:rsid w:val="00727047"/>
    <w:rsid w:val="00727527"/>
    <w:rsid w:val="007277B5"/>
    <w:rsid w:val="00727D8D"/>
    <w:rsid w:val="00727E4C"/>
    <w:rsid w:val="00727E58"/>
    <w:rsid w:val="007300B4"/>
    <w:rsid w:val="0073109D"/>
    <w:rsid w:val="0073337F"/>
    <w:rsid w:val="00733414"/>
    <w:rsid w:val="00733BE1"/>
    <w:rsid w:val="00733D75"/>
    <w:rsid w:val="00734118"/>
    <w:rsid w:val="0073438B"/>
    <w:rsid w:val="00734F13"/>
    <w:rsid w:val="00735CD8"/>
    <w:rsid w:val="00736823"/>
    <w:rsid w:val="00736E09"/>
    <w:rsid w:val="00737340"/>
    <w:rsid w:val="0073784E"/>
    <w:rsid w:val="00737D13"/>
    <w:rsid w:val="00740376"/>
    <w:rsid w:val="007406D9"/>
    <w:rsid w:val="00740871"/>
    <w:rsid w:val="00740B6A"/>
    <w:rsid w:val="00741875"/>
    <w:rsid w:val="00741A4F"/>
    <w:rsid w:val="0074244C"/>
    <w:rsid w:val="00742B11"/>
    <w:rsid w:val="00742B32"/>
    <w:rsid w:val="00743B70"/>
    <w:rsid w:val="007459F9"/>
    <w:rsid w:val="00745B15"/>
    <w:rsid w:val="00746918"/>
    <w:rsid w:val="00747200"/>
    <w:rsid w:val="0074729E"/>
    <w:rsid w:val="00747870"/>
    <w:rsid w:val="00747C4D"/>
    <w:rsid w:val="0075008E"/>
    <w:rsid w:val="00750FFE"/>
    <w:rsid w:val="007512CF"/>
    <w:rsid w:val="0075145E"/>
    <w:rsid w:val="007516B1"/>
    <w:rsid w:val="00751A4B"/>
    <w:rsid w:val="007523BD"/>
    <w:rsid w:val="00753078"/>
    <w:rsid w:val="0075322C"/>
    <w:rsid w:val="007533E0"/>
    <w:rsid w:val="00753D65"/>
    <w:rsid w:val="00753F2A"/>
    <w:rsid w:val="00753F41"/>
    <w:rsid w:val="00754BF5"/>
    <w:rsid w:val="00754E73"/>
    <w:rsid w:val="00755F64"/>
    <w:rsid w:val="00756305"/>
    <w:rsid w:val="007567ED"/>
    <w:rsid w:val="007568DA"/>
    <w:rsid w:val="00757274"/>
    <w:rsid w:val="0076029F"/>
    <w:rsid w:val="007604E6"/>
    <w:rsid w:val="00760AEB"/>
    <w:rsid w:val="00760CCB"/>
    <w:rsid w:val="00760D98"/>
    <w:rsid w:val="00761447"/>
    <w:rsid w:val="00762213"/>
    <w:rsid w:val="007622CB"/>
    <w:rsid w:val="0076297A"/>
    <w:rsid w:val="00763568"/>
    <w:rsid w:val="00764B41"/>
    <w:rsid w:val="00765379"/>
    <w:rsid w:val="00765610"/>
    <w:rsid w:val="00765E57"/>
    <w:rsid w:val="0076624C"/>
    <w:rsid w:val="00767462"/>
    <w:rsid w:val="007677F4"/>
    <w:rsid w:val="007711E2"/>
    <w:rsid w:val="0077128D"/>
    <w:rsid w:val="00771442"/>
    <w:rsid w:val="00772A9B"/>
    <w:rsid w:val="007734E5"/>
    <w:rsid w:val="00773507"/>
    <w:rsid w:val="00773E4C"/>
    <w:rsid w:val="00774026"/>
    <w:rsid w:val="00774282"/>
    <w:rsid w:val="00775F42"/>
    <w:rsid w:val="00776985"/>
    <w:rsid w:val="007771C1"/>
    <w:rsid w:val="00777216"/>
    <w:rsid w:val="00777254"/>
    <w:rsid w:val="0077733C"/>
    <w:rsid w:val="007775CF"/>
    <w:rsid w:val="007777E9"/>
    <w:rsid w:val="00777FFE"/>
    <w:rsid w:val="00780D0E"/>
    <w:rsid w:val="00781203"/>
    <w:rsid w:val="0078148C"/>
    <w:rsid w:val="007820CE"/>
    <w:rsid w:val="007829F9"/>
    <w:rsid w:val="00783763"/>
    <w:rsid w:val="007837C1"/>
    <w:rsid w:val="0078396A"/>
    <w:rsid w:val="0078494C"/>
    <w:rsid w:val="00784B5C"/>
    <w:rsid w:val="00784D07"/>
    <w:rsid w:val="0078505C"/>
    <w:rsid w:val="00785382"/>
    <w:rsid w:val="0078592D"/>
    <w:rsid w:val="00785ECC"/>
    <w:rsid w:val="0078647D"/>
    <w:rsid w:val="007871BC"/>
    <w:rsid w:val="0078785D"/>
    <w:rsid w:val="007916F4"/>
    <w:rsid w:val="00792619"/>
    <w:rsid w:val="0079278E"/>
    <w:rsid w:val="007927F9"/>
    <w:rsid w:val="00792D73"/>
    <w:rsid w:val="0079448D"/>
    <w:rsid w:val="00794B04"/>
    <w:rsid w:val="00794E69"/>
    <w:rsid w:val="007964ED"/>
    <w:rsid w:val="00796792"/>
    <w:rsid w:val="00796AC6"/>
    <w:rsid w:val="007A04C5"/>
    <w:rsid w:val="007A054C"/>
    <w:rsid w:val="007A07A7"/>
    <w:rsid w:val="007A1101"/>
    <w:rsid w:val="007A1175"/>
    <w:rsid w:val="007A1517"/>
    <w:rsid w:val="007A1549"/>
    <w:rsid w:val="007A1978"/>
    <w:rsid w:val="007A1C6C"/>
    <w:rsid w:val="007A359E"/>
    <w:rsid w:val="007A3F10"/>
    <w:rsid w:val="007A4B4C"/>
    <w:rsid w:val="007A509B"/>
    <w:rsid w:val="007A59C7"/>
    <w:rsid w:val="007A5D42"/>
    <w:rsid w:val="007A60C6"/>
    <w:rsid w:val="007A6418"/>
    <w:rsid w:val="007A6479"/>
    <w:rsid w:val="007B06AC"/>
    <w:rsid w:val="007B092E"/>
    <w:rsid w:val="007B0AE9"/>
    <w:rsid w:val="007B0E19"/>
    <w:rsid w:val="007B2C8C"/>
    <w:rsid w:val="007B34F4"/>
    <w:rsid w:val="007B36D2"/>
    <w:rsid w:val="007B384C"/>
    <w:rsid w:val="007B4309"/>
    <w:rsid w:val="007B47FA"/>
    <w:rsid w:val="007B4BA1"/>
    <w:rsid w:val="007B5732"/>
    <w:rsid w:val="007B64C6"/>
    <w:rsid w:val="007B6882"/>
    <w:rsid w:val="007B6886"/>
    <w:rsid w:val="007B68A4"/>
    <w:rsid w:val="007B6FBE"/>
    <w:rsid w:val="007B77E7"/>
    <w:rsid w:val="007B7889"/>
    <w:rsid w:val="007B7B49"/>
    <w:rsid w:val="007C000D"/>
    <w:rsid w:val="007C1C22"/>
    <w:rsid w:val="007C1E90"/>
    <w:rsid w:val="007C2624"/>
    <w:rsid w:val="007C388C"/>
    <w:rsid w:val="007C4A2E"/>
    <w:rsid w:val="007C4BD7"/>
    <w:rsid w:val="007C4E77"/>
    <w:rsid w:val="007C4FF8"/>
    <w:rsid w:val="007C6F73"/>
    <w:rsid w:val="007C7569"/>
    <w:rsid w:val="007C7F18"/>
    <w:rsid w:val="007D063D"/>
    <w:rsid w:val="007D0CEB"/>
    <w:rsid w:val="007D1018"/>
    <w:rsid w:val="007D16CF"/>
    <w:rsid w:val="007D1D0E"/>
    <w:rsid w:val="007D2A41"/>
    <w:rsid w:val="007D3372"/>
    <w:rsid w:val="007D3B01"/>
    <w:rsid w:val="007D4355"/>
    <w:rsid w:val="007D47D7"/>
    <w:rsid w:val="007D49FA"/>
    <w:rsid w:val="007D4C40"/>
    <w:rsid w:val="007D5266"/>
    <w:rsid w:val="007D528C"/>
    <w:rsid w:val="007D5773"/>
    <w:rsid w:val="007D5938"/>
    <w:rsid w:val="007D5DF1"/>
    <w:rsid w:val="007E099D"/>
    <w:rsid w:val="007E0D41"/>
    <w:rsid w:val="007E15A3"/>
    <w:rsid w:val="007E1E5B"/>
    <w:rsid w:val="007E2254"/>
    <w:rsid w:val="007E3EA0"/>
    <w:rsid w:val="007E3F0A"/>
    <w:rsid w:val="007E4C74"/>
    <w:rsid w:val="007E528E"/>
    <w:rsid w:val="007E54BE"/>
    <w:rsid w:val="007E5811"/>
    <w:rsid w:val="007E61A7"/>
    <w:rsid w:val="007E6F56"/>
    <w:rsid w:val="007F09BA"/>
    <w:rsid w:val="007F1A98"/>
    <w:rsid w:val="007F21FD"/>
    <w:rsid w:val="007F27E3"/>
    <w:rsid w:val="007F33E1"/>
    <w:rsid w:val="007F4288"/>
    <w:rsid w:val="007F52F4"/>
    <w:rsid w:val="007F5303"/>
    <w:rsid w:val="007F5CCE"/>
    <w:rsid w:val="007F6F6C"/>
    <w:rsid w:val="007F734A"/>
    <w:rsid w:val="00800213"/>
    <w:rsid w:val="0080030C"/>
    <w:rsid w:val="00800331"/>
    <w:rsid w:val="008017C6"/>
    <w:rsid w:val="00801A94"/>
    <w:rsid w:val="00801D76"/>
    <w:rsid w:val="00801DB2"/>
    <w:rsid w:val="0080200F"/>
    <w:rsid w:val="008023AB"/>
    <w:rsid w:val="00802782"/>
    <w:rsid w:val="00802AC1"/>
    <w:rsid w:val="00802F84"/>
    <w:rsid w:val="0080301A"/>
    <w:rsid w:val="008035A5"/>
    <w:rsid w:val="0080407B"/>
    <w:rsid w:val="00804FF8"/>
    <w:rsid w:val="0080643A"/>
    <w:rsid w:val="008066AA"/>
    <w:rsid w:val="00807579"/>
    <w:rsid w:val="00807776"/>
    <w:rsid w:val="00807B33"/>
    <w:rsid w:val="00807B39"/>
    <w:rsid w:val="00810208"/>
    <w:rsid w:val="0081046E"/>
    <w:rsid w:val="008111FF"/>
    <w:rsid w:val="00811276"/>
    <w:rsid w:val="008118E3"/>
    <w:rsid w:val="00811FF9"/>
    <w:rsid w:val="00813506"/>
    <w:rsid w:val="00813887"/>
    <w:rsid w:val="00813FA7"/>
    <w:rsid w:val="00815150"/>
    <w:rsid w:val="00815770"/>
    <w:rsid w:val="00816F88"/>
    <w:rsid w:val="008175F6"/>
    <w:rsid w:val="0082000A"/>
    <w:rsid w:val="0082012C"/>
    <w:rsid w:val="00820172"/>
    <w:rsid w:val="00820EF4"/>
    <w:rsid w:val="00821704"/>
    <w:rsid w:val="0082217B"/>
    <w:rsid w:val="00822CC2"/>
    <w:rsid w:val="008230FF"/>
    <w:rsid w:val="00823F91"/>
    <w:rsid w:val="00824F61"/>
    <w:rsid w:val="00825BD1"/>
    <w:rsid w:val="008274E5"/>
    <w:rsid w:val="0083010E"/>
    <w:rsid w:val="0083053B"/>
    <w:rsid w:val="008306C5"/>
    <w:rsid w:val="008307A8"/>
    <w:rsid w:val="00830899"/>
    <w:rsid w:val="0083164E"/>
    <w:rsid w:val="008318AF"/>
    <w:rsid w:val="00832A13"/>
    <w:rsid w:val="00832AB0"/>
    <w:rsid w:val="0083311E"/>
    <w:rsid w:val="00834088"/>
    <w:rsid w:val="00834287"/>
    <w:rsid w:val="008356B9"/>
    <w:rsid w:val="00835CA8"/>
    <w:rsid w:val="00836218"/>
    <w:rsid w:val="00836481"/>
    <w:rsid w:val="0083662D"/>
    <w:rsid w:val="008367A3"/>
    <w:rsid w:val="00836C36"/>
    <w:rsid w:val="00836EB8"/>
    <w:rsid w:val="008402F7"/>
    <w:rsid w:val="008413E0"/>
    <w:rsid w:val="00841B85"/>
    <w:rsid w:val="00844859"/>
    <w:rsid w:val="0084553A"/>
    <w:rsid w:val="00845BA0"/>
    <w:rsid w:val="00845EB5"/>
    <w:rsid w:val="00846229"/>
    <w:rsid w:val="00846D7A"/>
    <w:rsid w:val="008472D5"/>
    <w:rsid w:val="00847AD2"/>
    <w:rsid w:val="00847CAF"/>
    <w:rsid w:val="00847D91"/>
    <w:rsid w:val="00847E45"/>
    <w:rsid w:val="008507E9"/>
    <w:rsid w:val="00850A4E"/>
    <w:rsid w:val="00851C5A"/>
    <w:rsid w:val="00851D8B"/>
    <w:rsid w:val="0085284E"/>
    <w:rsid w:val="00852991"/>
    <w:rsid w:val="00852A10"/>
    <w:rsid w:val="00852DED"/>
    <w:rsid w:val="00852F6A"/>
    <w:rsid w:val="008534F1"/>
    <w:rsid w:val="008541A9"/>
    <w:rsid w:val="008541DD"/>
    <w:rsid w:val="008548A4"/>
    <w:rsid w:val="00854A2B"/>
    <w:rsid w:val="00854C42"/>
    <w:rsid w:val="008553C6"/>
    <w:rsid w:val="00855608"/>
    <w:rsid w:val="00856C2B"/>
    <w:rsid w:val="00856DEB"/>
    <w:rsid w:val="008572C7"/>
    <w:rsid w:val="00860374"/>
    <w:rsid w:val="0086053B"/>
    <w:rsid w:val="00861E26"/>
    <w:rsid w:val="00862506"/>
    <w:rsid w:val="008626DF"/>
    <w:rsid w:val="00862786"/>
    <w:rsid w:val="00862BAA"/>
    <w:rsid w:val="008637AF"/>
    <w:rsid w:val="008641A4"/>
    <w:rsid w:val="008648AC"/>
    <w:rsid w:val="00864D65"/>
    <w:rsid w:val="008656D5"/>
    <w:rsid w:val="0086605E"/>
    <w:rsid w:val="00866126"/>
    <w:rsid w:val="0086685A"/>
    <w:rsid w:val="00866D36"/>
    <w:rsid w:val="008674B2"/>
    <w:rsid w:val="008674F3"/>
    <w:rsid w:val="0087052F"/>
    <w:rsid w:val="00871080"/>
    <w:rsid w:val="008711AB"/>
    <w:rsid w:val="008714F6"/>
    <w:rsid w:val="00872E28"/>
    <w:rsid w:val="00873086"/>
    <w:rsid w:val="00874347"/>
    <w:rsid w:val="008745FF"/>
    <w:rsid w:val="00874A4E"/>
    <w:rsid w:val="00874C05"/>
    <w:rsid w:val="00875B10"/>
    <w:rsid w:val="00876FE3"/>
    <w:rsid w:val="008770D9"/>
    <w:rsid w:val="00877B64"/>
    <w:rsid w:val="00877DC6"/>
    <w:rsid w:val="0088036F"/>
    <w:rsid w:val="00880425"/>
    <w:rsid w:val="00880436"/>
    <w:rsid w:val="0088045E"/>
    <w:rsid w:val="008806A6"/>
    <w:rsid w:val="00880AE8"/>
    <w:rsid w:val="00880BBD"/>
    <w:rsid w:val="00880C8A"/>
    <w:rsid w:val="008813AF"/>
    <w:rsid w:val="00881AD0"/>
    <w:rsid w:val="00884622"/>
    <w:rsid w:val="00885A32"/>
    <w:rsid w:val="00885A69"/>
    <w:rsid w:val="008862E4"/>
    <w:rsid w:val="00886831"/>
    <w:rsid w:val="00886A20"/>
    <w:rsid w:val="0088746A"/>
    <w:rsid w:val="0088767A"/>
    <w:rsid w:val="00887884"/>
    <w:rsid w:val="00887E9A"/>
    <w:rsid w:val="008905B4"/>
    <w:rsid w:val="00890860"/>
    <w:rsid w:val="008914A7"/>
    <w:rsid w:val="00891B97"/>
    <w:rsid w:val="00892DE1"/>
    <w:rsid w:val="00892E3F"/>
    <w:rsid w:val="00892F8E"/>
    <w:rsid w:val="008935B7"/>
    <w:rsid w:val="00894E38"/>
    <w:rsid w:val="00895453"/>
    <w:rsid w:val="00895E41"/>
    <w:rsid w:val="00895FF2"/>
    <w:rsid w:val="0089610F"/>
    <w:rsid w:val="008969AD"/>
    <w:rsid w:val="008969DC"/>
    <w:rsid w:val="00897422"/>
    <w:rsid w:val="008A0887"/>
    <w:rsid w:val="008A12F0"/>
    <w:rsid w:val="008A207D"/>
    <w:rsid w:val="008A2128"/>
    <w:rsid w:val="008A3F02"/>
    <w:rsid w:val="008A43DC"/>
    <w:rsid w:val="008A4716"/>
    <w:rsid w:val="008A4D0D"/>
    <w:rsid w:val="008A5681"/>
    <w:rsid w:val="008A5942"/>
    <w:rsid w:val="008A5E2B"/>
    <w:rsid w:val="008A5F2F"/>
    <w:rsid w:val="008A70E4"/>
    <w:rsid w:val="008A7978"/>
    <w:rsid w:val="008A7C38"/>
    <w:rsid w:val="008A7CF4"/>
    <w:rsid w:val="008A7FC2"/>
    <w:rsid w:val="008B0D37"/>
    <w:rsid w:val="008B1DF2"/>
    <w:rsid w:val="008B1E9A"/>
    <w:rsid w:val="008B26EE"/>
    <w:rsid w:val="008B3272"/>
    <w:rsid w:val="008B3406"/>
    <w:rsid w:val="008B3BF0"/>
    <w:rsid w:val="008B3C9C"/>
    <w:rsid w:val="008B3DA5"/>
    <w:rsid w:val="008B4002"/>
    <w:rsid w:val="008B4F10"/>
    <w:rsid w:val="008B5338"/>
    <w:rsid w:val="008B57DA"/>
    <w:rsid w:val="008B6D0F"/>
    <w:rsid w:val="008B6D60"/>
    <w:rsid w:val="008B720E"/>
    <w:rsid w:val="008B779A"/>
    <w:rsid w:val="008B7815"/>
    <w:rsid w:val="008B7B2B"/>
    <w:rsid w:val="008B7C39"/>
    <w:rsid w:val="008B7DEE"/>
    <w:rsid w:val="008B7FF6"/>
    <w:rsid w:val="008C05E9"/>
    <w:rsid w:val="008C0730"/>
    <w:rsid w:val="008C0C7F"/>
    <w:rsid w:val="008C11CD"/>
    <w:rsid w:val="008C1225"/>
    <w:rsid w:val="008C12EA"/>
    <w:rsid w:val="008C17C3"/>
    <w:rsid w:val="008C17EB"/>
    <w:rsid w:val="008C1BF6"/>
    <w:rsid w:val="008C2AC7"/>
    <w:rsid w:val="008C2B5D"/>
    <w:rsid w:val="008C3E1F"/>
    <w:rsid w:val="008C4B7A"/>
    <w:rsid w:val="008C533F"/>
    <w:rsid w:val="008C59AA"/>
    <w:rsid w:val="008C6971"/>
    <w:rsid w:val="008C6CE9"/>
    <w:rsid w:val="008C6D40"/>
    <w:rsid w:val="008C6E0B"/>
    <w:rsid w:val="008C790A"/>
    <w:rsid w:val="008D0FE2"/>
    <w:rsid w:val="008D1C0B"/>
    <w:rsid w:val="008D27E1"/>
    <w:rsid w:val="008D38D3"/>
    <w:rsid w:val="008D3933"/>
    <w:rsid w:val="008D4CB9"/>
    <w:rsid w:val="008D58D7"/>
    <w:rsid w:val="008D684E"/>
    <w:rsid w:val="008D6954"/>
    <w:rsid w:val="008D6E2D"/>
    <w:rsid w:val="008D7123"/>
    <w:rsid w:val="008D78A9"/>
    <w:rsid w:val="008E0B63"/>
    <w:rsid w:val="008E0FEB"/>
    <w:rsid w:val="008E1768"/>
    <w:rsid w:val="008E216E"/>
    <w:rsid w:val="008E2AE9"/>
    <w:rsid w:val="008E3AC3"/>
    <w:rsid w:val="008E3F1B"/>
    <w:rsid w:val="008E4601"/>
    <w:rsid w:val="008E46BF"/>
    <w:rsid w:val="008E4890"/>
    <w:rsid w:val="008E4BA3"/>
    <w:rsid w:val="008E4C2B"/>
    <w:rsid w:val="008E550C"/>
    <w:rsid w:val="008E5E7D"/>
    <w:rsid w:val="008E63E1"/>
    <w:rsid w:val="008E6E47"/>
    <w:rsid w:val="008E6E48"/>
    <w:rsid w:val="008E6E4B"/>
    <w:rsid w:val="008E7F4B"/>
    <w:rsid w:val="008F00B5"/>
    <w:rsid w:val="008F0BEC"/>
    <w:rsid w:val="008F11C5"/>
    <w:rsid w:val="008F13DC"/>
    <w:rsid w:val="008F147D"/>
    <w:rsid w:val="008F17E9"/>
    <w:rsid w:val="008F1CD8"/>
    <w:rsid w:val="008F2085"/>
    <w:rsid w:val="008F27EC"/>
    <w:rsid w:val="008F39A8"/>
    <w:rsid w:val="008F40D6"/>
    <w:rsid w:val="008F4685"/>
    <w:rsid w:val="008F516C"/>
    <w:rsid w:val="008F5CBB"/>
    <w:rsid w:val="008F68F3"/>
    <w:rsid w:val="008F6ACF"/>
    <w:rsid w:val="008F6BBA"/>
    <w:rsid w:val="008F6C72"/>
    <w:rsid w:val="008F6D5C"/>
    <w:rsid w:val="008F724D"/>
    <w:rsid w:val="008F788A"/>
    <w:rsid w:val="008F7C2E"/>
    <w:rsid w:val="008F7D8A"/>
    <w:rsid w:val="008F7EAE"/>
    <w:rsid w:val="00900C47"/>
    <w:rsid w:val="00901792"/>
    <w:rsid w:val="0090184E"/>
    <w:rsid w:val="00901A9D"/>
    <w:rsid w:val="0090230D"/>
    <w:rsid w:val="009024DC"/>
    <w:rsid w:val="00903A66"/>
    <w:rsid w:val="00904164"/>
    <w:rsid w:val="0090444B"/>
    <w:rsid w:val="00904C6E"/>
    <w:rsid w:val="00904E4E"/>
    <w:rsid w:val="00905078"/>
    <w:rsid w:val="009054B0"/>
    <w:rsid w:val="00906124"/>
    <w:rsid w:val="00906552"/>
    <w:rsid w:val="00906849"/>
    <w:rsid w:val="00906A74"/>
    <w:rsid w:val="00906DF5"/>
    <w:rsid w:val="0090701D"/>
    <w:rsid w:val="00910E3F"/>
    <w:rsid w:val="0091108D"/>
    <w:rsid w:val="00912451"/>
    <w:rsid w:val="00912ED8"/>
    <w:rsid w:val="009130EE"/>
    <w:rsid w:val="00913196"/>
    <w:rsid w:val="009132A8"/>
    <w:rsid w:val="009136C8"/>
    <w:rsid w:val="00913C3B"/>
    <w:rsid w:val="00914204"/>
    <w:rsid w:val="00914B6B"/>
    <w:rsid w:val="009150A9"/>
    <w:rsid w:val="00915AE2"/>
    <w:rsid w:val="00916040"/>
    <w:rsid w:val="00916397"/>
    <w:rsid w:val="009177F5"/>
    <w:rsid w:val="00917B14"/>
    <w:rsid w:val="00917E2C"/>
    <w:rsid w:val="00920F9D"/>
    <w:rsid w:val="00922324"/>
    <w:rsid w:val="009226A0"/>
    <w:rsid w:val="0092398B"/>
    <w:rsid w:val="00923CE0"/>
    <w:rsid w:val="0092414E"/>
    <w:rsid w:val="009244D2"/>
    <w:rsid w:val="00924615"/>
    <w:rsid w:val="00924C95"/>
    <w:rsid w:val="009261B3"/>
    <w:rsid w:val="0092620C"/>
    <w:rsid w:val="0092650C"/>
    <w:rsid w:val="00926670"/>
    <w:rsid w:val="00926D1D"/>
    <w:rsid w:val="0092749D"/>
    <w:rsid w:val="0092782A"/>
    <w:rsid w:val="00927902"/>
    <w:rsid w:val="00927E86"/>
    <w:rsid w:val="00930566"/>
    <w:rsid w:val="009324A7"/>
    <w:rsid w:val="00932FE3"/>
    <w:rsid w:val="009330EC"/>
    <w:rsid w:val="0093352F"/>
    <w:rsid w:val="009337FB"/>
    <w:rsid w:val="00933C8F"/>
    <w:rsid w:val="009344EE"/>
    <w:rsid w:val="009347C2"/>
    <w:rsid w:val="00935455"/>
    <w:rsid w:val="00935B1C"/>
    <w:rsid w:val="00935DA8"/>
    <w:rsid w:val="0093610C"/>
    <w:rsid w:val="00936FAF"/>
    <w:rsid w:val="00937208"/>
    <w:rsid w:val="009376FE"/>
    <w:rsid w:val="0094019F"/>
    <w:rsid w:val="009403B0"/>
    <w:rsid w:val="009403DE"/>
    <w:rsid w:val="00940F3E"/>
    <w:rsid w:val="00941211"/>
    <w:rsid w:val="0094121F"/>
    <w:rsid w:val="009417BF"/>
    <w:rsid w:val="00941CE6"/>
    <w:rsid w:val="009420D1"/>
    <w:rsid w:val="00942CB1"/>
    <w:rsid w:val="00943E76"/>
    <w:rsid w:val="009446CB"/>
    <w:rsid w:val="00945A7D"/>
    <w:rsid w:val="00945CD5"/>
    <w:rsid w:val="009474C8"/>
    <w:rsid w:val="00947C12"/>
    <w:rsid w:val="00950CE9"/>
    <w:rsid w:val="009515F6"/>
    <w:rsid w:val="00951FC5"/>
    <w:rsid w:val="009526F3"/>
    <w:rsid w:val="00953238"/>
    <w:rsid w:val="00953599"/>
    <w:rsid w:val="00953773"/>
    <w:rsid w:val="00953B24"/>
    <w:rsid w:val="00954C49"/>
    <w:rsid w:val="0095507A"/>
    <w:rsid w:val="00955AEC"/>
    <w:rsid w:val="00956BA5"/>
    <w:rsid w:val="00956BD6"/>
    <w:rsid w:val="0095726F"/>
    <w:rsid w:val="009610AF"/>
    <w:rsid w:val="0096111F"/>
    <w:rsid w:val="0096113B"/>
    <w:rsid w:val="009619FB"/>
    <w:rsid w:val="00962444"/>
    <w:rsid w:val="009626A0"/>
    <w:rsid w:val="0096283D"/>
    <w:rsid w:val="0096308E"/>
    <w:rsid w:val="00963693"/>
    <w:rsid w:val="00963A55"/>
    <w:rsid w:val="0096455F"/>
    <w:rsid w:val="009646A0"/>
    <w:rsid w:val="009655B1"/>
    <w:rsid w:val="009664FA"/>
    <w:rsid w:val="00966BC5"/>
    <w:rsid w:val="0096735C"/>
    <w:rsid w:val="00967AE7"/>
    <w:rsid w:val="00967B9D"/>
    <w:rsid w:val="00967D34"/>
    <w:rsid w:val="009707EF"/>
    <w:rsid w:val="009708DC"/>
    <w:rsid w:val="00970AE2"/>
    <w:rsid w:val="00971075"/>
    <w:rsid w:val="00972617"/>
    <w:rsid w:val="00972C4F"/>
    <w:rsid w:val="00972D79"/>
    <w:rsid w:val="00972E50"/>
    <w:rsid w:val="00973EB9"/>
    <w:rsid w:val="00973FA2"/>
    <w:rsid w:val="00974C20"/>
    <w:rsid w:val="00974DCA"/>
    <w:rsid w:val="009759D1"/>
    <w:rsid w:val="00975C46"/>
    <w:rsid w:val="00976665"/>
    <w:rsid w:val="00976ADE"/>
    <w:rsid w:val="0097762C"/>
    <w:rsid w:val="00980154"/>
    <w:rsid w:val="00980535"/>
    <w:rsid w:val="0098061D"/>
    <w:rsid w:val="00980997"/>
    <w:rsid w:val="00980BB8"/>
    <w:rsid w:val="00980CF0"/>
    <w:rsid w:val="00981029"/>
    <w:rsid w:val="00981D4C"/>
    <w:rsid w:val="00981D62"/>
    <w:rsid w:val="009827B9"/>
    <w:rsid w:val="00982B7E"/>
    <w:rsid w:val="0098372D"/>
    <w:rsid w:val="00984453"/>
    <w:rsid w:val="009852F2"/>
    <w:rsid w:val="009854D5"/>
    <w:rsid w:val="00985F33"/>
    <w:rsid w:val="00985F9D"/>
    <w:rsid w:val="009864A4"/>
    <w:rsid w:val="0098666E"/>
    <w:rsid w:val="00987A65"/>
    <w:rsid w:val="00990396"/>
    <w:rsid w:val="00990E71"/>
    <w:rsid w:val="00991582"/>
    <w:rsid w:val="00991D2A"/>
    <w:rsid w:val="00991F7C"/>
    <w:rsid w:val="00992016"/>
    <w:rsid w:val="009920D6"/>
    <w:rsid w:val="0099249A"/>
    <w:rsid w:val="009927C0"/>
    <w:rsid w:val="00992A30"/>
    <w:rsid w:val="00992E32"/>
    <w:rsid w:val="0099316F"/>
    <w:rsid w:val="009932D5"/>
    <w:rsid w:val="00993529"/>
    <w:rsid w:val="009938FE"/>
    <w:rsid w:val="00994072"/>
    <w:rsid w:val="00994431"/>
    <w:rsid w:val="009944A2"/>
    <w:rsid w:val="009950D9"/>
    <w:rsid w:val="00996A16"/>
    <w:rsid w:val="009973F9"/>
    <w:rsid w:val="00997465"/>
    <w:rsid w:val="009975F0"/>
    <w:rsid w:val="00997768"/>
    <w:rsid w:val="00997D32"/>
    <w:rsid w:val="009A0618"/>
    <w:rsid w:val="009A0D2F"/>
    <w:rsid w:val="009A1449"/>
    <w:rsid w:val="009A175D"/>
    <w:rsid w:val="009A1E78"/>
    <w:rsid w:val="009A25DC"/>
    <w:rsid w:val="009A3155"/>
    <w:rsid w:val="009A42B0"/>
    <w:rsid w:val="009A499D"/>
    <w:rsid w:val="009A4BB8"/>
    <w:rsid w:val="009A4E0C"/>
    <w:rsid w:val="009A4F0A"/>
    <w:rsid w:val="009A5C52"/>
    <w:rsid w:val="009A5D13"/>
    <w:rsid w:val="009A6988"/>
    <w:rsid w:val="009A75B7"/>
    <w:rsid w:val="009A75C2"/>
    <w:rsid w:val="009A778A"/>
    <w:rsid w:val="009B16E0"/>
    <w:rsid w:val="009B21C3"/>
    <w:rsid w:val="009B29AB"/>
    <w:rsid w:val="009B2E98"/>
    <w:rsid w:val="009B313C"/>
    <w:rsid w:val="009B3170"/>
    <w:rsid w:val="009B49C0"/>
    <w:rsid w:val="009B4D9F"/>
    <w:rsid w:val="009B5491"/>
    <w:rsid w:val="009B5F12"/>
    <w:rsid w:val="009B61C0"/>
    <w:rsid w:val="009B65DB"/>
    <w:rsid w:val="009B67D3"/>
    <w:rsid w:val="009B6A98"/>
    <w:rsid w:val="009C076B"/>
    <w:rsid w:val="009C0796"/>
    <w:rsid w:val="009C0A9A"/>
    <w:rsid w:val="009C1B09"/>
    <w:rsid w:val="009C27CD"/>
    <w:rsid w:val="009C36CA"/>
    <w:rsid w:val="009C3D79"/>
    <w:rsid w:val="009C563E"/>
    <w:rsid w:val="009C582D"/>
    <w:rsid w:val="009C605A"/>
    <w:rsid w:val="009C6331"/>
    <w:rsid w:val="009C674E"/>
    <w:rsid w:val="009C6777"/>
    <w:rsid w:val="009C69DC"/>
    <w:rsid w:val="009C6BDB"/>
    <w:rsid w:val="009C791D"/>
    <w:rsid w:val="009C7F22"/>
    <w:rsid w:val="009D0B82"/>
    <w:rsid w:val="009D0CD9"/>
    <w:rsid w:val="009D1311"/>
    <w:rsid w:val="009D1B8F"/>
    <w:rsid w:val="009D3DBB"/>
    <w:rsid w:val="009D41D7"/>
    <w:rsid w:val="009D499D"/>
    <w:rsid w:val="009D4A79"/>
    <w:rsid w:val="009D4CE5"/>
    <w:rsid w:val="009D4F34"/>
    <w:rsid w:val="009D5261"/>
    <w:rsid w:val="009D5CE5"/>
    <w:rsid w:val="009D6181"/>
    <w:rsid w:val="009D632F"/>
    <w:rsid w:val="009D6EF9"/>
    <w:rsid w:val="009D76E6"/>
    <w:rsid w:val="009D7A90"/>
    <w:rsid w:val="009D7B04"/>
    <w:rsid w:val="009E11F1"/>
    <w:rsid w:val="009E1390"/>
    <w:rsid w:val="009E1886"/>
    <w:rsid w:val="009E2FE1"/>
    <w:rsid w:val="009E3735"/>
    <w:rsid w:val="009E3AA2"/>
    <w:rsid w:val="009E3D4F"/>
    <w:rsid w:val="009E3F4D"/>
    <w:rsid w:val="009E4F4F"/>
    <w:rsid w:val="009E530D"/>
    <w:rsid w:val="009E623E"/>
    <w:rsid w:val="009E790A"/>
    <w:rsid w:val="009F0500"/>
    <w:rsid w:val="009F1C2F"/>
    <w:rsid w:val="009F246B"/>
    <w:rsid w:val="009F3081"/>
    <w:rsid w:val="009F3AD6"/>
    <w:rsid w:val="009F3B23"/>
    <w:rsid w:val="009F3F58"/>
    <w:rsid w:val="009F4002"/>
    <w:rsid w:val="009F4974"/>
    <w:rsid w:val="009F4E1C"/>
    <w:rsid w:val="009F6407"/>
    <w:rsid w:val="009F691C"/>
    <w:rsid w:val="009F7963"/>
    <w:rsid w:val="009F7AFE"/>
    <w:rsid w:val="00A00305"/>
    <w:rsid w:val="00A004BF"/>
    <w:rsid w:val="00A0053B"/>
    <w:rsid w:val="00A014F1"/>
    <w:rsid w:val="00A01A78"/>
    <w:rsid w:val="00A02320"/>
    <w:rsid w:val="00A035C0"/>
    <w:rsid w:val="00A03631"/>
    <w:rsid w:val="00A04417"/>
    <w:rsid w:val="00A05E47"/>
    <w:rsid w:val="00A0634C"/>
    <w:rsid w:val="00A0692A"/>
    <w:rsid w:val="00A1090F"/>
    <w:rsid w:val="00A1157A"/>
    <w:rsid w:val="00A11BB5"/>
    <w:rsid w:val="00A12944"/>
    <w:rsid w:val="00A12F49"/>
    <w:rsid w:val="00A135A2"/>
    <w:rsid w:val="00A135FE"/>
    <w:rsid w:val="00A13E45"/>
    <w:rsid w:val="00A143E4"/>
    <w:rsid w:val="00A146BB"/>
    <w:rsid w:val="00A14FFF"/>
    <w:rsid w:val="00A1551F"/>
    <w:rsid w:val="00A1614D"/>
    <w:rsid w:val="00A16B4E"/>
    <w:rsid w:val="00A17813"/>
    <w:rsid w:val="00A1784C"/>
    <w:rsid w:val="00A17D85"/>
    <w:rsid w:val="00A2065F"/>
    <w:rsid w:val="00A20B32"/>
    <w:rsid w:val="00A20C4E"/>
    <w:rsid w:val="00A2375E"/>
    <w:rsid w:val="00A23ADC"/>
    <w:rsid w:val="00A240DF"/>
    <w:rsid w:val="00A24916"/>
    <w:rsid w:val="00A2498F"/>
    <w:rsid w:val="00A24C8A"/>
    <w:rsid w:val="00A24F3D"/>
    <w:rsid w:val="00A25D23"/>
    <w:rsid w:val="00A26112"/>
    <w:rsid w:val="00A263F2"/>
    <w:rsid w:val="00A26526"/>
    <w:rsid w:val="00A26CB6"/>
    <w:rsid w:val="00A26F71"/>
    <w:rsid w:val="00A27143"/>
    <w:rsid w:val="00A273CC"/>
    <w:rsid w:val="00A27E9F"/>
    <w:rsid w:val="00A30657"/>
    <w:rsid w:val="00A3090A"/>
    <w:rsid w:val="00A31088"/>
    <w:rsid w:val="00A3145F"/>
    <w:rsid w:val="00A319CC"/>
    <w:rsid w:val="00A31CB5"/>
    <w:rsid w:val="00A31DE1"/>
    <w:rsid w:val="00A321DA"/>
    <w:rsid w:val="00A33CD2"/>
    <w:rsid w:val="00A34C9D"/>
    <w:rsid w:val="00A3511D"/>
    <w:rsid w:val="00A3524A"/>
    <w:rsid w:val="00A353AF"/>
    <w:rsid w:val="00A35AB0"/>
    <w:rsid w:val="00A36AAF"/>
    <w:rsid w:val="00A36EA6"/>
    <w:rsid w:val="00A375C9"/>
    <w:rsid w:val="00A37662"/>
    <w:rsid w:val="00A3777A"/>
    <w:rsid w:val="00A377D1"/>
    <w:rsid w:val="00A37CE1"/>
    <w:rsid w:val="00A37EB6"/>
    <w:rsid w:val="00A401B0"/>
    <w:rsid w:val="00A40B7B"/>
    <w:rsid w:val="00A40EEE"/>
    <w:rsid w:val="00A412F7"/>
    <w:rsid w:val="00A41748"/>
    <w:rsid w:val="00A42B15"/>
    <w:rsid w:val="00A430D0"/>
    <w:rsid w:val="00A43A19"/>
    <w:rsid w:val="00A4514B"/>
    <w:rsid w:val="00A45A66"/>
    <w:rsid w:val="00A45D0A"/>
    <w:rsid w:val="00A46083"/>
    <w:rsid w:val="00A460D2"/>
    <w:rsid w:val="00A461D0"/>
    <w:rsid w:val="00A46337"/>
    <w:rsid w:val="00A4659A"/>
    <w:rsid w:val="00A47612"/>
    <w:rsid w:val="00A47ACD"/>
    <w:rsid w:val="00A50E76"/>
    <w:rsid w:val="00A515D0"/>
    <w:rsid w:val="00A518BD"/>
    <w:rsid w:val="00A51D2A"/>
    <w:rsid w:val="00A52696"/>
    <w:rsid w:val="00A52AC4"/>
    <w:rsid w:val="00A53095"/>
    <w:rsid w:val="00A53191"/>
    <w:rsid w:val="00A53644"/>
    <w:rsid w:val="00A537D8"/>
    <w:rsid w:val="00A53F8F"/>
    <w:rsid w:val="00A54EFE"/>
    <w:rsid w:val="00A55325"/>
    <w:rsid w:val="00A559E4"/>
    <w:rsid w:val="00A55B9E"/>
    <w:rsid w:val="00A5615E"/>
    <w:rsid w:val="00A56707"/>
    <w:rsid w:val="00A56AC0"/>
    <w:rsid w:val="00A57602"/>
    <w:rsid w:val="00A576D5"/>
    <w:rsid w:val="00A577D1"/>
    <w:rsid w:val="00A6039D"/>
    <w:rsid w:val="00A60A5D"/>
    <w:rsid w:val="00A60C74"/>
    <w:rsid w:val="00A61605"/>
    <w:rsid w:val="00A620D5"/>
    <w:rsid w:val="00A62742"/>
    <w:rsid w:val="00A62936"/>
    <w:rsid w:val="00A63F6E"/>
    <w:rsid w:val="00A64016"/>
    <w:rsid w:val="00A64667"/>
    <w:rsid w:val="00A64757"/>
    <w:rsid w:val="00A652B6"/>
    <w:rsid w:val="00A65798"/>
    <w:rsid w:val="00A669E4"/>
    <w:rsid w:val="00A67CE8"/>
    <w:rsid w:val="00A70138"/>
    <w:rsid w:val="00A71327"/>
    <w:rsid w:val="00A7154E"/>
    <w:rsid w:val="00A71ECF"/>
    <w:rsid w:val="00A721F0"/>
    <w:rsid w:val="00A725F9"/>
    <w:rsid w:val="00A72610"/>
    <w:rsid w:val="00A72A91"/>
    <w:rsid w:val="00A73305"/>
    <w:rsid w:val="00A73413"/>
    <w:rsid w:val="00A741CC"/>
    <w:rsid w:val="00A744F7"/>
    <w:rsid w:val="00A746C1"/>
    <w:rsid w:val="00A74EFA"/>
    <w:rsid w:val="00A75D9E"/>
    <w:rsid w:val="00A76C33"/>
    <w:rsid w:val="00A80309"/>
    <w:rsid w:val="00A80317"/>
    <w:rsid w:val="00A81C11"/>
    <w:rsid w:val="00A82579"/>
    <w:rsid w:val="00A83234"/>
    <w:rsid w:val="00A835D2"/>
    <w:rsid w:val="00A838EB"/>
    <w:rsid w:val="00A83D31"/>
    <w:rsid w:val="00A83F3F"/>
    <w:rsid w:val="00A843F1"/>
    <w:rsid w:val="00A85150"/>
    <w:rsid w:val="00A85646"/>
    <w:rsid w:val="00A85D56"/>
    <w:rsid w:val="00A863AD"/>
    <w:rsid w:val="00A86974"/>
    <w:rsid w:val="00A86E79"/>
    <w:rsid w:val="00A86F07"/>
    <w:rsid w:val="00A86FE2"/>
    <w:rsid w:val="00A8703B"/>
    <w:rsid w:val="00A87592"/>
    <w:rsid w:val="00A87636"/>
    <w:rsid w:val="00A90889"/>
    <w:rsid w:val="00A90AB6"/>
    <w:rsid w:val="00A91606"/>
    <w:rsid w:val="00A91E8C"/>
    <w:rsid w:val="00A928BC"/>
    <w:rsid w:val="00A92B3B"/>
    <w:rsid w:val="00A92EDD"/>
    <w:rsid w:val="00A93403"/>
    <w:rsid w:val="00A93C74"/>
    <w:rsid w:val="00A94971"/>
    <w:rsid w:val="00A94C26"/>
    <w:rsid w:val="00A9580E"/>
    <w:rsid w:val="00A95FA4"/>
    <w:rsid w:val="00A95FEC"/>
    <w:rsid w:val="00A962DC"/>
    <w:rsid w:val="00A965B1"/>
    <w:rsid w:val="00A96B78"/>
    <w:rsid w:val="00A96E77"/>
    <w:rsid w:val="00A97149"/>
    <w:rsid w:val="00A976E1"/>
    <w:rsid w:val="00A9780E"/>
    <w:rsid w:val="00AA04BE"/>
    <w:rsid w:val="00AA0ED1"/>
    <w:rsid w:val="00AA0F37"/>
    <w:rsid w:val="00AA1767"/>
    <w:rsid w:val="00AA1CB3"/>
    <w:rsid w:val="00AA1E97"/>
    <w:rsid w:val="00AA207E"/>
    <w:rsid w:val="00AA2A6E"/>
    <w:rsid w:val="00AA3389"/>
    <w:rsid w:val="00AA498E"/>
    <w:rsid w:val="00AA50C3"/>
    <w:rsid w:val="00AA5D4C"/>
    <w:rsid w:val="00AA61C0"/>
    <w:rsid w:val="00AA635C"/>
    <w:rsid w:val="00AA6C0A"/>
    <w:rsid w:val="00AA7463"/>
    <w:rsid w:val="00AA7E83"/>
    <w:rsid w:val="00AB0134"/>
    <w:rsid w:val="00AB0A79"/>
    <w:rsid w:val="00AB0AC0"/>
    <w:rsid w:val="00AB0C56"/>
    <w:rsid w:val="00AB133E"/>
    <w:rsid w:val="00AB2180"/>
    <w:rsid w:val="00AB2281"/>
    <w:rsid w:val="00AB2606"/>
    <w:rsid w:val="00AB34D2"/>
    <w:rsid w:val="00AB3559"/>
    <w:rsid w:val="00AB3CF1"/>
    <w:rsid w:val="00AB401D"/>
    <w:rsid w:val="00AB475E"/>
    <w:rsid w:val="00AB4AFB"/>
    <w:rsid w:val="00AB5B3D"/>
    <w:rsid w:val="00AB6C94"/>
    <w:rsid w:val="00AC038D"/>
    <w:rsid w:val="00AC17D5"/>
    <w:rsid w:val="00AC1AEC"/>
    <w:rsid w:val="00AC1C7F"/>
    <w:rsid w:val="00AC22E9"/>
    <w:rsid w:val="00AC2307"/>
    <w:rsid w:val="00AC2A17"/>
    <w:rsid w:val="00AC3387"/>
    <w:rsid w:val="00AC3879"/>
    <w:rsid w:val="00AC3C69"/>
    <w:rsid w:val="00AC3D1D"/>
    <w:rsid w:val="00AC4DCB"/>
    <w:rsid w:val="00AC5283"/>
    <w:rsid w:val="00AC609B"/>
    <w:rsid w:val="00AC652E"/>
    <w:rsid w:val="00AC699D"/>
    <w:rsid w:val="00AC6B54"/>
    <w:rsid w:val="00AC6D3B"/>
    <w:rsid w:val="00AC7A3F"/>
    <w:rsid w:val="00AC7C10"/>
    <w:rsid w:val="00AC7FF6"/>
    <w:rsid w:val="00AD0A6E"/>
    <w:rsid w:val="00AD0AFA"/>
    <w:rsid w:val="00AD0E57"/>
    <w:rsid w:val="00AD1780"/>
    <w:rsid w:val="00AD33F5"/>
    <w:rsid w:val="00AD366C"/>
    <w:rsid w:val="00AD3A53"/>
    <w:rsid w:val="00AD4005"/>
    <w:rsid w:val="00AD455E"/>
    <w:rsid w:val="00AD4CEC"/>
    <w:rsid w:val="00AD501E"/>
    <w:rsid w:val="00AD580B"/>
    <w:rsid w:val="00AD5EE3"/>
    <w:rsid w:val="00AD6579"/>
    <w:rsid w:val="00AD68A1"/>
    <w:rsid w:val="00AD6C22"/>
    <w:rsid w:val="00AD6E8A"/>
    <w:rsid w:val="00AD6FBA"/>
    <w:rsid w:val="00AD7FF7"/>
    <w:rsid w:val="00AE02B7"/>
    <w:rsid w:val="00AE0CA4"/>
    <w:rsid w:val="00AE1FF2"/>
    <w:rsid w:val="00AE25C5"/>
    <w:rsid w:val="00AE2AD7"/>
    <w:rsid w:val="00AE2BE7"/>
    <w:rsid w:val="00AE341A"/>
    <w:rsid w:val="00AE398A"/>
    <w:rsid w:val="00AE3B94"/>
    <w:rsid w:val="00AE4DF6"/>
    <w:rsid w:val="00AE548B"/>
    <w:rsid w:val="00AE56CA"/>
    <w:rsid w:val="00AE5E9E"/>
    <w:rsid w:val="00AE6070"/>
    <w:rsid w:val="00AE651A"/>
    <w:rsid w:val="00AE6538"/>
    <w:rsid w:val="00AE6DDD"/>
    <w:rsid w:val="00AE7D9A"/>
    <w:rsid w:val="00AF15EF"/>
    <w:rsid w:val="00AF2E61"/>
    <w:rsid w:val="00AF319A"/>
    <w:rsid w:val="00AF3A93"/>
    <w:rsid w:val="00AF3DE7"/>
    <w:rsid w:val="00AF3F9D"/>
    <w:rsid w:val="00AF4073"/>
    <w:rsid w:val="00AF4196"/>
    <w:rsid w:val="00AF49BB"/>
    <w:rsid w:val="00AF584C"/>
    <w:rsid w:val="00AF5EE2"/>
    <w:rsid w:val="00AF5F3E"/>
    <w:rsid w:val="00AF75B4"/>
    <w:rsid w:val="00AF798C"/>
    <w:rsid w:val="00AF7F84"/>
    <w:rsid w:val="00AF7FAE"/>
    <w:rsid w:val="00B00026"/>
    <w:rsid w:val="00B014B3"/>
    <w:rsid w:val="00B02129"/>
    <w:rsid w:val="00B02B3C"/>
    <w:rsid w:val="00B02E9F"/>
    <w:rsid w:val="00B0379A"/>
    <w:rsid w:val="00B0391D"/>
    <w:rsid w:val="00B04A75"/>
    <w:rsid w:val="00B04AB7"/>
    <w:rsid w:val="00B04ADF"/>
    <w:rsid w:val="00B05389"/>
    <w:rsid w:val="00B05880"/>
    <w:rsid w:val="00B05B99"/>
    <w:rsid w:val="00B05E4F"/>
    <w:rsid w:val="00B06207"/>
    <w:rsid w:val="00B06859"/>
    <w:rsid w:val="00B10981"/>
    <w:rsid w:val="00B1183A"/>
    <w:rsid w:val="00B12306"/>
    <w:rsid w:val="00B123EE"/>
    <w:rsid w:val="00B13669"/>
    <w:rsid w:val="00B1378E"/>
    <w:rsid w:val="00B13ACE"/>
    <w:rsid w:val="00B13D6F"/>
    <w:rsid w:val="00B1428A"/>
    <w:rsid w:val="00B14999"/>
    <w:rsid w:val="00B14D6B"/>
    <w:rsid w:val="00B1527E"/>
    <w:rsid w:val="00B15348"/>
    <w:rsid w:val="00B15A6F"/>
    <w:rsid w:val="00B15F31"/>
    <w:rsid w:val="00B1653E"/>
    <w:rsid w:val="00B16545"/>
    <w:rsid w:val="00B17105"/>
    <w:rsid w:val="00B175D7"/>
    <w:rsid w:val="00B17797"/>
    <w:rsid w:val="00B177CE"/>
    <w:rsid w:val="00B17B8A"/>
    <w:rsid w:val="00B20FF0"/>
    <w:rsid w:val="00B22873"/>
    <w:rsid w:val="00B22EEB"/>
    <w:rsid w:val="00B2300A"/>
    <w:rsid w:val="00B231AB"/>
    <w:rsid w:val="00B23C9D"/>
    <w:rsid w:val="00B24F72"/>
    <w:rsid w:val="00B24F9E"/>
    <w:rsid w:val="00B26868"/>
    <w:rsid w:val="00B272BE"/>
    <w:rsid w:val="00B2750A"/>
    <w:rsid w:val="00B27ECD"/>
    <w:rsid w:val="00B304D1"/>
    <w:rsid w:val="00B3076F"/>
    <w:rsid w:val="00B31620"/>
    <w:rsid w:val="00B319F1"/>
    <w:rsid w:val="00B326E5"/>
    <w:rsid w:val="00B32EE1"/>
    <w:rsid w:val="00B330FB"/>
    <w:rsid w:val="00B338EB"/>
    <w:rsid w:val="00B34098"/>
    <w:rsid w:val="00B3420B"/>
    <w:rsid w:val="00B342AD"/>
    <w:rsid w:val="00B3455B"/>
    <w:rsid w:val="00B3470E"/>
    <w:rsid w:val="00B347CB"/>
    <w:rsid w:val="00B34E43"/>
    <w:rsid w:val="00B35AC1"/>
    <w:rsid w:val="00B401F3"/>
    <w:rsid w:val="00B40A35"/>
    <w:rsid w:val="00B418A9"/>
    <w:rsid w:val="00B422DA"/>
    <w:rsid w:val="00B456C2"/>
    <w:rsid w:val="00B45CBC"/>
    <w:rsid w:val="00B4617B"/>
    <w:rsid w:val="00B4674C"/>
    <w:rsid w:val="00B47F75"/>
    <w:rsid w:val="00B50665"/>
    <w:rsid w:val="00B50800"/>
    <w:rsid w:val="00B50B4B"/>
    <w:rsid w:val="00B50C8B"/>
    <w:rsid w:val="00B50D01"/>
    <w:rsid w:val="00B51196"/>
    <w:rsid w:val="00B523AD"/>
    <w:rsid w:val="00B52BB7"/>
    <w:rsid w:val="00B530FE"/>
    <w:rsid w:val="00B53147"/>
    <w:rsid w:val="00B5354D"/>
    <w:rsid w:val="00B537AE"/>
    <w:rsid w:val="00B538E7"/>
    <w:rsid w:val="00B53A9A"/>
    <w:rsid w:val="00B54971"/>
    <w:rsid w:val="00B54CDE"/>
    <w:rsid w:val="00B55741"/>
    <w:rsid w:val="00B55E2F"/>
    <w:rsid w:val="00B56375"/>
    <w:rsid w:val="00B56437"/>
    <w:rsid w:val="00B566D2"/>
    <w:rsid w:val="00B5770E"/>
    <w:rsid w:val="00B57AD7"/>
    <w:rsid w:val="00B57C82"/>
    <w:rsid w:val="00B57DDD"/>
    <w:rsid w:val="00B61234"/>
    <w:rsid w:val="00B61B7C"/>
    <w:rsid w:val="00B61BE0"/>
    <w:rsid w:val="00B623E0"/>
    <w:rsid w:val="00B62B58"/>
    <w:rsid w:val="00B62EA9"/>
    <w:rsid w:val="00B634A0"/>
    <w:rsid w:val="00B63532"/>
    <w:rsid w:val="00B635FC"/>
    <w:rsid w:val="00B63D4C"/>
    <w:rsid w:val="00B63E9A"/>
    <w:rsid w:val="00B64092"/>
    <w:rsid w:val="00B646C8"/>
    <w:rsid w:val="00B647E8"/>
    <w:rsid w:val="00B65CD1"/>
    <w:rsid w:val="00B66975"/>
    <w:rsid w:val="00B669B7"/>
    <w:rsid w:val="00B66F8F"/>
    <w:rsid w:val="00B673A4"/>
    <w:rsid w:val="00B67809"/>
    <w:rsid w:val="00B708D1"/>
    <w:rsid w:val="00B70C47"/>
    <w:rsid w:val="00B71086"/>
    <w:rsid w:val="00B7135F"/>
    <w:rsid w:val="00B71383"/>
    <w:rsid w:val="00B7170A"/>
    <w:rsid w:val="00B72199"/>
    <w:rsid w:val="00B73236"/>
    <w:rsid w:val="00B737B4"/>
    <w:rsid w:val="00B73EC9"/>
    <w:rsid w:val="00B7415F"/>
    <w:rsid w:val="00B7419F"/>
    <w:rsid w:val="00B74D88"/>
    <w:rsid w:val="00B75E62"/>
    <w:rsid w:val="00B7718D"/>
    <w:rsid w:val="00B777FC"/>
    <w:rsid w:val="00B779F0"/>
    <w:rsid w:val="00B77A04"/>
    <w:rsid w:val="00B77AF3"/>
    <w:rsid w:val="00B77B87"/>
    <w:rsid w:val="00B77CD0"/>
    <w:rsid w:val="00B80486"/>
    <w:rsid w:val="00B81968"/>
    <w:rsid w:val="00B81C3E"/>
    <w:rsid w:val="00B82B95"/>
    <w:rsid w:val="00B82CF5"/>
    <w:rsid w:val="00B82F3C"/>
    <w:rsid w:val="00B82F6F"/>
    <w:rsid w:val="00B839F6"/>
    <w:rsid w:val="00B85A74"/>
    <w:rsid w:val="00B86063"/>
    <w:rsid w:val="00B86096"/>
    <w:rsid w:val="00B86D98"/>
    <w:rsid w:val="00B87288"/>
    <w:rsid w:val="00B905F6"/>
    <w:rsid w:val="00B91D1B"/>
    <w:rsid w:val="00B9255D"/>
    <w:rsid w:val="00B9270A"/>
    <w:rsid w:val="00B935F3"/>
    <w:rsid w:val="00B93693"/>
    <w:rsid w:val="00B943B9"/>
    <w:rsid w:val="00B948E1"/>
    <w:rsid w:val="00B94D45"/>
    <w:rsid w:val="00B9577C"/>
    <w:rsid w:val="00B95D73"/>
    <w:rsid w:val="00B95DF3"/>
    <w:rsid w:val="00B96644"/>
    <w:rsid w:val="00B97A47"/>
    <w:rsid w:val="00BA082A"/>
    <w:rsid w:val="00BA0953"/>
    <w:rsid w:val="00BA1579"/>
    <w:rsid w:val="00BA168A"/>
    <w:rsid w:val="00BA16A3"/>
    <w:rsid w:val="00BA1CA8"/>
    <w:rsid w:val="00BA211A"/>
    <w:rsid w:val="00BA24FA"/>
    <w:rsid w:val="00BA2E78"/>
    <w:rsid w:val="00BA2F58"/>
    <w:rsid w:val="00BA3454"/>
    <w:rsid w:val="00BA3891"/>
    <w:rsid w:val="00BA3F78"/>
    <w:rsid w:val="00BA41F4"/>
    <w:rsid w:val="00BA46DA"/>
    <w:rsid w:val="00BA5A9A"/>
    <w:rsid w:val="00BA5C10"/>
    <w:rsid w:val="00BA6021"/>
    <w:rsid w:val="00BA6D0A"/>
    <w:rsid w:val="00BA7232"/>
    <w:rsid w:val="00BA7428"/>
    <w:rsid w:val="00BA7C1E"/>
    <w:rsid w:val="00BA7CB9"/>
    <w:rsid w:val="00BA7E68"/>
    <w:rsid w:val="00BA7FF3"/>
    <w:rsid w:val="00BB0841"/>
    <w:rsid w:val="00BB0C37"/>
    <w:rsid w:val="00BB1023"/>
    <w:rsid w:val="00BB110D"/>
    <w:rsid w:val="00BB17A0"/>
    <w:rsid w:val="00BB1A0F"/>
    <w:rsid w:val="00BB2B74"/>
    <w:rsid w:val="00BB2C72"/>
    <w:rsid w:val="00BB2E28"/>
    <w:rsid w:val="00BB33D8"/>
    <w:rsid w:val="00BB3837"/>
    <w:rsid w:val="00BB3A08"/>
    <w:rsid w:val="00BB3E26"/>
    <w:rsid w:val="00BB4218"/>
    <w:rsid w:val="00BB4999"/>
    <w:rsid w:val="00BB4E0E"/>
    <w:rsid w:val="00BB5316"/>
    <w:rsid w:val="00BB53C5"/>
    <w:rsid w:val="00BB58D0"/>
    <w:rsid w:val="00BB5979"/>
    <w:rsid w:val="00BB5DAE"/>
    <w:rsid w:val="00BB669E"/>
    <w:rsid w:val="00BB6F53"/>
    <w:rsid w:val="00BB7367"/>
    <w:rsid w:val="00BB7DA5"/>
    <w:rsid w:val="00BC06BB"/>
    <w:rsid w:val="00BC07CC"/>
    <w:rsid w:val="00BC0D9B"/>
    <w:rsid w:val="00BC104C"/>
    <w:rsid w:val="00BC19E4"/>
    <w:rsid w:val="00BC1B56"/>
    <w:rsid w:val="00BC24B7"/>
    <w:rsid w:val="00BC2A3A"/>
    <w:rsid w:val="00BC38E0"/>
    <w:rsid w:val="00BC3C17"/>
    <w:rsid w:val="00BC4353"/>
    <w:rsid w:val="00BC5584"/>
    <w:rsid w:val="00BC5F74"/>
    <w:rsid w:val="00BC7004"/>
    <w:rsid w:val="00BC78AF"/>
    <w:rsid w:val="00BC7A9E"/>
    <w:rsid w:val="00BC7D34"/>
    <w:rsid w:val="00BC7FEA"/>
    <w:rsid w:val="00BD07CA"/>
    <w:rsid w:val="00BD08BD"/>
    <w:rsid w:val="00BD0F5C"/>
    <w:rsid w:val="00BD163B"/>
    <w:rsid w:val="00BD1E08"/>
    <w:rsid w:val="00BD1E21"/>
    <w:rsid w:val="00BD21B7"/>
    <w:rsid w:val="00BD3285"/>
    <w:rsid w:val="00BD399E"/>
    <w:rsid w:val="00BD4098"/>
    <w:rsid w:val="00BD435A"/>
    <w:rsid w:val="00BD570E"/>
    <w:rsid w:val="00BD758D"/>
    <w:rsid w:val="00BD7774"/>
    <w:rsid w:val="00BE073A"/>
    <w:rsid w:val="00BE0A58"/>
    <w:rsid w:val="00BE0C34"/>
    <w:rsid w:val="00BE16DC"/>
    <w:rsid w:val="00BE252D"/>
    <w:rsid w:val="00BE259D"/>
    <w:rsid w:val="00BE272A"/>
    <w:rsid w:val="00BE2AA3"/>
    <w:rsid w:val="00BE3427"/>
    <w:rsid w:val="00BE4255"/>
    <w:rsid w:val="00BE4821"/>
    <w:rsid w:val="00BE4A70"/>
    <w:rsid w:val="00BE4AFC"/>
    <w:rsid w:val="00BE5898"/>
    <w:rsid w:val="00BE605F"/>
    <w:rsid w:val="00BE6143"/>
    <w:rsid w:val="00BE62D1"/>
    <w:rsid w:val="00BE65B1"/>
    <w:rsid w:val="00BE6667"/>
    <w:rsid w:val="00BE7007"/>
    <w:rsid w:val="00BE704D"/>
    <w:rsid w:val="00BE7664"/>
    <w:rsid w:val="00BF02D6"/>
    <w:rsid w:val="00BF03B5"/>
    <w:rsid w:val="00BF10B6"/>
    <w:rsid w:val="00BF12BE"/>
    <w:rsid w:val="00BF13BF"/>
    <w:rsid w:val="00BF2CC2"/>
    <w:rsid w:val="00BF4030"/>
    <w:rsid w:val="00BF447A"/>
    <w:rsid w:val="00BF4731"/>
    <w:rsid w:val="00BF5535"/>
    <w:rsid w:val="00BF55FE"/>
    <w:rsid w:val="00BF5951"/>
    <w:rsid w:val="00BF5D64"/>
    <w:rsid w:val="00BF6347"/>
    <w:rsid w:val="00BF6DDB"/>
    <w:rsid w:val="00BF748A"/>
    <w:rsid w:val="00BF7618"/>
    <w:rsid w:val="00BF7A2F"/>
    <w:rsid w:val="00BF7E26"/>
    <w:rsid w:val="00C00286"/>
    <w:rsid w:val="00C00A1B"/>
    <w:rsid w:val="00C00D07"/>
    <w:rsid w:val="00C01090"/>
    <w:rsid w:val="00C01F1C"/>
    <w:rsid w:val="00C0278A"/>
    <w:rsid w:val="00C02BAA"/>
    <w:rsid w:val="00C02BDD"/>
    <w:rsid w:val="00C03541"/>
    <w:rsid w:val="00C03C5B"/>
    <w:rsid w:val="00C03EE6"/>
    <w:rsid w:val="00C0435B"/>
    <w:rsid w:val="00C05BDD"/>
    <w:rsid w:val="00C05E30"/>
    <w:rsid w:val="00C06A5F"/>
    <w:rsid w:val="00C07455"/>
    <w:rsid w:val="00C076E7"/>
    <w:rsid w:val="00C078F6"/>
    <w:rsid w:val="00C10FED"/>
    <w:rsid w:val="00C114CA"/>
    <w:rsid w:val="00C11760"/>
    <w:rsid w:val="00C11A19"/>
    <w:rsid w:val="00C11A46"/>
    <w:rsid w:val="00C11E46"/>
    <w:rsid w:val="00C134B4"/>
    <w:rsid w:val="00C1362C"/>
    <w:rsid w:val="00C13AFD"/>
    <w:rsid w:val="00C141A5"/>
    <w:rsid w:val="00C145D0"/>
    <w:rsid w:val="00C153EC"/>
    <w:rsid w:val="00C16922"/>
    <w:rsid w:val="00C173C4"/>
    <w:rsid w:val="00C17815"/>
    <w:rsid w:val="00C20592"/>
    <w:rsid w:val="00C20D04"/>
    <w:rsid w:val="00C20DCB"/>
    <w:rsid w:val="00C21584"/>
    <w:rsid w:val="00C21948"/>
    <w:rsid w:val="00C219FE"/>
    <w:rsid w:val="00C23802"/>
    <w:rsid w:val="00C254AD"/>
    <w:rsid w:val="00C25922"/>
    <w:rsid w:val="00C268BF"/>
    <w:rsid w:val="00C274C3"/>
    <w:rsid w:val="00C279D9"/>
    <w:rsid w:val="00C3039F"/>
    <w:rsid w:val="00C3126F"/>
    <w:rsid w:val="00C31702"/>
    <w:rsid w:val="00C31956"/>
    <w:rsid w:val="00C31C5A"/>
    <w:rsid w:val="00C3297B"/>
    <w:rsid w:val="00C32CBD"/>
    <w:rsid w:val="00C33022"/>
    <w:rsid w:val="00C34485"/>
    <w:rsid w:val="00C34779"/>
    <w:rsid w:val="00C34A2E"/>
    <w:rsid w:val="00C35068"/>
    <w:rsid w:val="00C35A4A"/>
    <w:rsid w:val="00C35BA2"/>
    <w:rsid w:val="00C35D13"/>
    <w:rsid w:val="00C36365"/>
    <w:rsid w:val="00C36471"/>
    <w:rsid w:val="00C36A47"/>
    <w:rsid w:val="00C36DB8"/>
    <w:rsid w:val="00C37A87"/>
    <w:rsid w:val="00C40012"/>
    <w:rsid w:val="00C407D7"/>
    <w:rsid w:val="00C40CE5"/>
    <w:rsid w:val="00C41158"/>
    <w:rsid w:val="00C41685"/>
    <w:rsid w:val="00C4177C"/>
    <w:rsid w:val="00C41A20"/>
    <w:rsid w:val="00C421BA"/>
    <w:rsid w:val="00C42CF8"/>
    <w:rsid w:val="00C4326A"/>
    <w:rsid w:val="00C4487B"/>
    <w:rsid w:val="00C45723"/>
    <w:rsid w:val="00C45A08"/>
    <w:rsid w:val="00C45B63"/>
    <w:rsid w:val="00C45CF6"/>
    <w:rsid w:val="00C463C1"/>
    <w:rsid w:val="00C46498"/>
    <w:rsid w:val="00C46DBF"/>
    <w:rsid w:val="00C47032"/>
    <w:rsid w:val="00C477D0"/>
    <w:rsid w:val="00C47EF5"/>
    <w:rsid w:val="00C5022F"/>
    <w:rsid w:val="00C507CE"/>
    <w:rsid w:val="00C50978"/>
    <w:rsid w:val="00C50B91"/>
    <w:rsid w:val="00C51BA2"/>
    <w:rsid w:val="00C51BEF"/>
    <w:rsid w:val="00C51CED"/>
    <w:rsid w:val="00C51F7E"/>
    <w:rsid w:val="00C5200B"/>
    <w:rsid w:val="00C52662"/>
    <w:rsid w:val="00C52780"/>
    <w:rsid w:val="00C52DF7"/>
    <w:rsid w:val="00C53819"/>
    <w:rsid w:val="00C5394F"/>
    <w:rsid w:val="00C53B4E"/>
    <w:rsid w:val="00C53FBF"/>
    <w:rsid w:val="00C54EE1"/>
    <w:rsid w:val="00C54F34"/>
    <w:rsid w:val="00C5501A"/>
    <w:rsid w:val="00C554ED"/>
    <w:rsid w:val="00C56C51"/>
    <w:rsid w:val="00C57240"/>
    <w:rsid w:val="00C57780"/>
    <w:rsid w:val="00C57C8E"/>
    <w:rsid w:val="00C57D8A"/>
    <w:rsid w:val="00C600BD"/>
    <w:rsid w:val="00C60118"/>
    <w:rsid w:val="00C60873"/>
    <w:rsid w:val="00C608D5"/>
    <w:rsid w:val="00C6111C"/>
    <w:rsid w:val="00C612E2"/>
    <w:rsid w:val="00C61433"/>
    <w:rsid w:val="00C61545"/>
    <w:rsid w:val="00C615B2"/>
    <w:rsid w:val="00C61AE3"/>
    <w:rsid w:val="00C61DCF"/>
    <w:rsid w:val="00C6276B"/>
    <w:rsid w:val="00C635B7"/>
    <w:rsid w:val="00C63C36"/>
    <w:rsid w:val="00C6400F"/>
    <w:rsid w:val="00C64271"/>
    <w:rsid w:val="00C65182"/>
    <w:rsid w:val="00C66202"/>
    <w:rsid w:val="00C663EA"/>
    <w:rsid w:val="00C67266"/>
    <w:rsid w:val="00C705CE"/>
    <w:rsid w:val="00C7262F"/>
    <w:rsid w:val="00C734A0"/>
    <w:rsid w:val="00C73544"/>
    <w:rsid w:val="00C735C6"/>
    <w:rsid w:val="00C736AD"/>
    <w:rsid w:val="00C73765"/>
    <w:rsid w:val="00C74014"/>
    <w:rsid w:val="00C75482"/>
    <w:rsid w:val="00C754BE"/>
    <w:rsid w:val="00C75551"/>
    <w:rsid w:val="00C758C7"/>
    <w:rsid w:val="00C75931"/>
    <w:rsid w:val="00C75932"/>
    <w:rsid w:val="00C75C91"/>
    <w:rsid w:val="00C760D3"/>
    <w:rsid w:val="00C7693F"/>
    <w:rsid w:val="00C76B59"/>
    <w:rsid w:val="00C76B62"/>
    <w:rsid w:val="00C76DB5"/>
    <w:rsid w:val="00C771BD"/>
    <w:rsid w:val="00C77A4E"/>
    <w:rsid w:val="00C8042A"/>
    <w:rsid w:val="00C80810"/>
    <w:rsid w:val="00C80863"/>
    <w:rsid w:val="00C80D5E"/>
    <w:rsid w:val="00C811EE"/>
    <w:rsid w:val="00C82343"/>
    <w:rsid w:val="00C82AD5"/>
    <w:rsid w:val="00C8303A"/>
    <w:rsid w:val="00C84A32"/>
    <w:rsid w:val="00C84E55"/>
    <w:rsid w:val="00C85216"/>
    <w:rsid w:val="00C85490"/>
    <w:rsid w:val="00C85E1E"/>
    <w:rsid w:val="00C85FB9"/>
    <w:rsid w:val="00C86860"/>
    <w:rsid w:val="00C87380"/>
    <w:rsid w:val="00C87805"/>
    <w:rsid w:val="00C8785C"/>
    <w:rsid w:val="00C87996"/>
    <w:rsid w:val="00C87B85"/>
    <w:rsid w:val="00C9012A"/>
    <w:rsid w:val="00C90484"/>
    <w:rsid w:val="00C91A4A"/>
    <w:rsid w:val="00C91BE5"/>
    <w:rsid w:val="00C91C15"/>
    <w:rsid w:val="00C920A2"/>
    <w:rsid w:val="00C92159"/>
    <w:rsid w:val="00C93934"/>
    <w:rsid w:val="00C93AD6"/>
    <w:rsid w:val="00C93DC1"/>
    <w:rsid w:val="00C93E0A"/>
    <w:rsid w:val="00C9405B"/>
    <w:rsid w:val="00C947F3"/>
    <w:rsid w:val="00C9541C"/>
    <w:rsid w:val="00C960DC"/>
    <w:rsid w:val="00C971C2"/>
    <w:rsid w:val="00C97A20"/>
    <w:rsid w:val="00C97C0C"/>
    <w:rsid w:val="00CA0177"/>
    <w:rsid w:val="00CA0247"/>
    <w:rsid w:val="00CA0B9E"/>
    <w:rsid w:val="00CA1148"/>
    <w:rsid w:val="00CA16B6"/>
    <w:rsid w:val="00CA179C"/>
    <w:rsid w:val="00CA2B10"/>
    <w:rsid w:val="00CA2E91"/>
    <w:rsid w:val="00CA34CB"/>
    <w:rsid w:val="00CA4C6D"/>
    <w:rsid w:val="00CA55EA"/>
    <w:rsid w:val="00CA56F4"/>
    <w:rsid w:val="00CA5AF4"/>
    <w:rsid w:val="00CA5D39"/>
    <w:rsid w:val="00CA61FF"/>
    <w:rsid w:val="00CA63BC"/>
    <w:rsid w:val="00CA66E9"/>
    <w:rsid w:val="00CA7C7D"/>
    <w:rsid w:val="00CB088B"/>
    <w:rsid w:val="00CB1466"/>
    <w:rsid w:val="00CB16BB"/>
    <w:rsid w:val="00CB2105"/>
    <w:rsid w:val="00CB21D7"/>
    <w:rsid w:val="00CB3B96"/>
    <w:rsid w:val="00CB3BB8"/>
    <w:rsid w:val="00CB3FF8"/>
    <w:rsid w:val="00CB4F00"/>
    <w:rsid w:val="00CB53A2"/>
    <w:rsid w:val="00CB5541"/>
    <w:rsid w:val="00CB6661"/>
    <w:rsid w:val="00CB67B6"/>
    <w:rsid w:val="00CB6928"/>
    <w:rsid w:val="00CB7186"/>
    <w:rsid w:val="00CB7504"/>
    <w:rsid w:val="00CB78CE"/>
    <w:rsid w:val="00CC0549"/>
    <w:rsid w:val="00CC0B6A"/>
    <w:rsid w:val="00CC0E07"/>
    <w:rsid w:val="00CC15F2"/>
    <w:rsid w:val="00CC25D1"/>
    <w:rsid w:val="00CC269F"/>
    <w:rsid w:val="00CC2CA6"/>
    <w:rsid w:val="00CC36D6"/>
    <w:rsid w:val="00CC45FB"/>
    <w:rsid w:val="00CC4A76"/>
    <w:rsid w:val="00CC4B6D"/>
    <w:rsid w:val="00CC4E71"/>
    <w:rsid w:val="00CC5A41"/>
    <w:rsid w:val="00CC6775"/>
    <w:rsid w:val="00CC737F"/>
    <w:rsid w:val="00CC7FEB"/>
    <w:rsid w:val="00CD06A2"/>
    <w:rsid w:val="00CD0BFD"/>
    <w:rsid w:val="00CD0C04"/>
    <w:rsid w:val="00CD0C78"/>
    <w:rsid w:val="00CD27F5"/>
    <w:rsid w:val="00CD3029"/>
    <w:rsid w:val="00CD371B"/>
    <w:rsid w:val="00CD3CCF"/>
    <w:rsid w:val="00CD4561"/>
    <w:rsid w:val="00CD45C0"/>
    <w:rsid w:val="00CD48C0"/>
    <w:rsid w:val="00CD542B"/>
    <w:rsid w:val="00CD5DC4"/>
    <w:rsid w:val="00CD620C"/>
    <w:rsid w:val="00CD723E"/>
    <w:rsid w:val="00CE0137"/>
    <w:rsid w:val="00CE08A4"/>
    <w:rsid w:val="00CE0A54"/>
    <w:rsid w:val="00CE1253"/>
    <w:rsid w:val="00CE146E"/>
    <w:rsid w:val="00CE1697"/>
    <w:rsid w:val="00CE2073"/>
    <w:rsid w:val="00CE2B4F"/>
    <w:rsid w:val="00CE2BE0"/>
    <w:rsid w:val="00CE30DD"/>
    <w:rsid w:val="00CE36C2"/>
    <w:rsid w:val="00CE3998"/>
    <w:rsid w:val="00CE3E54"/>
    <w:rsid w:val="00CE438A"/>
    <w:rsid w:val="00CE453F"/>
    <w:rsid w:val="00CE49EA"/>
    <w:rsid w:val="00CE4A40"/>
    <w:rsid w:val="00CE4CB6"/>
    <w:rsid w:val="00CE5A38"/>
    <w:rsid w:val="00CE6A02"/>
    <w:rsid w:val="00CE7213"/>
    <w:rsid w:val="00CE77EC"/>
    <w:rsid w:val="00CF035B"/>
    <w:rsid w:val="00CF0570"/>
    <w:rsid w:val="00CF0991"/>
    <w:rsid w:val="00CF1086"/>
    <w:rsid w:val="00CF139C"/>
    <w:rsid w:val="00CF15BD"/>
    <w:rsid w:val="00CF172A"/>
    <w:rsid w:val="00CF28A5"/>
    <w:rsid w:val="00CF3698"/>
    <w:rsid w:val="00CF3E31"/>
    <w:rsid w:val="00CF3E64"/>
    <w:rsid w:val="00CF46B4"/>
    <w:rsid w:val="00CF55AA"/>
    <w:rsid w:val="00CF6B90"/>
    <w:rsid w:val="00CF6CFA"/>
    <w:rsid w:val="00CF778E"/>
    <w:rsid w:val="00D00282"/>
    <w:rsid w:val="00D012C8"/>
    <w:rsid w:val="00D013D8"/>
    <w:rsid w:val="00D0159C"/>
    <w:rsid w:val="00D01D02"/>
    <w:rsid w:val="00D03AE8"/>
    <w:rsid w:val="00D04328"/>
    <w:rsid w:val="00D043FD"/>
    <w:rsid w:val="00D04772"/>
    <w:rsid w:val="00D04C70"/>
    <w:rsid w:val="00D05D03"/>
    <w:rsid w:val="00D069C3"/>
    <w:rsid w:val="00D06A3F"/>
    <w:rsid w:val="00D06EB0"/>
    <w:rsid w:val="00D06F63"/>
    <w:rsid w:val="00D073C6"/>
    <w:rsid w:val="00D07949"/>
    <w:rsid w:val="00D07B39"/>
    <w:rsid w:val="00D07C5C"/>
    <w:rsid w:val="00D104AF"/>
    <w:rsid w:val="00D10E7D"/>
    <w:rsid w:val="00D10FA9"/>
    <w:rsid w:val="00D116DF"/>
    <w:rsid w:val="00D118A8"/>
    <w:rsid w:val="00D126BF"/>
    <w:rsid w:val="00D132A8"/>
    <w:rsid w:val="00D137A1"/>
    <w:rsid w:val="00D14349"/>
    <w:rsid w:val="00D1543F"/>
    <w:rsid w:val="00D16CBF"/>
    <w:rsid w:val="00D16CD4"/>
    <w:rsid w:val="00D17862"/>
    <w:rsid w:val="00D17920"/>
    <w:rsid w:val="00D17BA1"/>
    <w:rsid w:val="00D200DC"/>
    <w:rsid w:val="00D2052A"/>
    <w:rsid w:val="00D206F9"/>
    <w:rsid w:val="00D20745"/>
    <w:rsid w:val="00D20986"/>
    <w:rsid w:val="00D20DC5"/>
    <w:rsid w:val="00D21EEE"/>
    <w:rsid w:val="00D21F1C"/>
    <w:rsid w:val="00D225D2"/>
    <w:rsid w:val="00D23137"/>
    <w:rsid w:val="00D234E1"/>
    <w:rsid w:val="00D24232"/>
    <w:rsid w:val="00D24524"/>
    <w:rsid w:val="00D24B4F"/>
    <w:rsid w:val="00D25054"/>
    <w:rsid w:val="00D25949"/>
    <w:rsid w:val="00D26410"/>
    <w:rsid w:val="00D271FA"/>
    <w:rsid w:val="00D272A0"/>
    <w:rsid w:val="00D274B7"/>
    <w:rsid w:val="00D27A3F"/>
    <w:rsid w:val="00D309E9"/>
    <w:rsid w:val="00D322FC"/>
    <w:rsid w:val="00D32B24"/>
    <w:rsid w:val="00D32B6B"/>
    <w:rsid w:val="00D33BCE"/>
    <w:rsid w:val="00D350D8"/>
    <w:rsid w:val="00D350E3"/>
    <w:rsid w:val="00D356DF"/>
    <w:rsid w:val="00D35798"/>
    <w:rsid w:val="00D369A1"/>
    <w:rsid w:val="00D369D2"/>
    <w:rsid w:val="00D374FE"/>
    <w:rsid w:val="00D375AC"/>
    <w:rsid w:val="00D37AA4"/>
    <w:rsid w:val="00D40EE5"/>
    <w:rsid w:val="00D413FB"/>
    <w:rsid w:val="00D44745"/>
    <w:rsid w:val="00D45A66"/>
    <w:rsid w:val="00D46203"/>
    <w:rsid w:val="00D46209"/>
    <w:rsid w:val="00D4719E"/>
    <w:rsid w:val="00D47202"/>
    <w:rsid w:val="00D478B6"/>
    <w:rsid w:val="00D4796C"/>
    <w:rsid w:val="00D50319"/>
    <w:rsid w:val="00D50B65"/>
    <w:rsid w:val="00D50FBD"/>
    <w:rsid w:val="00D51EF9"/>
    <w:rsid w:val="00D52232"/>
    <w:rsid w:val="00D52C42"/>
    <w:rsid w:val="00D53E42"/>
    <w:rsid w:val="00D544AB"/>
    <w:rsid w:val="00D54A11"/>
    <w:rsid w:val="00D55AF1"/>
    <w:rsid w:val="00D55DC4"/>
    <w:rsid w:val="00D55F96"/>
    <w:rsid w:val="00D56ABA"/>
    <w:rsid w:val="00D578EA"/>
    <w:rsid w:val="00D57C0B"/>
    <w:rsid w:val="00D57F31"/>
    <w:rsid w:val="00D60FEB"/>
    <w:rsid w:val="00D6102C"/>
    <w:rsid w:val="00D61912"/>
    <w:rsid w:val="00D61B1D"/>
    <w:rsid w:val="00D61E91"/>
    <w:rsid w:val="00D61FA0"/>
    <w:rsid w:val="00D62122"/>
    <w:rsid w:val="00D62D0C"/>
    <w:rsid w:val="00D632C9"/>
    <w:rsid w:val="00D639B2"/>
    <w:rsid w:val="00D63ED1"/>
    <w:rsid w:val="00D65F3D"/>
    <w:rsid w:val="00D665F9"/>
    <w:rsid w:val="00D668F5"/>
    <w:rsid w:val="00D702D4"/>
    <w:rsid w:val="00D70F9D"/>
    <w:rsid w:val="00D7141D"/>
    <w:rsid w:val="00D71D47"/>
    <w:rsid w:val="00D725AA"/>
    <w:rsid w:val="00D727AE"/>
    <w:rsid w:val="00D72EB0"/>
    <w:rsid w:val="00D732CA"/>
    <w:rsid w:val="00D735B7"/>
    <w:rsid w:val="00D73785"/>
    <w:rsid w:val="00D73C07"/>
    <w:rsid w:val="00D747B0"/>
    <w:rsid w:val="00D74B45"/>
    <w:rsid w:val="00D75366"/>
    <w:rsid w:val="00D758E3"/>
    <w:rsid w:val="00D75AF4"/>
    <w:rsid w:val="00D7621B"/>
    <w:rsid w:val="00D765B7"/>
    <w:rsid w:val="00D76A57"/>
    <w:rsid w:val="00D771C9"/>
    <w:rsid w:val="00D7726C"/>
    <w:rsid w:val="00D777FB"/>
    <w:rsid w:val="00D77DCC"/>
    <w:rsid w:val="00D8008B"/>
    <w:rsid w:val="00D8073F"/>
    <w:rsid w:val="00D808CF"/>
    <w:rsid w:val="00D80FA5"/>
    <w:rsid w:val="00D810D6"/>
    <w:rsid w:val="00D81E8F"/>
    <w:rsid w:val="00D829FA"/>
    <w:rsid w:val="00D82D33"/>
    <w:rsid w:val="00D83B9D"/>
    <w:rsid w:val="00D855EB"/>
    <w:rsid w:val="00D85A27"/>
    <w:rsid w:val="00D867C0"/>
    <w:rsid w:val="00D86B3E"/>
    <w:rsid w:val="00D8732C"/>
    <w:rsid w:val="00D8779E"/>
    <w:rsid w:val="00D87A35"/>
    <w:rsid w:val="00D90113"/>
    <w:rsid w:val="00D90A49"/>
    <w:rsid w:val="00D90DFB"/>
    <w:rsid w:val="00D9169F"/>
    <w:rsid w:val="00D91A8B"/>
    <w:rsid w:val="00D923FF"/>
    <w:rsid w:val="00D93128"/>
    <w:rsid w:val="00D93915"/>
    <w:rsid w:val="00D93E19"/>
    <w:rsid w:val="00D942CF"/>
    <w:rsid w:val="00D944C4"/>
    <w:rsid w:val="00D94D04"/>
    <w:rsid w:val="00D94EDC"/>
    <w:rsid w:val="00D95B46"/>
    <w:rsid w:val="00D96C52"/>
    <w:rsid w:val="00D96EE3"/>
    <w:rsid w:val="00D9717B"/>
    <w:rsid w:val="00DA0A33"/>
    <w:rsid w:val="00DA2B79"/>
    <w:rsid w:val="00DA2BF0"/>
    <w:rsid w:val="00DA2D1C"/>
    <w:rsid w:val="00DA2E43"/>
    <w:rsid w:val="00DA34E3"/>
    <w:rsid w:val="00DA37FC"/>
    <w:rsid w:val="00DA3977"/>
    <w:rsid w:val="00DA3A53"/>
    <w:rsid w:val="00DA3B0E"/>
    <w:rsid w:val="00DA3B85"/>
    <w:rsid w:val="00DA422B"/>
    <w:rsid w:val="00DA48B3"/>
    <w:rsid w:val="00DA53C8"/>
    <w:rsid w:val="00DA5811"/>
    <w:rsid w:val="00DA590F"/>
    <w:rsid w:val="00DA5E94"/>
    <w:rsid w:val="00DA6D6F"/>
    <w:rsid w:val="00DA6F1C"/>
    <w:rsid w:val="00DA72CE"/>
    <w:rsid w:val="00DA7CA6"/>
    <w:rsid w:val="00DB00D0"/>
    <w:rsid w:val="00DB0262"/>
    <w:rsid w:val="00DB14E2"/>
    <w:rsid w:val="00DB1B7F"/>
    <w:rsid w:val="00DB224B"/>
    <w:rsid w:val="00DB2704"/>
    <w:rsid w:val="00DB375D"/>
    <w:rsid w:val="00DB3AB5"/>
    <w:rsid w:val="00DB419E"/>
    <w:rsid w:val="00DB43F2"/>
    <w:rsid w:val="00DB5879"/>
    <w:rsid w:val="00DB5E1C"/>
    <w:rsid w:val="00DB63C5"/>
    <w:rsid w:val="00DB646D"/>
    <w:rsid w:val="00DB674C"/>
    <w:rsid w:val="00DB6990"/>
    <w:rsid w:val="00DB74E1"/>
    <w:rsid w:val="00DC026F"/>
    <w:rsid w:val="00DC196F"/>
    <w:rsid w:val="00DC2CDC"/>
    <w:rsid w:val="00DC3AB8"/>
    <w:rsid w:val="00DC3C28"/>
    <w:rsid w:val="00DC40D0"/>
    <w:rsid w:val="00DC44CC"/>
    <w:rsid w:val="00DC4C21"/>
    <w:rsid w:val="00DC7073"/>
    <w:rsid w:val="00DD03CA"/>
    <w:rsid w:val="00DD0469"/>
    <w:rsid w:val="00DD0593"/>
    <w:rsid w:val="00DD05E1"/>
    <w:rsid w:val="00DD0C79"/>
    <w:rsid w:val="00DD1140"/>
    <w:rsid w:val="00DD11DF"/>
    <w:rsid w:val="00DD1782"/>
    <w:rsid w:val="00DD4222"/>
    <w:rsid w:val="00DD4C4E"/>
    <w:rsid w:val="00DD5264"/>
    <w:rsid w:val="00DD55F3"/>
    <w:rsid w:val="00DD748D"/>
    <w:rsid w:val="00DD7920"/>
    <w:rsid w:val="00DE0021"/>
    <w:rsid w:val="00DE0A27"/>
    <w:rsid w:val="00DE0A58"/>
    <w:rsid w:val="00DE0DC9"/>
    <w:rsid w:val="00DE1979"/>
    <w:rsid w:val="00DE1DA9"/>
    <w:rsid w:val="00DE2655"/>
    <w:rsid w:val="00DE2797"/>
    <w:rsid w:val="00DE2F6E"/>
    <w:rsid w:val="00DE300A"/>
    <w:rsid w:val="00DE392C"/>
    <w:rsid w:val="00DE3C51"/>
    <w:rsid w:val="00DE45A6"/>
    <w:rsid w:val="00DE46E7"/>
    <w:rsid w:val="00DE473D"/>
    <w:rsid w:val="00DE493A"/>
    <w:rsid w:val="00DE4C24"/>
    <w:rsid w:val="00DE5F34"/>
    <w:rsid w:val="00DE6154"/>
    <w:rsid w:val="00DE6178"/>
    <w:rsid w:val="00DE6E7F"/>
    <w:rsid w:val="00DE6F6E"/>
    <w:rsid w:val="00DE75DD"/>
    <w:rsid w:val="00DE7E60"/>
    <w:rsid w:val="00DF092D"/>
    <w:rsid w:val="00DF0FA1"/>
    <w:rsid w:val="00DF164F"/>
    <w:rsid w:val="00DF1A39"/>
    <w:rsid w:val="00DF2296"/>
    <w:rsid w:val="00DF2E10"/>
    <w:rsid w:val="00DF3C54"/>
    <w:rsid w:val="00DF3DEF"/>
    <w:rsid w:val="00DF3EE0"/>
    <w:rsid w:val="00DF4248"/>
    <w:rsid w:val="00DF4B54"/>
    <w:rsid w:val="00DF51C9"/>
    <w:rsid w:val="00DF64DF"/>
    <w:rsid w:val="00DF6ABE"/>
    <w:rsid w:val="00DF6FAF"/>
    <w:rsid w:val="00DF70EE"/>
    <w:rsid w:val="00DF7390"/>
    <w:rsid w:val="00DF7C1D"/>
    <w:rsid w:val="00E004E9"/>
    <w:rsid w:val="00E005AE"/>
    <w:rsid w:val="00E018CB"/>
    <w:rsid w:val="00E01DDC"/>
    <w:rsid w:val="00E02B4D"/>
    <w:rsid w:val="00E033AF"/>
    <w:rsid w:val="00E03843"/>
    <w:rsid w:val="00E0460C"/>
    <w:rsid w:val="00E0496E"/>
    <w:rsid w:val="00E04E67"/>
    <w:rsid w:val="00E06712"/>
    <w:rsid w:val="00E0685B"/>
    <w:rsid w:val="00E0721B"/>
    <w:rsid w:val="00E07C12"/>
    <w:rsid w:val="00E07CEE"/>
    <w:rsid w:val="00E07FA9"/>
    <w:rsid w:val="00E116BD"/>
    <w:rsid w:val="00E1226C"/>
    <w:rsid w:val="00E12897"/>
    <w:rsid w:val="00E12976"/>
    <w:rsid w:val="00E130F1"/>
    <w:rsid w:val="00E13424"/>
    <w:rsid w:val="00E13990"/>
    <w:rsid w:val="00E13C45"/>
    <w:rsid w:val="00E15CA8"/>
    <w:rsid w:val="00E15D22"/>
    <w:rsid w:val="00E17314"/>
    <w:rsid w:val="00E1751E"/>
    <w:rsid w:val="00E176C8"/>
    <w:rsid w:val="00E1770C"/>
    <w:rsid w:val="00E177BA"/>
    <w:rsid w:val="00E20F88"/>
    <w:rsid w:val="00E21598"/>
    <w:rsid w:val="00E225A9"/>
    <w:rsid w:val="00E22AAC"/>
    <w:rsid w:val="00E230AC"/>
    <w:rsid w:val="00E235DC"/>
    <w:rsid w:val="00E23623"/>
    <w:rsid w:val="00E239FB"/>
    <w:rsid w:val="00E23E5B"/>
    <w:rsid w:val="00E24360"/>
    <w:rsid w:val="00E24702"/>
    <w:rsid w:val="00E24F42"/>
    <w:rsid w:val="00E25695"/>
    <w:rsid w:val="00E25FC9"/>
    <w:rsid w:val="00E263E8"/>
    <w:rsid w:val="00E26638"/>
    <w:rsid w:val="00E2672F"/>
    <w:rsid w:val="00E26BC7"/>
    <w:rsid w:val="00E27132"/>
    <w:rsid w:val="00E273C1"/>
    <w:rsid w:val="00E276E1"/>
    <w:rsid w:val="00E303AC"/>
    <w:rsid w:val="00E303B2"/>
    <w:rsid w:val="00E30CB2"/>
    <w:rsid w:val="00E31938"/>
    <w:rsid w:val="00E3267D"/>
    <w:rsid w:val="00E32EB6"/>
    <w:rsid w:val="00E3343E"/>
    <w:rsid w:val="00E33865"/>
    <w:rsid w:val="00E339EE"/>
    <w:rsid w:val="00E3415D"/>
    <w:rsid w:val="00E34FDC"/>
    <w:rsid w:val="00E34FE8"/>
    <w:rsid w:val="00E35C19"/>
    <w:rsid w:val="00E36417"/>
    <w:rsid w:val="00E364E8"/>
    <w:rsid w:val="00E36774"/>
    <w:rsid w:val="00E36EDC"/>
    <w:rsid w:val="00E37518"/>
    <w:rsid w:val="00E37F89"/>
    <w:rsid w:val="00E40E9D"/>
    <w:rsid w:val="00E42480"/>
    <w:rsid w:val="00E42639"/>
    <w:rsid w:val="00E42669"/>
    <w:rsid w:val="00E427AA"/>
    <w:rsid w:val="00E44068"/>
    <w:rsid w:val="00E443A0"/>
    <w:rsid w:val="00E44A9F"/>
    <w:rsid w:val="00E44CE3"/>
    <w:rsid w:val="00E44E3D"/>
    <w:rsid w:val="00E45229"/>
    <w:rsid w:val="00E455FA"/>
    <w:rsid w:val="00E45889"/>
    <w:rsid w:val="00E45DDB"/>
    <w:rsid w:val="00E45F1E"/>
    <w:rsid w:val="00E45F2C"/>
    <w:rsid w:val="00E46625"/>
    <w:rsid w:val="00E46B09"/>
    <w:rsid w:val="00E47077"/>
    <w:rsid w:val="00E47476"/>
    <w:rsid w:val="00E4794B"/>
    <w:rsid w:val="00E47E11"/>
    <w:rsid w:val="00E5032B"/>
    <w:rsid w:val="00E507A1"/>
    <w:rsid w:val="00E507D3"/>
    <w:rsid w:val="00E50A96"/>
    <w:rsid w:val="00E5133D"/>
    <w:rsid w:val="00E5195D"/>
    <w:rsid w:val="00E51CCD"/>
    <w:rsid w:val="00E52749"/>
    <w:rsid w:val="00E52A9E"/>
    <w:rsid w:val="00E52C1B"/>
    <w:rsid w:val="00E52C46"/>
    <w:rsid w:val="00E535E9"/>
    <w:rsid w:val="00E53618"/>
    <w:rsid w:val="00E53D1B"/>
    <w:rsid w:val="00E541E5"/>
    <w:rsid w:val="00E5483D"/>
    <w:rsid w:val="00E54E77"/>
    <w:rsid w:val="00E5586B"/>
    <w:rsid w:val="00E55FAC"/>
    <w:rsid w:val="00E56A75"/>
    <w:rsid w:val="00E56E57"/>
    <w:rsid w:val="00E57040"/>
    <w:rsid w:val="00E572E6"/>
    <w:rsid w:val="00E5760F"/>
    <w:rsid w:val="00E57BD8"/>
    <w:rsid w:val="00E60922"/>
    <w:rsid w:val="00E6112B"/>
    <w:rsid w:val="00E61E48"/>
    <w:rsid w:val="00E620EE"/>
    <w:rsid w:val="00E62D2E"/>
    <w:rsid w:val="00E62D77"/>
    <w:rsid w:val="00E63116"/>
    <w:rsid w:val="00E63A6F"/>
    <w:rsid w:val="00E63AE9"/>
    <w:rsid w:val="00E63B2B"/>
    <w:rsid w:val="00E63E91"/>
    <w:rsid w:val="00E64003"/>
    <w:rsid w:val="00E6415F"/>
    <w:rsid w:val="00E642B6"/>
    <w:rsid w:val="00E64979"/>
    <w:rsid w:val="00E64C33"/>
    <w:rsid w:val="00E64E5E"/>
    <w:rsid w:val="00E6598A"/>
    <w:rsid w:val="00E65B6E"/>
    <w:rsid w:val="00E672B2"/>
    <w:rsid w:val="00E67324"/>
    <w:rsid w:val="00E674A1"/>
    <w:rsid w:val="00E67A89"/>
    <w:rsid w:val="00E700A7"/>
    <w:rsid w:val="00E7051E"/>
    <w:rsid w:val="00E709AD"/>
    <w:rsid w:val="00E71088"/>
    <w:rsid w:val="00E715E6"/>
    <w:rsid w:val="00E7198F"/>
    <w:rsid w:val="00E723A6"/>
    <w:rsid w:val="00E729DB"/>
    <w:rsid w:val="00E7301B"/>
    <w:rsid w:val="00E73140"/>
    <w:rsid w:val="00E73AF1"/>
    <w:rsid w:val="00E73D55"/>
    <w:rsid w:val="00E74242"/>
    <w:rsid w:val="00E754D0"/>
    <w:rsid w:val="00E76917"/>
    <w:rsid w:val="00E769B8"/>
    <w:rsid w:val="00E76C33"/>
    <w:rsid w:val="00E76C7B"/>
    <w:rsid w:val="00E7767D"/>
    <w:rsid w:val="00E776B4"/>
    <w:rsid w:val="00E77D04"/>
    <w:rsid w:val="00E80103"/>
    <w:rsid w:val="00E810C5"/>
    <w:rsid w:val="00E812C5"/>
    <w:rsid w:val="00E81C9A"/>
    <w:rsid w:val="00E8209A"/>
    <w:rsid w:val="00E832E1"/>
    <w:rsid w:val="00E836FB"/>
    <w:rsid w:val="00E83F09"/>
    <w:rsid w:val="00E83F49"/>
    <w:rsid w:val="00E843CA"/>
    <w:rsid w:val="00E84916"/>
    <w:rsid w:val="00E8513B"/>
    <w:rsid w:val="00E8549E"/>
    <w:rsid w:val="00E85CE4"/>
    <w:rsid w:val="00E85FBE"/>
    <w:rsid w:val="00E86252"/>
    <w:rsid w:val="00E91538"/>
    <w:rsid w:val="00E9159A"/>
    <w:rsid w:val="00E915EF"/>
    <w:rsid w:val="00E917B4"/>
    <w:rsid w:val="00E91F83"/>
    <w:rsid w:val="00E928BE"/>
    <w:rsid w:val="00E933B3"/>
    <w:rsid w:val="00E9375D"/>
    <w:rsid w:val="00E945A8"/>
    <w:rsid w:val="00E946F3"/>
    <w:rsid w:val="00E948DE"/>
    <w:rsid w:val="00E94ABB"/>
    <w:rsid w:val="00E9524F"/>
    <w:rsid w:val="00E9562A"/>
    <w:rsid w:val="00E95CE0"/>
    <w:rsid w:val="00E95EC5"/>
    <w:rsid w:val="00E95ECD"/>
    <w:rsid w:val="00E96528"/>
    <w:rsid w:val="00E96850"/>
    <w:rsid w:val="00E96ECF"/>
    <w:rsid w:val="00E97573"/>
    <w:rsid w:val="00E97669"/>
    <w:rsid w:val="00E97CD2"/>
    <w:rsid w:val="00E97E65"/>
    <w:rsid w:val="00EA0424"/>
    <w:rsid w:val="00EA0A3D"/>
    <w:rsid w:val="00EA1923"/>
    <w:rsid w:val="00EA19D3"/>
    <w:rsid w:val="00EA1C97"/>
    <w:rsid w:val="00EA2704"/>
    <w:rsid w:val="00EA29BC"/>
    <w:rsid w:val="00EA34EC"/>
    <w:rsid w:val="00EA3FA3"/>
    <w:rsid w:val="00EA44BF"/>
    <w:rsid w:val="00EA4E93"/>
    <w:rsid w:val="00EA53B8"/>
    <w:rsid w:val="00EA667D"/>
    <w:rsid w:val="00EA6F36"/>
    <w:rsid w:val="00EA7DF3"/>
    <w:rsid w:val="00EB05A2"/>
    <w:rsid w:val="00EB0ADF"/>
    <w:rsid w:val="00EB0F26"/>
    <w:rsid w:val="00EB171C"/>
    <w:rsid w:val="00EB1B74"/>
    <w:rsid w:val="00EB20B3"/>
    <w:rsid w:val="00EB20C2"/>
    <w:rsid w:val="00EB297D"/>
    <w:rsid w:val="00EB29F6"/>
    <w:rsid w:val="00EB2B98"/>
    <w:rsid w:val="00EB2E2D"/>
    <w:rsid w:val="00EB35D7"/>
    <w:rsid w:val="00EB36B3"/>
    <w:rsid w:val="00EB374D"/>
    <w:rsid w:val="00EB3784"/>
    <w:rsid w:val="00EB422D"/>
    <w:rsid w:val="00EB466B"/>
    <w:rsid w:val="00EB4B7E"/>
    <w:rsid w:val="00EB5AE7"/>
    <w:rsid w:val="00EB5BF6"/>
    <w:rsid w:val="00EB779F"/>
    <w:rsid w:val="00EC0847"/>
    <w:rsid w:val="00EC0E3C"/>
    <w:rsid w:val="00EC0F49"/>
    <w:rsid w:val="00EC257F"/>
    <w:rsid w:val="00EC271A"/>
    <w:rsid w:val="00EC33CC"/>
    <w:rsid w:val="00EC35F7"/>
    <w:rsid w:val="00EC3E47"/>
    <w:rsid w:val="00EC4673"/>
    <w:rsid w:val="00EC4C8F"/>
    <w:rsid w:val="00EC4CAD"/>
    <w:rsid w:val="00EC56F0"/>
    <w:rsid w:val="00EC5C46"/>
    <w:rsid w:val="00EC6946"/>
    <w:rsid w:val="00EC77EE"/>
    <w:rsid w:val="00EC7D41"/>
    <w:rsid w:val="00ED0486"/>
    <w:rsid w:val="00ED0BB4"/>
    <w:rsid w:val="00ED349B"/>
    <w:rsid w:val="00ED3707"/>
    <w:rsid w:val="00ED3752"/>
    <w:rsid w:val="00ED3A75"/>
    <w:rsid w:val="00ED4590"/>
    <w:rsid w:val="00ED4B45"/>
    <w:rsid w:val="00ED515C"/>
    <w:rsid w:val="00ED51EB"/>
    <w:rsid w:val="00ED5A25"/>
    <w:rsid w:val="00ED5A7E"/>
    <w:rsid w:val="00ED62D3"/>
    <w:rsid w:val="00ED6E9B"/>
    <w:rsid w:val="00ED73FC"/>
    <w:rsid w:val="00EE03A6"/>
    <w:rsid w:val="00EE064C"/>
    <w:rsid w:val="00EE0865"/>
    <w:rsid w:val="00EE0D46"/>
    <w:rsid w:val="00EE1EAE"/>
    <w:rsid w:val="00EE1FC8"/>
    <w:rsid w:val="00EE27F4"/>
    <w:rsid w:val="00EE2AF9"/>
    <w:rsid w:val="00EE2F1C"/>
    <w:rsid w:val="00EE352F"/>
    <w:rsid w:val="00EE3BA8"/>
    <w:rsid w:val="00EE44EF"/>
    <w:rsid w:val="00EE477B"/>
    <w:rsid w:val="00EE482F"/>
    <w:rsid w:val="00EE5704"/>
    <w:rsid w:val="00EE62E2"/>
    <w:rsid w:val="00EE6763"/>
    <w:rsid w:val="00EE78E7"/>
    <w:rsid w:val="00EF18A9"/>
    <w:rsid w:val="00EF2C48"/>
    <w:rsid w:val="00EF32AE"/>
    <w:rsid w:val="00EF341F"/>
    <w:rsid w:val="00EF3A25"/>
    <w:rsid w:val="00EF3F06"/>
    <w:rsid w:val="00EF40F2"/>
    <w:rsid w:val="00EF4F01"/>
    <w:rsid w:val="00EF5A9F"/>
    <w:rsid w:val="00EF61F5"/>
    <w:rsid w:val="00EF6485"/>
    <w:rsid w:val="00EF72C1"/>
    <w:rsid w:val="00F009FB"/>
    <w:rsid w:val="00F01644"/>
    <w:rsid w:val="00F016E6"/>
    <w:rsid w:val="00F023DB"/>
    <w:rsid w:val="00F02428"/>
    <w:rsid w:val="00F0439C"/>
    <w:rsid w:val="00F057BF"/>
    <w:rsid w:val="00F057EE"/>
    <w:rsid w:val="00F05B7E"/>
    <w:rsid w:val="00F062BA"/>
    <w:rsid w:val="00F0652B"/>
    <w:rsid w:val="00F065DC"/>
    <w:rsid w:val="00F06DBA"/>
    <w:rsid w:val="00F0757A"/>
    <w:rsid w:val="00F0774E"/>
    <w:rsid w:val="00F078FB"/>
    <w:rsid w:val="00F07C86"/>
    <w:rsid w:val="00F07CDF"/>
    <w:rsid w:val="00F102D5"/>
    <w:rsid w:val="00F10AFA"/>
    <w:rsid w:val="00F113D6"/>
    <w:rsid w:val="00F11B3F"/>
    <w:rsid w:val="00F11D24"/>
    <w:rsid w:val="00F121FF"/>
    <w:rsid w:val="00F1226E"/>
    <w:rsid w:val="00F128D7"/>
    <w:rsid w:val="00F12ADD"/>
    <w:rsid w:val="00F1359D"/>
    <w:rsid w:val="00F137FA"/>
    <w:rsid w:val="00F138E0"/>
    <w:rsid w:val="00F13A55"/>
    <w:rsid w:val="00F1447A"/>
    <w:rsid w:val="00F15015"/>
    <w:rsid w:val="00F152E4"/>
    <w:rsid w:val="00F153DC"/>
    <w:rsid w:val="00F15734"/>
    <w:rsid w:val="00F16092"/>
    <w:rsid w:val="00F1715B"/>
    <w:rsid w:val="00F17BAD"/>
    <w:rsid w:val="00F20E82"/>
    <w:rsid w:val="00F21050"/>
    <w:rsid w:val="00F21EAE"/>
    <w:rsid w:val="00F235F1"/>
    <w:rsid w:val="00F23822"/>
    <w:rsid w:val="00F23B7F"/>
    <w:rsid w:val="00F2465C"/>
    <w:rsid w:val="00F24B74"/>
    <w:rsid w:val="00F24DA8"/>
    <w:rsid w:val="00F24F10"/>
    <w:rsid w:val="00F24FB3"/>
    <w:rsid w:val="00F25518"/>
    <w:rsid w:val="00F25BE8"/>
    <w:rsid w:val="00F267E7"/>
    <w:rsid w:val="00F276F6"/>
    <w:rsid w:val="00F27C2B"/>
    <w:rsid w:val="00F306A3"/>
    <w:rsid w:val="00F30882"/>
    <w:rsid w:val="00F31FCE"/>
    <w:rsid w:val="00F32823"/>
    <w:rsid w:val="00F32F2A"/>
    <w:rsid w:val="00F338EA"/>
    <w:rsid w:val="00F33A3D"/>
    <w:rsid w:val="00F34232"/>
    <w:rsid w:val="00F3518A"/>
    <w:rsid w:val="00F352E2"/>
    <w:rsid w:val="00F35659"/>
    <w:rsid w:val="00F36FF5"/>
    <w:rsid w:val="00F374F9"/>
    <w:rsid w:val="00F37B60"/>
    <w:rsid w:val="00F4064F"/>
    <w:rsid w:val="00F40C38"/>
    <w:rsid w:val="00F40D1D"/>
    <w:rsid w:val="00F40F76"/>
    <w:rsid w:val="00F41296"/>
    <w:rsid w:val="00F42A7F"/>
    <w:rsid w:val="00F42BA1"/>
    <w:rsid w:val="00F42C34"/>
    <w:rsid w:val="00F43E25"/>
    <w:rsid w:val="00F44135"/>
    <w:rsid w:val="00F445BC"/>
    <w:rsid w:val="00F45AFB"/>
    <w:rsid w:val="00F46099"/>
    <w:rsid w:val="00F4620E"/>
    <w:rsid w:val="00F46242"/>
    <w:rsid w:val="00F4693B"/>
    <w:rsid w:val="00F4722B"/>
    <w:rsid w:val="00F50170"/>
    <w:rsid w:val="00F50741"/>
    <w:rsid w:val="00F50A94"/>
    <w:rsid w:val="00F50C07"/>
    <w:rsid w:val="00F51016"/>
    <w:rsid w:val="00F5159F"/>
    <w:rsid w:val="00F5182F"/>
    <w:rsid w:val="00F51DAB"/>
    <w:rsid w:val="00F5200B"/>
    <w:rsid w:val="00F52BBF"/>
    <w:rsid w:val="00F52C5C"/>
    <w:rsid w:val="00F53258"/>
    <w:rsid w:val="00F53819"/>
    <w:rsid w:val="00F53C67"/>
    <w:rsid w:val="00F53CAC"/>
    <w:rsid w:val="00F54222"/>
    <w:rsid w:val="00F54390"/>
    <w:rsid w:val="00F54CDA"/>
    <w:rsid w:val="00F552BD"/>
    <w:rsid w:val="00F552D6"/>
    <w:rsid w:val="00F56B0F"/>
    <w:rsid w:val="00F5767E"/>
    <w:rsid w:val="00F61CFE"/>
    <w:rsid w:val="00F62017"/>
    <w:rsid w:val="00F6239D"/>
    <w:rsid w:val="00F6288D"/>
    <w:rsid w:val="00F62C90"/>
    <w:rsid w:val="00F62D56"/>
    <w:rsid w:val="00F644B9"/>
    <w:rsid w:val="00F653A9"/>
    <w:rsid w:val="00F6553E"/>
    <w:rsid w:val="00F65582"/>
    <w:rsid w:val="00F65A7E"/>
    <w:rsid w:val="00F65A92"/>
    <w:rsid w:val="00F66046"/>
    <w:rsid w:val="00F66E45"/>
    <w:rsid w:val="00F67D1B"/>
    <w:rsid w:val="00F70DE7"/>
    <w:rsid w:val="00F710BD"/>
    <w:rsid w:val="00F7145C"/>
    <w:rsid w:val="00F72557"/>
    <w:rsid w:val="00F72999"/>
    <w:rsid w:val="00F72C93"/>
    <w:rsid w:val="00F72D08"/>
    <w:rsid w:val="00F73046"/>
    <w:rsid w:val="00F7323D"/>
    <w:rsid w:val="00F7333F"/>
    <w:rsid w:val="00F73538"/>
    <w:rsid w:val="00F73DA3"/>
    <w:rsid w:val="00F74001"/>
    <w:rsid w:val="00F74BA9"/>
    <w:rsid w:val="00F75B75"/>
    <w:rsid w:val="00F75F4C"/>
    <w:rsid w:val="00F76960"/>
    <w:rsid w:val="00F7734E"/>
    <w:rsid w:val="00F80AF8"/>
    <w:rsid w:val="00F81427"/>
    <w:rsid w:val="00F82067"/>
    <w:rsid w:val="00F825A6"/>
    <w:rsid w:val="00F83186"/>
    <w:rsid w:val="00F8337F"/>
    <w:rsid w:val="00F834DD"/>
    <w:rsid w:val="00F8350A"/>
    <w:rsid w:val="00F84279"/>
    <w:rsid w:val="00F84387"/>
    <w:rsid w:val="00F846DD"/>
    <w:rsid w:val="00F8496F"/>
    <w:rsid w:val="00F84CEA"/>
    <w:rsid w:val="00F84D3F"/>
    <w:rsid w:val="00F85D42"/>
    <w:rsid w:val="00F8675F"/>
    <w:rsid w:val="00F867A9"/>
    <w:rsid w:val="00F87173"/>
    <w:rsid w:val="00F87646"/>
    <w:rsid w:val="00F8793C"/>
    <w:rsid w:val="00F87D5B"/>
    <w:rsid w:val="00F90372"/>
    <w:rsid w:val="00F90595"/>
    <w:rsid w:val="00F90644"/>
    <w:rsid w:val="00F90DEF"/>
    <w:rsid w:val="00F90E72"/>
    <w:rsid w:val="00F915C9"/>
    <w:rsid w:val="00F919EA"/>
    <w:rsid w:val="00F91C91"/>
    <w:rsid w:val="00F92E39"/>
    <w:rsid w:val="00F93923"/>
    <w:rsid w:val="00F94100"/>
    <w:rsid w:val="00F94FF6"/>
    <w:rsid w:val="00F9583C"/>
    <w:rsid w:val="00F959DA"/>
    <w:rsid w:val="00F95ECF"/>
    <w:rsid w:val="00F96F9D"/>
    <w:rsid w:val="00F9740C"/>
    <w:rsid w:val="00FA12A8"/>
    <w:rsid w:val="00FA13D8"/>
    <w:rsid w:val="00FA207B"/>
    <w:rsid w:val="00FA2A81"/>
    <w:rsid w:val="00FA30B0"/>
    <w:rsid w:val="00FA4552"/>
    <w:rsid w:val="00FA4E65"/>
    <w:rsid w:val="00FA5420"/>
    <w:rsid w:val="00FA56E9"/>
    <w:rsid w:val="00FA6158"/>
    <w:rsid w:val="00FA62FC"/>
    <w:rsid w:val="00FA6BC0"/>
    <w:rsid w:val="00FA6E12"/>
    <w:rsid w:val="00FA6EE0"/>
    <w:rsid w:val="00FA6F15"/>
    <w:rsid w:val="00FA77D9"/>
    <w:rsid w:val="00FB0E76"/>
    <w:rsid w:val="00FB10BD"/>
    <w:rsid w:val="00FB150A"/>
    <w:rsid w:val="00FB1823"/>
    <w:rsid w:val="00FB1B9F"/>
    <w:rsid w:val="00FB1C9E"/>
    <w:rsid w:val="00FB31EB"/>
    <w:rsid w:val="00FB3465"/>
    <w:rsid w:val="00FB3686"/>
    <w:rsid w:val="00FB42D9"/>
    <w:rsid w:val="00FB4C10"/>
    <w:rsid w:val="00FB50AA"/>
    <w:rsid w:val="00FB56B3"/>
    <w:rsid w:val="00FB5D0F"/>
    <w:rsid w:val="00FB6C79"/>
    <w:rsid w:val="00FB6CC5"/>
    <w:rsid w:val="00FB739F"/>
    <w:rsid w:val="00FC0BC5"/>
    <w:rsid w:val="00FC0CEC"/>
    <w:rsid w:val="00FC1366"/>
    <w:rsid w:val="00FC151E"/>
    <w:rsid w:val="00FC18CC"/>
    <w:rsid w:val="00FC3123"/>
    <w:rsid w:val="00FC4095"/>
    <w:rsid w:val="00FC4C51"/>
    <w:rsid w:val="00FC621E"/>
    <w:rsid w:val="00FC6860"/>
    <w:rsid w:val="00FC6946"/>
    <w:rsid w:val="00FC77D4"/>
    <w:rsid w:val="00FD03F7"/>
    <w:rsid w:val="00FD07F0"/>
    <w:rsid w:val="00FD0C52"/>
    <w:rsid w:val="00FD1047"/>
    <w:rsid w:val="00FD189A"/>
    <w:rsid w:val="00FD2A17"/>
    <w:rsid w:val="00FD2AFE"/>
    <w:rsid w:val="00FD32A3"/>
    <w:rsid w:val="00FD4053"/>
    <w:rsid w:val="00FD438F"/>
    <w:rsid w:val="00FD4390"/>
    <w:rsid w:val="00FD56D4"/>
    <w:rsid w:val="00FD581E"/>
    <w:rsid w:val="00FD642F"/>
    <w:rsid w:val="00FD7510"/>
    <w:rsid w:val="00FD7A2E"/>
    <w:rsid w:val="00FE0196"/>
    <w:rsid w:val="00FE0CFB"/>
    <w:rsid w:val="00FE0F18"/>
    <w:rsid w:val="00FE1426"/>
    <w:rsid w:val="00FE19BC"/>
    <w:rsid w:val="00FE21BC"/>
    <w:rsid w:val="00FE2D61"/>
    <w:rsid w:val="00FE4E13"/>
    <w:rsid w:val="00FE4F19"/>
    <w:rsid w:val="00FE51E2"/>
    <w:rsid w:val="00FE5596"/>
    <w:rsid w:val="00FE57E2"/>
    <w:rsid w:val="00FE5F15"/>
    <w:rsid w:val="00FE60C2"/>
    <w:rsid w:val="00FE63B4"/>
    <w:rsid w:val="00FE65F7"/>
    <w:rsid w:val="00FE6D14"/>
    <w:rsid w:val="00FE6DC4"/>
    <w:rsid w:val="00FE72F0"/>
    <w:rsid w:val="00FE7F07"/>
    <w:rsid w:val="00FE7F1E"/>
    <w:rsid w:val="00FF15A5"/>
    <w:rsid w:val="00FF1B17"/>
    <w:rsid w:val="00FF1E35"/>
    <w:rsid w:val="00FF2471"/>
    <w:rsid w:val="00FF286B"/>
    <w:rsid w:val="00FF2C97"/>
    <w:rsid w:val="00FF2E37"/>
    <w:rsid w:val="00FF3081"/>
    <w:rsid w:val="00FF37F9"/>
    <w:rsid w:val="00FF4A97"/>
    <w:rsid w:val="00FF4E90"/>
    <w:rsid w:val="00FF62C0"/>
    <w:rsid w:val="00FF6554"/>
    <w:rsid w:val="00FF6E94"/>
    <w:rsid w:val="00FF7316"/>
    <w:rsid w:val="00FF7875"/>
    <w:rsid w:val="02103A25"/>
    <w:rsid w:val="02A37B9F"/>
    <w:rsid w:val="02E10779"/>
    <w:rsid w:val="037F6878"/>
    <w:rsid w:val="06639900"/>
    <w:rsid w:val="07EABF45"/>
    <w:rsid w:val="091860B8"/>
    <w:rsid w:val="094F5DFA"/>
    <w:rsid w:val="09AC4BCC"/>
    <w:rsid w:val="0A21F1EA"/>
    <w:rsid w:val="0B78B141"/>
    <w:rsid w:val="0C32D95B"/>
    <w:rsid w:val="0C854332"/>
    <w:rsid w:val="0CA0118B"/>
    <w:rsid w:val="0D14B9C7"/>
    <w:rsid w:val="0DCF7C82"/>
    <w:rsid w:val="0EFE3301"/>
    <w:rsid w:val="0F3FC559"/>
    <w:rsid w:val="0F838CEE"/>
    <w:rsid w:val="1044C323"/>
    <w:rsid w:val="114C7A08"/>
    <w:rsid w:val="114F0A62"/>
    <w:rsid w:val="139E0918"/>
    <w:rsid w:val="13C59492"/>
    <w:rsid w:val="147D38F6"/>
    <w:rsid w:val="14FE0E3B"/>
    <w:rsid w:val="162142E5"/>
    <w:rsid w:val="197E11AE"/>
    <w:rsid w:val="19910465"/>
    <w:rsid w:val="1A264EC6"/>
    <w:rsid w:val="1A5729FD"/>
    <w:rsid w:val="1ACAA0B5"/>
    <w:rsid w:val="1CC0BC47"/>
    <w:rsid w:val="1CF64DD5"/>
    <w:rsid w:val="1DD37208"/>
    <w:rsid w:val="1DD4BC9D"/>
    <w:rsid w:val="1ECC19DF"/>
    <w:rsid w:val="1F5CEBEC"/>
    <w:rsid w:val="208F0485"/>
    <w:rsid w:val="2180C2DE"/>
    <w:rsid w:val="23B0BB98"/>
    <w:rsid w:val="23B5D64A"/>
    <w:rsid w:val="24A4DFF4"/>
    <w:rsid w:val="24AA4FF7"/>
    <w:rsid w:val="2562B947"/>
    <w:rsid w:val="2750E9E5"/>
    <w:rsid w:val="27EDF3B4"/>
    <w:rsid w:val="292ECCF2"/>
    <w:rsid w:val="2A241237"/>
    <w:rsid w:val="2AD0B2A2"/>
    <w:rsid w:val="2B259476"/>
    <w:rsid w:val="2B2B88C3"/>
    <w:rsid w:val="2BBAD7EC"/>
    <w:rsid w:val="2C1D9326"/>
    <w:rsid w:val="2C800997"/>
    <w:rsid w:val="2D655CD0"/>
    <w:rsid w:val="2E0A9489"/>
    <w:rsid w:val="2E5C6AEF"/>
    <w:rsid w:val="2EEC1B2F"/>
    <w:rsid w:val="2FA61C8D"/>
    <w:rsid w:val="339004ED"/>
    <w:rsid w:val="33C75088"/>
    <w:rsid w:val="3428A50B"/>
    <w:rsid w:val="359469DC"/>
    <w:rsid w:val="36747060"/>
    <w:rsid w:val="383CB553"/>
    <w:rsid w:val="39D885B4"/>
    <w:rsid w:val="39FA7A5B"/>
    <w:rsid w:val="3ACAC9D6"/>
    <w:rsid w:val="3C62016B"/>
    <w:rsid w:val="3DFD2AD3"/>
    <w:rsid w:val="3E026A98"/>
    <w:rsid w:val="3E5E275E"/>
    <w:rsid w:val="3F7ED7B3"/>
    <w:rsid w:val="3F9088CB"/>
    <w:rsid w:val="3FA0B5E9"/>
    <w:rsid w:val="408ECCD6"/>
    <w:rsid w:val="4094B645"/>
    <w:rsid w:val="409BDA56"/>
    <w:rsid w:val="40DDC0FE"/>
    <w:rsid w:val="4355E431"/>
    <w:rsid w:val="44605C7F"/>
    <w:rsid w:val="44D49F4D"/>
    <w:rsid w:val="45351398"/>
    <w:rsid w:val="475516BD"/>
    <w:rsid w:val="48E39029"/>
    <w:rsid w:val="49F43795"/>
    <w:rsid w:val="4A32E052"/>
    <w:rsid w:val="4A3D3987"/>
    <w:rsid w:val="4A912D6D"/>
    <w:rsid w:val="4BF19AA6"/>
    <w:rsid w:val="4E784737"/>
    <w:rsid w:val="4F526380"/>
    <w:rsid w:val="4F81B5EB"/>
    <w:rsid w:val="50F5566E"/>
    <w:rsid w:val="535142BE"/>
    <w:rsid w:val="543FE49A"/>
    <w:rsid w:val="548EA865"/>
    <w:rsid w:val="55CED568"/>
    <w:rsid w:val="579B9493"/>
    <w:rsid w:val="58228D48"/>
    <w:rsid w:val="587413BF"/>
    <w:rsid w:val="594FE292"/>
    <w:rsid w:val="5A98CED0"/>
    <w:rsid w:val="5BA6B63F"/>
    <w:rsid w:val="5BB15779"/>
    <w:rsid w:val="5BD16469"/>
    <w:rsid w:val="5C2B9615"/>
    <w:rsid w:val="5CBDD483"/>
    <w:rsid w:val="5CC23DDD"/>
    <w:rsid w:val="5D103FFD"/>
    <w:rsid w:val="5D388DAE"/>
    <w:rsid w:val="5E932134"/>
    <w:rsid w:val="60C55E8F"/>
    <w:rsid w:val="60E09BE3"/>
    <w:rsid w:val="610C7A26"/>
    <w:rsid w:val="6163B7A5"/>
    <w:rsid w:val="627A8E1A"/>
    <w:rsid w:val="62A0A117"/>
    <w:rsid w:val="62BC3633"/>
    <w:rsid w:val="638C02CC"/>
    <w:rsid w:val="644C226F"/>
    <w:rsid w:val="66981FCB"/>
    <w:rsid w:val="68CA54A3"/>
    <w:rsid w:val="6A07E14B"/>
    <w:rsid w:val="6A78DA69"/>
    <w:rsid w:val="6B4EBBCF"/>
    <w:rsid w:val="6BC9DD6A"/>
    <w:rsid w:val="6CF2C802"/>
    <w:rsid w:val="6D8B8DB1"/>
    <w:rsid w:val="6DEE80E2"/>
    <w:rsid w:val="6E7F9102"/>
    <w:rsid w:val="6FB7C1F4"/>
    <w:rsid w:val="7066760E"/>
    <w:rsid w:val="7116DF0B"/>
    <w:rsid w:val="74A05038"/>
    <w:rsid w:val="7746F778"/>
    <w:rsid w:val="7882803B"/>
    <w:rsid w:val="78CF9184"/>
    <w:rsid w:val="7986B521"/>
    <w:rsid w:val="7AF240E6"/>
    <w:rsid w:val="7D228620"/>
    <w:rsid w:val="7DBD1C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deeaf6"/>
    </o:shapedefaults>
    <o:shapelayout v:ext="edit">
      <o:idmap v:ext="edit" data="2"/>
    </o:shapelayout>
  </w:shapeDefaults>
  <w:decimalSymbol w:val="."/>
  <w:listSeparator w:val=","/>
  <w14:docId w14:val="75C9A04D"/>
  <w15:chartTrackingRefBased/>
  <w15:docId w15:val="{C10AD5F5-F394-4A5C-95A5-5330FFB3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8"/>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8"/>
    <w:lsdException w:name="List Bullet 3" w:semiHidden="1" w:uiPriority="18" w:unhideWhenUsed="1"/>
    <w:lsdException w:name="List Bullet 4" w:uiPriority="18"/>
    <w:lsdException w:name="List Bullet 5" w:semiHidden="1" w:uiPriority="1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uiPriority="3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0"/>
    <w:qFormat/>
    <w:rsid w:val="00B319F1"/>
    <w:pPr>
      <w:widowControl w:val="0"/>
      <w:jc w:val="both"/>
    </w:pPr>
    <w:rPr>
      <w:kern w:val="2"/>
      <w:sz w:val="21"/>
      <w:szCs w:val="24"/>
    </w:rPr>
  </w:style>
  <w:style w:type="paragraph" w:styleId="10">
    <w:name w:val="heading 1"/>
    <w:basedOn w:val="a0"/>
    <w:next w:val="a1"/>
    <w:link w:val="12"/>
    <w:qFormat/>
    <w:rsid w:val="00912451"/>
    <w:pPr>
      <w:keepNext/>
      <w:numPr>
        <w:numId w:val="10"/>
      </w:numPr>
      <w:snapToGrid w:val="0"/>
      <w:spacing w:afterLines="50" w:after="50" w:line="360" w:lineRule="exact"/>
      <w:outlineLvl w:val="0"/>
    </w:pPr>
    <w:rPr>
      <w:rFonts w:ascii="Arial" w:eastAsia="ＭＳ Ｐゴシック" w:hAnsi="Arial" w:cs="Arial"/>
      <w:b/>
      <w:sz w:val="28"/>
      <w:szCs w:val="28"/>
    </w:rPr>
  </w:style>
  <w:style w:type="paragraph" w:styleId="20">
    <w:name w:val="heading 2"/>
    <w:basedOn w:val="10"/>
    <w:next w:val="a1"/>
    <w:link w:val="22"/>
    <w:qFormat/>
    <w:rsid w:val="00912451"/>
    <w:pPr>
      <w:numPr>
        <w:ilvl w:val="1"/>
      </w:numPr>
      <w:outlineLvl w:val="1"/>
    </w:pPr>
    <w:rPr>
      <w:bCs/>
    </w:rPr>
  </w:style>
  <w:style w:type="paragraph" w:styleId="3">
    <w:name w:val="heading 3"/>
    <w:basedOn w:val="a0"/>
    <w:next w:val="a1"/>
    <w:link w:val="32"/>
    <w:qFormat/>
    <w:rsid w:val="00912451"/>
    <w:pPr>
      <w:keepNext/>
      <w:numPr>
        <w:ilvl w:val="2"/>
        <w:numId w:val="10"/>
      </w:numPr>
      <w:spacing w:afterLines="50" w:after="50" w:line="360" w:lineRule="exact"/>
      <w:outlineLvl w:val="2"/>
    </w:pPr>
    <w:rPr>
      <w:rFonts w:ascii="Arial" w:eastAsia="ＭＳ Ｐゴシック" w:hAnsi="Arial" w:cs="Arial"/>
      <w:b/>
      <w:color w:val="000000"/>
      <w:sz w:val="24"/>
      <w:szCs w:val="28"/>
    </w:rPr>
  </w:style>
  <w:style w:type="paragraph" w:styleId="4">
    <w:name w:val="heading 4"/>
    <w:basedOn w:val="a0"/>
    <w:next w:val="a1"/>
    <w:link w:val="41"/>
    <w:qFormat/>
    <w:rsid w:val="00912451"/>
    <w:pPr>
      <w:keepNext/>
      <w:numPr>
        <w:ilvl w:val="3"/>
        <w:numId w:val="10"/>
      </w:numPr>
      <w:spacing w:afterLines="50" w:after="50" w:line="360" w:lineRule="exact"/>
      <w:outlineLvl w:val="3"/>
    </w:pPr>
    <w:rPr>
      <w:rFonts w:ascii="Arial" w:eastAsia="ＭＳ Ｐゴシック" w:hAnsi="Arial" w:cs="Arial"/>
      <w:b/>
      <w:bCs/>
      <w:color w:val="0070C0"/>
      <w:sz w:val="24"/>
    </w:rPr>
  </w:style>
  <w:style w:type="paragraph" w:styleId="50">
    <w:name w:val="heading 5"/>
    <w:next w:val="a0"/>
    <w:link w:val="51"/>
    <w:unhideWhenUsed/>
    <w:rsid w:val="009E1886"/>
    <w:pPr>
      <w:numPr>
        <w:ilvl w:val="4"/>
      </w:numPr>
      <w:outlineLvl w:val="4"/>
    </w:pPr>
    <w:rPr>
      <w:rFonts w:ascii="Arial" w:eastAsia="ＭＳ Ｐゴシック" w:hAnsi="Arial" w:cs="Arial"/>
      <w:b/>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0"/>
    <w:next w:val="a0"/>
    <w:link w:val="a6"/>
    <w:uiPriority w:val="11"/>
    <w:qFormat/>
    <w:rsid w:val="003D43F9"/>
    <w:pPr>
      <w:jc w:val="center"/>
    </w:pPr>
    <w:rPr>
      <w:rFonts w:ascii="Arial" w:eastAsia="ＭＳ Ｐゴシック" w:hAnsi="Arial" w:cs="Arial"/>
      <w:b/>
      <w:bCs/>
      <w:sz w:val="44"/>
      <w:szCs w:val="44"/>
    </w:rPr>
  </w:style>
  <w:style w:type="paragraph" w:styleId="a1">
    <w:name w:val="Body Text"/>
    <w:basedOn w:val="a0"/>
    <w:link w:val="a7"/>
    <w:uiPriority w:val="2"/>
    <w:rsid w:val="0098061D"/>
    <w:pPr>
      <w:spacing w:line="360" w:lineRule="exact"/>
      <w:ind w:firstLineChars="100" w:firstLine="100"/>
    </w:pPr>
    <w:rPr>
      <w:rFonts w:ascii="Arial" w:eastAsia="ＭＳ Ｐゴシック" w:hAnsi="Arial" w:cs="Arial"/>
      <w:color w:val="000000" w:themeColor="text1"/>
      <w:sz w:val="24"/>
    </w:rPr>
  </w:style>
  <w:style w:type="character" w:customStyle="1" w:styleId="a6">
    <w:name w:val="表題 (文字)"/>
    <w:basedOn w:val="a2"/>
    <w:link w:val="a5"/>
    <w:uiPriority w:val="11"/>
    <w:rsid w:val="003D43F9"/>
    <w:rPr>
      <w:rFonts w:ascii="Arial" w:eastAsia="ＭＳ Ｐゴシック" w:hAnsi="Arial" w:cs="Arial"/>
      <w:b/>
      <w:bCs/>
      <w:kern w:val="2"/>
      <w:sz w:val="44"/>
      <w:szCs w:val="44"/>
    </w:rPr>
  </w:style>
  <w:style w:type="paragraph" w:styleId="a8">
    <w:name w:val="header"/>
    <w:basedOn w:val="a0"/>
    <w:link w:val="a9"/>
    <w:rsid w:val="00B943B9"/>
    <w:pPr>
      <w:tabs>
        <w:tab w:val="center" w:pos="4252"/>
        <w:tab w:val="right" w:pos="8504"/>
      </w:tabs>
      <w:snapToGrid w:val="0"/>
    </w:pPr>
  </w:style>
  <w:style w:type="paragraph" w:styleId="aa">
    <w:name w:val="Subtitle"/>
    <w:basedOn w:val="a0"/>
    <w:next w:val="a0"/>
    <w:link w:val="ab"/>
    <w:uiPriority w:val="12"/>
    <w:rsid w:val="003D43F9"/>
    <w:pPr>
      <w:jc w:val="center"/>
    </w:pPr>
    <w:rPr>
      <w:rFonts w:ascii="Arial" w:eastAsia="ＭＳ Ｐゴシック" w:hAnsi="Arial" w:cs="Arial"/>
      <w:b/>
      <w:bCs/>
      <w:color w:val="000000"/>
      <w:sz w:val="32"/>
      <w:szCs w:val="32"/>
    </w:rPr>
  </w:style>
  <w:style w:type="character" w:styleId="ac">
    <w:name w:val="Subtle Reference"/>
    <w:basedOn w:val="a2"/>
    <w:uiPriority w:val="31"/>
    <w:semiHidden/>
    <w:rsid w:val="00A37EB6"/>
    <w:rPr>
      <w:smallCaps/>
      <w:color w:val="5A5A5A" w:themeColor="text1" w:themeTint="A5"/>
    </w:rPr>
  </w:style>
  <w:style w:type="paragraph" w:styleId="ad">
    <w:name w:val="footer"/>
    <w:basedOn w:val="a0"/>
    <w:link w:val="ae"/>
    <w:uiPriority w:val="99"/>
    <w:rsid w:val="00BE2AA3"/>
    <w:pPr>
      <w:widowControl/>
      <w:tabs>
        <w:tab w:val="center" w:pos="4536"/>
        <w:tab w:val="right" w:pos="9072"/>
      </w:tabs>
      <w:adjustRightInd w:val="0"/>
      <w:snapToGrid w:val="0"/>
      <w:jc w:val="center"/>
      <w:textAlignment w:val="center"/>
    </w:pPr>
    <w:rPr>
      <w:rFonts w:ascii="Arial" w:eastAsia="ＭＳ Ｐゴシック" w:hAnsi="Arial"/>
      <w:iCs/>
      <w:snapToGrid w:val="0"/>
      <w:kern w:val="0"/>
      <w:sz w:val="20"/>
      <w:szCs w:val="20"/>
    </w:rPr>
  </w:style>
  <w:style w:type="character" w:styleId="af">
    <w:name w:val="page number"/>
    <w:uiPriority w:val="19"/>
    <w:rsid w:val="007622CB"/>
    <w:rPr>
      <w:rFonts w:ascii="Arial" w:eastAsia="ＭＳ ゴシック" w:hAnsi="Arial"/>
      <w:i/>
      <w:color w:val="auto"/>
      <w:spacing w:val="0"/>
      <w:w w:val="100"/>
      <w:kern w:val="0"/>
      <w:position w:val="0"/>
      <w:sz w:val="20"/>
      <w:u w:val="none"/>
      <w:em w:val="none"/>
    </w:rPr>
  </w:style>
  <w:style w:type="character" w:customStyle="1" w:styleId="ab">
    <w:name w:val="副題 (文字)"/>
    <w:basedOn w:val="a2"/>
    <w:link w:val="aa"/>
    <w:uiPriority w:val="12"/>
    <w:rsid w:val="003D43F9"/>
    <w:rPr>
      <w:rFonts w:ascii="Arial" w:eastAsia="ＭＳ Ｐゴシック" w:hAnsi="Arial" w:cs="Arial"/>
      <w:b/>
      <w:bCs/>
      <w:color w:val="000000"/>
      <w:kern w:val="2"/>
      <w:sz w:val="32"/>
      <w:szCs w:val="32"/>
    </w:rPr>
  </w:style>
  <w:style w:type="paragraph" w:customStyle="1" w:styleId="11">
    <w:name w:val="作成ガイド1"/>
    <w:basedOn w:val="a0"/>
    <w:uiPriority w:val="10"/>
    <w:qFormat/>
    <w:rsid w:val="006F585A"/>
    <w:pPr>
      <w:numPr>
        <w:numId w:val="9"/>
      </w:numPr>
      <w:tabs>
        <w:tab w:val="clear" w:pos="360"/>
      </w:tabs>
      <w:snapToGrid w:val="0"/>
      <w:spacing w:line="360" w:lineRule="exact"/>
      <w:ind w:left="652" w:rightChars="50" w:right="50" w:hanging="442"/>
      <w:jc w:val="left"/>
    </w:pPr>
    <w:rPr>
      <w:rFonts w:ascii="Arial" w:eastAsia="ＭＳ Ｐゴシック" w:hAnsi="Arial"/>
      <w:szCs w:val="21"/>
    </w:rPr>
  </w:style>
  <w:style w:type="paragraph" w:customStyle="1" w:styleId="21">
    <w:name w:val="作成ガイド2"/>
    <w:basedOn w:val="a0"/>
    <w:uiPriority w:val="10"/>
    <w:qFormat/>
    <w:rsid w:val="006F585A"/>
    <w:pPr>
      <w:numPr>
        <w:ilvl w:val="1"/>
        <w:numId w:val="11"/>
      </w:numPr>
      <w:snapToGrid w:val="0"/>
      <w:spacing w:line="360" w:lineRule="exact"/>
      <w:ind w:left="822" w:rightChars="50" w:right="50" w:hanging="102"/>
      <w:jc w:val="left"/>
    </w:pPr>
    <w:rPr>
      <w:rFonts w:ascii="Arial" w:eastAsia="ＭＳ Ｐゴシック" w:hAnsi="Arial" w:cs="Arial"/>
      <w:color w:val="000000"/>
      <w:szCs w:val="21"/>
    </w:rPr>
  </w:style>
  <w:style w:type="paragraph" w:styleId="af0">
    <w:name w:val="Balloon Text"/>
    <w:basedOn w:val="a0"/>
    <w:uiPriority w:val="98"/>
    <w:semiHidden/>
    <w:rsid w:val="00A83D31"/>
    <w:rPr>
      <w:rFonts w:ascii="Arial" w:eastAsia="ＭＳ ゴシック" w:hAnsi="Arial"/>
      <w:sz w:val="18"/>
      <w:szCs w:val="18"/>
    </w:rPr>
  </w:style>
  <w:style w:type="character" w:styleId="af1">
    <w:name w:val="annotation reference"/>
    <w:semiHidden/>
    <w:rsid w:val="00AE651A"/>
    <w:rPr>
      <w:sz w:val="18"/>
      <w:szCs w:val="18"/>
    </w:rPr>
  </w:style>
  <w:style w:type="paragraph" w:styleId="af2">
    <w:name w:val="annotation text"/>
    <w:basedOn w:val="a0"/>
    <w:link w:val="af3"/>
    <w:semiHidden/>
    <w:rsid w:val="00AE651A"/>
    <w:pPr>
      <w:jc w:val="left"/>
    </w:pPr>
  </w:style>
  <w:style w:type="paragraph" w:styleId="af4">
    <w:name w:val="annotation subject"/>
    <w:basedOn w:val="af2"/>
    <w:next w:val="af2"/>
    <w:semiHidden/>
    <w:rsid w:val="00AE651A"/>
    <w:rPr>
      <w:b/>
      <w:bCs/>
    </w:rPr>
  </w:style>
  <w:style w:type="character" w:customStyle="1" w:styleId="41">
    <w:name w:val="見出し 4 (文字)"/>
    <w:basedOn w:val="a2"/>
    <w:link w:val="4"/>
    <w:rsid w:val="00912451"/>
    <w:rPr>
      <w:rFonts w:ascii="Arial" w:eastAsia="ＭＳ Ｐゴシック" w:hAnsi="Arial" w:cs="Arial"/>
      <w:b/>
      <w:bCs/>
      <w:color w:val="0070C0"/>
      <w:kern w:val="2"/>
      <w:sz w:val="24"/>
      <w:szCs w:val="24"/>
    </w:rPr>
  </w:style>
  <w:style w:type="character" w:customStyle="1" w:styleId="51">
    <w:name w:val="見出し 5 (文字)"/>
    <w:basedOn w:val="a2"/>
    <w:link w:val="50"/>
    <w:rsid w:val="009E1886"/>
    <w:rPr>
      <w:rFonts w:ascii="Arial" w:eastAsia="ＭＳ Ｐゴシック" w:hAnsi="Arial" w:cs="Arial"/>
      <w:b/>
      <w:kern w:val="2"/>
      <w:sz w:val="24"/>
      <w:szCs w:val="24"/>
    </w:rPr>
  </w:style>
  <w:style w:type="paragraph" w:styleId="a">
    <w:name w:val="List Bullet"/>
    <w:basedOn w:val="a0"/>
    <w:uiPriority w:val="18"/>
    <w:rsid w:val="00FC18CC"/>
    <w:pPr>
      <w:numPr>
        <w:numId w:val="8"/>
      </w:numPr>
    </w:pPr>
    <w:rPr>
      <w:rFonts w:ascii="Arial" w:eastAsia="ＭＳ Ｐゴシック" w:hAnsi="Arial" w:cs="Arial"/>
      <w:color w:val="000000"/>
      <w:sz w:val="24"/>
    </w:rPr>
  </w:style>
  <w:style w:type="character" w:styleId="af5">
    <w:name w:val="Hyperlink"/>
    <w:uiPriority w:val="99"/>
    <w:rsid w:val="009E1886"/>
    <w:rPr>
      <w:rFonts w:ascii="Arial" w:eastAsia="ＭＳ Pゴシック" w:hAnsi="Arial"/>
      <w:color w:val="0000FF"/>
      <w:u w:val="single"/>
    </w:rPr>
  </w:style>
  <w:style w:type="paragraph" w:customStyle="1" w:styleId="af6">
    <w:name w:val="番号なし見出し"/>
    <w:basedOn w:val="a0"/>
    <w:qFormat/>
    <w:rsid w:val="006B6943"/>
    <w:pPr>
      <w:jc w:val="center"/>
    </w:pPr>
    <w:rPr>
      <w:rFonts w:ascii="Arial" w:eastAsia="ＭＳ Ｐゴシック" w:hAnsi="Arial" w:cs="Arial"/>
      <w:noProof/>
      <w:sz w:val="28"/>
      <w:szCs w:val="28"/>
    </w:rPr>
  </w:style>
  <w:style w:type="character" w:customStyle="1" w:styleId="a9">
    <w:name w:val="ヘッダー (文字)"/>
    <w:link w:val="a8"/>
    <w:rsid w:val="00A37EB6"/>
    <w:rPr>
      <w:kern w:val="2"/>
      <w:sz w:val="21"/>
      <w:szCs w:val="24"/>
    </w:rPr>
  </w:style>
  <w:style w:type="character" w:customStyle="1" w:styleId="12">
    <w:name w:val="見出し 1 (文字)"/>
    <w:link w:val="10"/>
    <w:rsid w:val="00912451"/>
    <w:rPr>
      <w:rFonts w:ascii="Arial" w:eastAsia="ＭＳ Ｐゴシック" w:hAnsi="Arial" w:cs="Arial"/>
      <w:b/>
      <w:kern w:val="2"/>
      <w:sz w:val="28"/>
      <w:szCs w:val="28"/>
    </w:rPr>
  </w:style>
  <w:style w:type="paragraph" w:styleId="13">
    <w:name w:val="toc 1"/>
    <w:basedOn w:val="a0"/>
    <w:next w:val="a0"/>
    <w:link w:val="14"/>
    <w:autoRedefine/>
    <w:uiPriority w:val="39"/>
    <w:unhideWhenUsed/>
    <w:rsid w:val="0024431C"/>
    <w:pPr>
      <w:tabs>
        <w:tab w:val="right" w:leader="dot" w:pos="9628"/>
      </w:tabs>
      <w:spacing w:line="360" w:lineRule="exact"/>
      <w:ind w:leftChars="100" w:left="210" w:rightChars="100" w:right="210"/>
    </w:pPr>
    <w:rPr>
      <w:rFonts w:ascii="Arial" w:eastAsia="ＭＳ Ｐゴシック" w:hAnsi="Arial" w:cs="Arial"/>
      <w:b/>
      <w:bCs/>
      <w:noProof/>
      <w:sz w:val="24"/>
    </w:rPr>
  </w:style>
  <w:style w:type="table" w:styleId="af7">
    <w:name w:val="Table Grid"/>
    <w:basedOn w:val="a3"/>
    <w:rsid w:val="00E76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見出し 2 (文字)"/>
    <w:link w:val="20"/>
    <w:rsid w:val="00912451"/>
    <w:rPr>
      <w:rFonts w:ascii="Arial" w:eastAsia="ＭＳ Ｐゴシック" w:hAnsi="Arial" w:cs="Arial"/>
      <w:b/>
      <w:bCs/>
      <w:kern w:val="2"/>
      <w:sz w:val="28"/>
      <w:szCs w:val="28"/>
    </w:rPr>
  </w:style>
  <w:style w:type="paragraph" w:styleId="23">
    <w:name w:val="toc 2"/>
    <w:basedOn w:val="a0"/>
    <w:next w:val="a0"/>
    <w:autoRedefine/>
    <w:uiPriority w:val="39"/>
    <w:unhideWhenUsed/>
    <w:rsid w:val="0024431C"/>
    <w:pPr>
      <w:tabs>
        <w:tab w:val="left" w:pos="1260"/>
        <w:tab w:val="right" w:leader="dot" w:pos="9628"/>
      </w:tabs>
      <w:spacing w:line="360" w:lineRule="exact"/>
      <w:ind w:leftChars="200" w:left="420" w:rightChars="100" w:right="210"/>
    </w:pPr>
    <w:rPr>
      <w:rFonts w:ascii="Arial" w:eastAsia="ＭＳ Ｐゴシック" w:hAnsi="Arial" w:cs="Arial"/>
      <w:b/>
      <w:noProof/>
      <w:sz w:val="24"/>
    </w:rPr>
  </w:style>
  <w:style w:type="character" w:customStyle="1" w:styleId="ae">
    <w:name w:val="フッター (文字)"/>
    <w:link w:val="ad"/>
    <w:uiPriority w:val="99"/>
    <w:rsid w:val="00BE2AA3"/>
    <w:rPr>
      <w:rFonts w:ascii="Arial" w:eastAsia="ＭＳ Ｐゴシック" w:hAnsi="Arial"/>
      <w:iCs/>
      <w:snapToGrid w:val="0"/>
    </w:rPr>
  </w:style>
  <w:style w:type="paragraph" w:styleId="af8">
    <w:name w:val="Revision"/>
    <w:hidden/>
    <w:uiPriority w:val="99"/>
    <w:semiHidden/>
    <w:rsid w:val="000C4FBA"/>
    <w:rPr>
      <w:kern w:val="2"/>
      <w:sz w:val="21"/>
      <w:szCs w:val="24"/>
    </w:rPr>
  </w:style>
  <w:style w:type="paragraph" w:styleId="af9">
    <w:name w:val="TOC Heading"/>
    <w:basedOn w:val="10"/>
    <w:next w:val="a0"/>
    <w:uiPriority w:val="39"/>
    <w:semiHidden/>
    <w:unhideWhenUsed/>
    <w:qFormat/>
    <w:rsid w:val="001E4CAF"/>
    <w:pPr>
      <w:keepLines/>
      <w:widowControl/>
      <w:spacing w:before="480" w:line="276" w:lineRule="auto"/>
      <w:jc w:val="left"/>
      <w:outlineLvl w:val="9"/>
    </w:pPr>
    <w:rPr>
      <w:b w:val="0"/>
      <w:bCs/>
      <w:color w:val="365F91"/>
      <w:kern w:val="0"/>
    </w:rPr>
  </w:style>
  <w:style w:type="character" w:styleId="afa">
    <w:name w:val="FollowedHyperlink"/>
    <w:uiPriority w:val="99"/>
    <w:semiHidden/>
    <w:unhideWhenUsed/>
    <w:rsid w:val="00AD4CEC"/>
    <w:rPr>
      <w:color w:val="954F72"/>
      <w:u w:val="single"/>
    </w:rPr>
  </w:style>
  <w:style w:type="paragraph" w:styleId="2">
    <w:name w:val="List Bullet 2"/>
    <w:basedOn w:val="a0"/>
    <w:uiPriority w:val="18"/>
    <w:rsid w:val="00FC18CC"/>
    <w:pPr>
      <w:numPr>
        <w:ilvl w:val="1"/>
        <w:numId w:val="8"/>
      </w:numPr>
    </w:pPr>
    <w:rPr>
      <w:rFonts w:ascii="Arial" w:eastAsia="ＭＳ Ｐゴシック" w:hAnsi="Arial" w:cs="Arial"/>
      <w:color w:val="000000"/>
      <w:sz w:val="24"/>
    </w:rPr>
  </w:style>
  <w:style w:type="paragraph" w:styleId="40">
    <w:name w:val="List Bullet 4"/>
    <w:basedOn w:val="a0"/>
    <w:uiPriority w:val="18"/>
    <w:rsid w:val="00FC18CC"/>
    <w:pPr>
      <w:numPr>
        <w:ilvl w:val="1"/>
        <w:numId w:val="6"/>
      </w:numPr>
    </w:pPr>
    <w:rPr>
      <w:rFonts w:ascii="Arial" w:eastAsia="ＭＳ Ｐゴシック" w:hAnsi="Arial" w:cs="Arial"/>
      <w:color w:val="000000"/>
      <w:sz w:val="24"/>
    </w:rPr>
  </w:style>
  <w:style w:type="character" w:customStyle="1" w:styleId="32">
    <w:name w:val="見出し 3 (文字)"/>
    <w:link w:val="3"/>
    <w:rsid w:val="00912451"/>
    <w:rPr>
      <w:rFonts w:ascii="Arial" w:eastAsia="ＭＳ Ｐゴシック" w:hAnsi="Arial" w:cs="Arial"/>
      <w:b/>
      <w:color w:val="000000"/>
      <w:kern w:val="2"/>
      <w:sz w:val="24"/>
      <w:szCs w:val="28"/>
    </w:rPr>
  </w:style>
  <w:style w:type="paragraph" w:styleId="33">
    <w:name w:val="toc 3"/>
    <w:basedOn w:val="a0"/>
    <w:next w:val="a0"/>
    <w:autoRedefine/>
    <w:uiPriority w:val="39"/>
    <w:unhideWhenUsed/>
    <w:rsid w:val="00081835"/>
    <w:pPr>
      <w:tabs>
        <w:tab w:val="right" w:leader="dot" w:pos="9628"/>
      </w:tabs>
      <w:spacing w:line="360" w:lineRule="exact"/>
      <w:ind w:leftChars="300" w:left="630"/>
    </w:pPr>
    <w:rPr>
      <w:rFonts w:ascii="Arial" w:eastAsia="ＭＳ Ｐゴシック" w:hAnsi="Arial" w:cs="Arial"/>
      <w:b/>
      <w:noProof/>
      <w:sz w:val="22"/>
    </w:rPr>
  </w:style>
  <w:style w:type="character" w:customStyle="1" w:styleId="15">
    <w:name w:val="未解決のメンション1"/>
    <w:uiPriority w:val="99"/>
    <w:semiHidden/>
    <w:unhideWhenUsed/>
    <w:rsid w:val="00D06F63"/>
    <w:rPr>
      <w:color w:val="605E5C"/>
      <w:shd w:val="clear" w:color="auto" w:fill="E1DFDD"/>
    </w:rPr>
  </w:style>
  <w:style w:type="paragraph" w:styleId="42">
    <w:name w:val="toc 4"/>
    <w:basedOn w:val="a0"/>
    <w:next w:val="a0"/>
    <w:autoRedefine/>
    <w:uiPriority w:val="39"/>
    <w:unhideWhenUsed/>
    <w:rsid w:val="00AE6070"/>
    <w:pPr>
      <w:tabs>
        <w:tab w:val="right" w:leader="dot" w:pos="9628"/>
      </w:tabs>
      <w:ind w:leftChars="350" w:left="735"/>
    </w:pPr>
    <w:rPr>
      <w:rFonts w:ascii="Arial" w:eastAsia="ＭＳ Ｐゴシック" w:hAnsi="Arial" w:cs="Arial"/>
      <w:b/>
      <w:bCs/>
      <w:noProof/>
    </w:rPr>
  </w:style>
  <w:style w:type="paragraph" w:styleId="31">
    <w:name w:val="List Bullet 3"/>
    <w:basedOn w:val="2"/>
    <w:uiPriority w:val="18"/>
    <w:rsid w:val="00FC18CC"/>
    <w:pPr>
      <w:numPr>
        <w:ilvl w:val="0"/>
        <w:numId w:val="3"/>
      </w:numPr>
    </w:pPr>
  </w:style>
  <w:style w:type="paragraph" w:customStyle="1" w:styleId="30">
    <w:name w:val="作成ガイド3"/>
    <w:basedOn w:val="a0"/>
    <w:uiPriority w:val="10"/>
    <w:qFormat/>
    <w:rsid w:val="006F585A"/>
    <w:pPr>
      <w:numPr>
        <w:ilvl w:val="2"/>
        <w:numId w:val="11"/>
      </w:numPr>
      <w:snapToGrid w:val="0"/>
      <w:spacing w:line="360" w:lineRule="exact"/>
      <w:ind w:left="1542" w:rightChars="50" w:right="50" w:hanging="102"/>
      <w:jc w:val="left"/>
    </w:pPr>
    <w:rPr>
      <w:rFonts w:ascii="Arial" w:eastAsia="ＭＳ Ｐゴシック" w:hAnsi="Arial" w:cs="Arial"/>
      <w:color w:val="000000"/>
      <w:szCs w:val="21"/>
    </w:rPr>
  </w:style>
  <w:style w:type="character" w:customStyle="1" w:styleId="af3">
    <w:name w:val="コメント文字列 (文字)"/>
    <w:link w:val="af2"/>
    <w:semiHidden/>
    <w:rsid w:val="000B5222"/>
    <w:rPr>
      <w:kern w:val="2"/>
      <w:sz w:val="21"/>
      <w:szCs w:val="24"/>
    </w:rPr>
  </w:style>
  <w:style w:type="character" w:customStyle="1" w:styleId="14">
    <w:name w:val="目次 1 (文字)"/>
    <w:link w:val="13"/>
    <w:uiPriority w:val="39"/>
    <w:rsid w:val="0024431C"/>
    <w:rPr>
      <w:rFonts w:ascii="Arial" w:eastAsia="ＭＳ Ｐゴシック" w:hAnsi="Arial" w:cs="Arial"/>
      <w:b/>
      <w:bCs/>
      <w:noProof/>
      <w:kern w:val="2"/>
      <w:sz w:val="24"/>
      <w:szCs w:val="24"/>
    </w:rPr>
  </w:style>
  <w:style w:type="paragraph" w:customStyle="1" w:styleId="afb">
    <w:name w:val="目次"/>
    <w:basedOn w:val="a0"/>
    <w:link w:val="afc"/>
    <w:uiPriority w:val="19"/>
    <w:qFormat/>
    <w:rsid w:val="00D07C5C"/>
    <w:pPr>
      <w:jc w:val="center"/>
    </w:pPr>
    <w:rPr>
      <w:rFonts w:ascii="Arial" w:eastAsia="ＭＳ Ｐゴシック" w:hAnsi="Arial" w:cs="Arial"/>
      <w:sz w:val="28"/>
      <w:szCs w:val="28"/>
    </w:rPr>
  </w:style>
  <w:style w:type="character" w:customStyle="1" w:styleId="afc">
    <w:name w:val="目次 (文字)"/>
    <w:basedOn w:val="14"/>
    <w:link w:val="afb"/>
    <w:uiPriority w:val="19"/>
    <w:rsid w:val="00D07C5C"/>
    <w:rPr>
      <w:rFonts w:ascii="Arial" w:eastAsia="ＭＳ Ｐゴシック" w:hAnsi="Arial" w:cs="Arial"/>
      <w:b w:val="0"/>
      <w:bCs w:val="0"/>
      <w:noProof/>
      <w:kern w:val="2"/>
      <w:sz w:val="28"/>
      <w:szCs w:val="28"/>
    </w:rPr>
  </w:style>
  <w:style w:type="paragraph" w:customStyle="1" w:styleId="afd">
    <w:name w:val="表中文字"/>
    <w:basedOn w:val="a0"/>
    <w:uiPriority w:val="3"/>
    <w:qFormat/>
    <w:rsid w:val="00FC18CC"/>
    <w:pPr>
      <w:widowControl/>
      <w:ind w:leftChars="50" w:left="105"/>
      <w:jc w:val="left"/>
      <w:textAlignment w:val="baseline"/>
    </w:pPr>
    <w:rPr>
      <w:rFonts w:ascii="Arial" w:eastAsia="ＭＳ Ｐゴシック" w:hAnsi="Arial" w:cs="Arial"/>
      <w:kern w:val="0"/>
      <w:sz w:val="24"/>
    </w:rPr>
  </w:style>
  <w:style w:type="character" w:customStyle="1" w:styleId="a7">
    <w:name w:val="本文 (文字)"/>
    <w:basedOn w:val="a2"/>
    <w:link w:val="a1"/>
    <w:uiPriority w:val="2"/>
    <w:rsid w:val="0098061D"/>
    <w:rPr>
      <w:rFonts w:ascii="Arial" w:eastAsia="ＭＳ Ｐゴシック" w:hAnsi="Arial" w:cs="Arial"/>
      <w:color w:val="000000" w:themeColor="text1"/>
      <w:kern w:val="2"/>
      <w:sz w:val="24"/>
      <w:szCs w:val="24"/>
    </w:rPr>
  </w:style>
  <w:style w:type="character" w:customStyle="1" w:styleId="24">
    <w:name w:val="未解決のメンション2"/>
    <w:basedOn w:val="a2"/>
    <w:uiPriority w:val="99"/>
    <w:semiHidden/>
    <w:unhideWhenUsed/>
    <w:rsid w:val="00992E32"/>
    <w:rPr>
      <w:color w:val="605E5C"/>
      <w:shd w:val="clear" w:color="auto" w:fill="E1DFDD"/>
    </w:rPr>
  </w:style>
  <w:style w:type="character" w:styleId="afe">
    <w:name w:val="Unresolved Mention"/>
    <w:basedOn w:val="a2"/>
    <w:uiPriority w:val="99"/>
    <w:semiHidden/>
    <w:unhideWhenUsed/>
    <w:rsid w:val="005C5CDF"/>
    <w:rPr>
      <w:color w:val="605E5C"/>
      <w:shd w:val="clear" w:color="auto" w:fill="E1DFDD"/>
    </w:rPr>
  </w:style>
  <w:style w:type="paragraph" w:customStyle="1" w:styleId="5Blue">
    <w:name w:val="箇条書き5 Blue"/>
    <w:basedOn w:val="5"/>
    <w:uiPriority w:val="10"/>
    <w:qFormat/>
    <w:rsid w:val="00B27ECD"/>
    <w:pPr>
      <w:ind w:left="545" w:hanging="440"/>
    </w:pPr>
    <w:rPr>
      <w:color w:val="0070C0"/>
    </w:rPr>
  </w:style>
  <w:style w:type="paragraph" w:customStyle="1" w:styleId="5">
    <w:name w:val="箇条書き5"/>
    <w:basedOn w:val="a0"/>
    <w:uiPriority w:val="10"/>
    <w:qFormat/>
    <w:rsid w:val="006F585A"/>
    <w:pPr>
      <w:numPr>
        <w:numId w:val="5"/>
      </w:numPr>
      <w:spacing w:line="360" w:lineRule="exact"/>
      <w:ind w:leftChars="50" w:left="150" w:rightChars="130" w:right="130" w:hangingChars="100" w:hanging="100"/>
    </w:pPr>
    <w:rPr>
      <w:rFonts w:ascii="Arial" w:eastAsia="ＭＳ Ｐゴシック" w:hAnsi="Arial"/>
      <w:color w:val="000000" w:themeColor="text1"/>
      <w:sz w:val="24"/>
    </w:rPr>
  </w:style>
  <w:style w:type="paragraph" w:customStyle="1" w:styleId="Blue">
    <w:name w:val="本文 Blue"/>
    <w:basedOn w:val="a1"/>
    <w:uiPriority w:val="10"/>
    <w:rsid w:val="006E313E"/>
    <w:pPr>
      <w:ind w:firstLine="240"/>
    </w:pPr>
    <w:rPr>
      <w:color w:val="0070C0"/>
    </w:rPr>
  </w:style>
  <w:style w:type="paragraph" w:styleId="aff">
    <w:name w:val="List Paragraph"/>
    <w:basedOn w:val="a0"/>
    <w:link w:val="aff0"/>
    <w:uiPriority w:val="34"/>
    <w:qFormat/>
    <w:rsid w:val="00B669B7"/>
    <w:pPr>
      <w:ind w:leftChars="400" w:left="840"/>
    </w:pPr>
  </w:style>
  <w:style w:type="character" w:styleId="aff1">
    <w:name w:val="line number"/>
    <w:basedOn w:val="a2"/>
    <w:uiPriority w:val="99"/>
    <w:semiHidden/>
    <w:unhideWhenUsed/>
    <w:rsid w:val="00D37AA4"/>
  </w:style>
  <w:style w:type="character" w:customStyle="1" w:styleId="aff0">
    <w:name w:val="リスト段落 (文字)"/>
    <w:basedOn w:val="a2"/>
    <w:link w:val="aff"/>
    <w:uiPriority w:val="34"/>
    <w:rsid w:val="00CB53A2"/>
    <w:rPr>
      <w:kern w:val="2"/>
      <w:sz w:val="21"/>
      <w:szCs w:val="24"/>
    </w:rPr>
  </w:style>
  <w:style w:type="paragraph" w:styleId="25">
    <w:name w:val="Body Text 2"/>
    <w:basedOn w:val="a0"/>
    <w:link w:val="26"/>
    <w:uiPriority w:val="99"/>
    <w:semiHidden/>
    <w:unhideWhenUsed/>
    <w:rsid w:val="004E419D"/>
    <w:pPr>
      <w:spacing w:line="480" w:lineRule="auto"/>
    </w:pPr>
  </w:style>
  <w:style w:type="character" w:customStyle="1" w:styleId="26">
    <w:name w:val="本文 2 (文字)"/>
    <w:basedOn w:val="a2"/>
    <w:link w:val="25"/>
    <w:uiPriority w:val="99"/>
    <w:semiHidden/>
    <w:rsid w:val="004E419D"/>
    <w:rPr>
      <w:kern w:val="2"/>
      <w:sz w:val="21"/>
      <w:szCs w:val="24"/>
    </w:rPr>
  </w:style>
  <w:style w:type="paragraph" w:customStyle="1" w:styleId="1">
    <w:name w:val="スタイル1"/>
    <w:basedOn w:val="a1"/>
    <w:link w:val="16"/>
    <w:qFormat/>
    <w:rsid w:val="003917CE"/>
    <w:pPr>
      <w:numPr>
        <w:numId w:val="19"/>
      </w:numPr>
      <w:spacing w:line="400" w:lineRule="exact"/>
      <w:ind w:left="420" w:firstLineChars="0" w:firstLine="0"/>
      <w:jc w:val="left"/>
    </w:pPr>
    <w:rPr>
      <w:rFonts w:ascii="HG丸ｺﾞｼｯｸM-PRO" w:eastAsia="HG丸ｺﾞｼｯｸM-PRO" w:hAnsi="ＭＳ ゴシック" w:cs="Times New Roman"/>
      <w:color w:val="auto"/>
      <w:kern w:val="0"/>
      <w:sz w:val="28"/>
    </w:rPr>
  </w:style>
  <w:style w:type="character" w:customStyle="1" w:styleId="16">
    <w:name w:val="スタイル1 (文字)"/>
    <w:basedOn w:val="a2"/>
    <w:link w:val="1"/>
    <w:rsid w:val="003917CE"/>
    <w:rPr>
      <w:rFonts w:ascii="HG丸ｺﾞｼｯｸM-PRO" w:eastAsia="HG丸ｺﾞｼｯｸM-PRO" w:hAnsi="ＭＳ ゴシック"/>
      <w:sz w:val="28"/>
      <w:szCs w:val="24"/>
    </w:rPr>
  </w:style>
  <w:style w:type="character" w:styleId="aff2">
    <w:name w:val="Strong"/>
    <w:uiPriority w:val="22"/>
    <w:qFormat/>
    <w:rsid w:val="00884622"/>
    <w:rPr>
      <w:b/>
      <w:bCs/>
    </w:rPr>
  </w:style>
  <w:style w:type="character" w:customStyle="1" w:styleId="cf01">
    <w:name w:val="cf01"/>
    <w:basedOn w:val="a2"/>
    <w:rsid w:val="007E4C74"/>
    <w:rPr>
      <w:rFonts w:ascii="Meiryo UI" w:eastAsia="Meiryo UI" w:hAnsi="Meiryo UI" w:hint="eastAsia"/>
      <w:sz w:val="18"/>
      <w:szCs w:val="18"/>
    </w:rPr>
  </w:style>
  <w:style w:type="paragraph" w:customStyle="1" w:styleId="pf0">
    <w:name w:val="pf0"/>
    <w:basedOn w:val="a0"/>
    <w:rsid w:val="007E4C7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Web">
    <w:name w:val="Normal (Web)"/>
    <w:basedOn w:val="a0"/>
    <w:uiPriority w:val="99"/>
    <w:unhideWhenUsed/>
    <w:rsid w:val="004E2EB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5229">
      <w:bodyDiv w:val="1"/>
      <w:marLeft w:val="0"/>
      <w:marRight w:val="0"/>
      <w:marTop w:val="0"/>
      <w:marBottom w:val="0"/>
      <w:divBdr>
        <w:top w:val="none" w:sz="0" w:space="0" w:color="auto"/>
        <w:left w:val="none" w:sz="0" w:space="0" w:color="auto"/>
        <w:bottom w:val="none" w:sz="0" w:space="0" w:color="auto"/>
        <w:right w:val="none" w:sz="0" w:space="0" w:color="auto"/>
      </w:divBdr>
    </w:div>
    <w:div w:id="292716374">
      <w:bodyDiv w:val="1"/>
      <w:marLeft w:val="0"/>
      <w:marRight w:val="0"/>
      <w:marTop w:val="0"/>
      <w:marBottom w:val="0"/>
      <w:divBdr>
        <w:top w:val="none" w:sz="0" w:space="0" w:color="auto"/>
        <w:left w:val="none" w:sz="0" w:space="0" w:color="auto"/>
        <w:bottom w:val="none" w:sz="0" w:space="0" w:color="auto"/>
        <w:right w:val="none" w:sz="0" w:space="0" w:color="auto"/>
      </w:divBdr>
    </w:div>
    <w:div w:id="599609327">
      <w:bodyDiv w:val="1"/>
      <w:marLeft w:val="0"/>
      <w:marRight w:val="0"/>
      <w:marTop w:val="0"/>
      <w:marBottom w:val="0"/>
      <w:divBdr>
        <w:top w:val="none" w:sz="0" w:space="0" w:color="auto"/>
        <w:left w:val="none" w:sz="0" w:space="0" w:color="auto"/>
        <w:bottom w:val="none" w:sz="0" w:space="0" w:color="auto"/>
        <w:right w:val="none" w:sz="0" w:space="0" w:color="auto"/>
      </w:divBdr>
    </w:div>
    <w:div w:id="601111745">
      <w:bodyDiv w:val="1"/>
      <w:marLeft w:val="0"/>
      <w:marRight w:val="0"/>
      <w:marTop w:val="0"/>
      <w:marBottom w:val="0"/>
      <w:divBdr>
        <w:top w:val="none" w:sz="0" w:space="0" w:color="auto"/>
        <w:left w:val="none" w:sz="0" w:space="0" w:color="auto"/>
        <w:bottom w:val="none" w:sz="0" w:space="0" w:color="auto"/>
        <w:right w:val="none" w:sz="0" w:space="0" w:color="auto"/>
      </w:divBdr>
    </w:div>
    <w:div w:id="753934184">
      <w:bodyDiv w:val="1"/>
      <w:marLeft w:val="0"/>
      <w:marRight w:val="0"/>
      <w:marTop w:val="0"/>
      <w:marBottom w:val="0"/>
      <w:divBdr>
        <w:top w:val="none" w:sz="0" w:space="0" w:color="auto"/>
        <w:left w:val="none" w:sz="0" w:space="0" w:color="auto"/>
        <w:bottom w:val="none" w:sz="0" w:space="0" w:color="auto"/>
        <w:right w:val="none" w:sz="0" w:space="0" w:color="auto"/>
      </w:divBdr>
    </w:div>
    <w:div w:id="913198042">
      <w:bodyDiv w:val="1"/>
      <w:marLeft w:val="0"/>
      <w:marRight w:val="0"/>
      <w:marTop w:val="0"/>
      <w:marBottom w:val="0"/>
      <w:divBdr>
        <w:top w:val="none" w:sz="0" w:space="0" w:color="auto"/>
        <w:left w:val="none" w:sz="0" w:space="0" w:color="auto"/>
        <w:bottom w:val="none" w:sz="0" w:space="0" w:color="auto"/>
        <w:right w:val="none" w:sz="0" w:space="0" w:color="auto"/>
      </w:divBdr>
    </w:div>
    <w:div w:id="1039432997">
      <w:bodyDiv w:val="1"/>
      <w:marLeft w:val="0"/>
      <w:marRight w:val="0"/>
      <w:marTop w:val="0"/>
      <w:marBottom w:val="0"/>
      <w:divBdr>
        <w:top w:val="none" w:sz="0" w:space="0" w:color="auto"/>
        <w:left w:val="none" w:sz="0" w:space="0" w:color="auto"/>
        <w:bottom w:val="none" w:sz="0" w:space="0" w:color="auto"/>
        <w:right w:val="none" w:sz="0" w:space="0" w:color="auto"/>
      </w:divBdr>
    </w:div>
    <w:div w:id="1053386527">
      <w:bodyDiv w:val="1"/>
      <w:marLeft w:val="0"/>
      <w:marRight w:val="0"/>
      <w:marTop w:val="0"/>
      <w:marBottom w:val="0"/>
      <w:divBdr>
        <w:top w:val="none" w:sz="0" w:space="0" w:color="auto"/>
        <w:left w:val="none" w:sz="0" w:space="0" w:color="auto"/>
        <w:bottom w:val="none" w:sz="0" w:space="0" w:color="auto"/>
        <w:right w:val="none" w:sz="0" w:space="0" w:color="auto"/>
      </w:divBdr>
    </w:div>
    <w:div w:id="1096555576">
      <w:bodyDiv w:val="1"/>
      <w:marLeft w:val="0"/>
      <w:marRight w:val="0"/>
      <w:marTop w:val="0"/>
      <w:marBottom w:val="0"/>
      <w:divBdr>
        <w:top w:val="none" w:sz="0" w:space="0" w:color="auto"/>
        <w:left w:val="none" w:sz="0" w:space="0" w:color="auto"/>
        <w:bottom w:val="none" w:sz="0" w:space="0" w:color="auto"/>
        <w:right w:val="none" w:sz="0" w:space="0" w:color="auto"/>
      </w:divBdr>
    </w:div>
    <w:div w:id="1227376497">
      <w:bodyDiv w:val="1"/>
      <w:marLeft w:val="0"/>
      <w:marRight w:val="0"/>
      <w:marTop w:val="0"/>
      <w:marBottom w:val="0"/>
      <w:divBdr>
        <w:top w:val="none" w:sz="0" w:space="0" w:color="auto"/>
        <w:left w:val="none" w:sz="0" w:space="0" w:color="auto"/>
        <w:bottom w:val="none" w:sz="0" w:space="0" w:color="auto"/>
        <w:right w:val="none" w:sz="0" w:space="0" w:color="auto"/>
      </w:divBdr>
      <w:divsChild>
        <w:div w:id="580065731">
          <w:marLeft w:val="0"/>
          <w:marRight w:val="0"/>
          <w:marTop w:val="0"/>
          <w:marBottom w:val="0"/>
          <w:divBdr>
            <w:top w:val="none" w:sz="0" w:space="0" w:color="auto"/>
            <w:left w:val="none" w:sz="0" w:space="0" w:color="auto"/>
            <w:bottom w:val="none" w:sz="0" w:space="0" w:color="auto"/>
            <w:right w:val="none" w:sz="0" w:space="0" w:color="auto"/>
          </w:divBdr>
        </w:div>
        <w:div w:id="1872572481">
          <w:marLeft w:val="0"/>
          <w:marRight w:val="0"/>
          <w:marTop w:val="0"/>
          <w:marBottom w:val="0"/>
          <w:divBdr>
            <w:top w:val="none" w:sz="0" w:space="0" w:color="auto"/>
            <w:left w:val="none" w:sz="0" w:space="0" w:color="auto"/>
            <w:bottom w:val="none" w:sz="0" w:space="0" w:color="auto"/>
            <w:right w:val="none" w:sz="0" w:space="0" w:color="auto"/>
          </w:divBdr>
        </w:div>
      </w:divsChild>
    </w:div>
    <w:div w:id="1340080414">
      <w:bodyDiv w:val="1"/>
      <w:marLeft w:val="0"/>
      <w:marRight w:val="0"/>
      <w:marTop w:val="0"/>
      <w:marBottom w:val="0"/>
      <w:divBdr>
        <w:top w:val="none" w:sz="0" w:space="0" w:color="auto"/>
        <w:left w:val="none" w:sz="0" w:space="0" w:color="auto"/>
        <w:bottom w:val="none" w:sz="0" w:space="0" w:color="auto"/>
        <w:right w:val="none" w:sz="0" w:space="0" w:color="auto"/>
      </w:divBdr>
      <w:divsChild>
        <w:div w:id="702369329">
          <w:marLeft w:val="0"/>
          <w:marRight w:val="0"/>
          <w:marTop w:val="0"/>
          <w:marBottom w:val="0"/>
          <w:divBdr>
            <w:top w:val="none" w:sz="0" w:space="0" w:color="auto"/>
            <w:left w:val="none" w:sz="0" w:space="0" w:color="auto"/>
            <w:bottom w:val="none" w:sz="0" w:space="0" w:color="auto"/>
            <w:right w:val="none" w:sz="0" w:space="0" w:color="auto"/>
          </w:divBdr>
        </w:div>
        <w:div w:id="1143699609">
          <w:marLeft w:val="0"/>
          <w:marRight w:val="0"/>
          <w:marTop w:val="0"/>
          <w:marBottom w:val="0"/>
          <w:divBdr>
            <w:top w:val="none" w:sz="0" w:space="0" w:color="auto"/>
            <w:left w:val="none" w:sz="0" w:space="0" w:color="auto"/>
            <w:bottom w:val="none" w:sz="0" w:space="0" w:color="auto"/>
            <w:right w:val="none" w:sz="0" w:space="0" w:color="auto"/>
          </w:divBdr>
        </w:div>
      </w:divsChild>
    </w:div>
    <w:div w:id="1393238762">
      <w:bodyDiv w:val="1"/>
      <w:marLeft w:val="0"/>
      <w:marRight w:val="0"/>
      <w:marTop w:val="0"/>
      <w:marBottom w:val="0"/>
      <w:divBdr>
        <w:top w:val="none" w:sz="0" w:space="0" w:color="auto"/>
        <w:left w:val="none" w:sz="0" w:space="0" w:color="auto"/>
        <w:bottom w:val="none" w:sz="0" w:space="0" w:color="auto"/>
        <w:right w:val="none" w:sz="0" w:space="0" w:color="auto"/>
      </w:divBdr>
    </w:div>
    <w:div w:id="1901743971">
      <w:bodyDiv w:val="1"/>
      <w:marLeft w:val="0"/>
      <w:marRight w:val="0"/>
      <w:marTop w:val="0"/>
      <w:marBottom w:val="0"/>
      <w:divBdr>
        <w:top w:val="none" w:sz="0" w:space="0" w:color="auto"/>
        <w:left w:val="none" w:sz="0" w:space="0" w:color="auto"/>
        <w:bottom w:val="none" w:sz="0" w:space="0" w:color="auto"/>
        <w:right w:val="none" w:sz="0" w:space="0" w:color="auto"/>
      </w:divBdr>
      <w:divsChild>
        <w:div w:id="1504590548">
          <w:marLeft w:val="360"/>
          <w:marRight w:val="0"/>
          <w:marTop w:val="200"/>
          <w:marBottom w:val="0"/>
          <w:divBdr>
            <w:top w:val="none" w:sz="0" w:space="0" w:color="auto"/>
            <w:left w:val="none" w:sz="0" w:space="0" w:color="auto"/>
            <w:bottom w:val="none" w:sz="0" w:space="0" w:color="auto"/>
            <w:right w:val="none" w:sz="0" w:space="0" w:color="auto"/>
          </w:divBdr>
        </w:div>
      </w:divsChild>
    </w:div>
    <w:div w:id="2108570886">
      <w:bodyDiv w:val="1"/>
      <w:marLeft w:val="0"/>
      <w:marRight w:val="0"/>
      <w:marTop w:val="0"/>
      <w:marBottom w:val="0"/>
      <w:divBdr>
        <w:top w:val="none" w:sz="0" w:space="0" w:color="auto"/>
        <w:left w:val="none" w:sz="0" w:space="0" w:color="auto"/>
        <w:bottom w:val="none" w:sz="0" w:space="0" w:color="auto"/>
        <w:right w:val="none" w:sz="0" w:space="0" w:color="auto"/>
      </w:divBdr>
      <w:divsChild>
        <w:div w:id="226377785">
          <w:marLeft w:val="0"/>
          <w:marRight w:val="0"/>
          <w:marTop w:val="0"/>
          <w:marBottom w:val="0"/>
          <w:divBdr>
            <w:top w:val="none" w:sz="0" w:space="0" w:color="auto"/>
            <w:left w:val="none" w:sz="0" w:space="0" w:color="auto"/>
            <w:bottom w:val="none" w:sz="0" w:space="0" w:color="auto"/>
            <w:right w:val="none" w:sz="0" w:space="0" w:color="auto"/>
          </w:divBdr>
          <w:divsChild>
            <w:div w:id="1029335638">
              <w:marLeft w:val="0"/>
              <w:marRight w:val="0"/>
              <w:marTop w:val="0"/>
              <w:marBottom w:val="0"/>
              <w:divBdr>
                <w:top w:val="none" w:sz="0" w:space="0" w:color="auto"/>
                <w:left w:val="none" w:sz="0" w:space="0" w:color="auto"/>
                <w:bottom w:val="none" w:sz="0" w:space="0" w:color="auto"/>
                <w:right w:val="none" w:sz="0" w:space="0" w:color="auto"/>
              </w:divBdr>
            </w:div>
            <w:div w:id="1277981261">
              <w:marLeft w:val="0"/>
              <w:marRight w:val="0"/>
              <w:marTop w:val="0"/>
              <w:marBottom w:val="0"/>
              <w:divBdr>
                <w:top w:val="none" w:sz="0" w:space="0" w:color="auto"/>
                <w:left w:val="none" w:sz="0" w:space="0" w:color="auto"/>
                <w:bottom w:val="none" w:sz="0" w:space="0" w:color="auto"/>
                <w:right w:val="none" w:sz="0" w:space="0" w:color="auto"/>
              </w:divBdr>
            </w:div>
            <w:div w:id="1315178638">
              <w:marLeft w:val="0"/>
              <w:marRight w:val="0"/>
              <w:marTop w:val="0"/>
              <w:marBottom w:val="0"/>
              <w:divBdr>
                <w:top w:val="none" w:sz="0" w:space="0" w:color="auto"/>
                <w:left w:val="none" w:sz="0" w:space="0" w:color="auto"/>
                <w:bottom w:val="none" w:sz="0" w:space="0" w:color="auto"/>
                <w:right w:val="none" w:sz="0" w:space="0" w:color="auto"/>
              </w:divBdr>
            </w:div>
            <w:div w:id="1962150805">
              <w:marLeft w:val="0"/>
              <w:marRight w:val="0"/>
              <w:marTop w:val="0"/>
              <w:marBottom w:val="0"/>
              <w:divBdr>
                <w:top w:val="none" w:sz="0" w:space="0" w:color="auto"/>
                <w:left w:val="none" w:sz="0" w:space="0" w:color="auto"/>
                <w:bottom w:val="none" w:sz="0" w:space="0" w:color="auto"/>
                <w:right w:val="none" w:sz="0" w:space="0" w:color="auto"/>
              </w:divBdr>
            </w:div>
            <w:div w:id="2120638424">
              <w:marLeft w:val="0"/>
              <w:marRight w:val="0"/>
              <w:marTop w:val="0"/>
              <w:marBottom w:val="0"/>
              <w:divBdr>
                <w:top w:val="none" w:sz="0" w:space="0" w:color="auto"/>
                <w:left w:val="none" w:sz="0" w:space="0" w:color="auto"/>
                <w:bottom w:val="none" w:sz="0" w:space="0" w:color="auto"/>
                <w:right w:val="none" w:sz="0" w:space="0" w:color="auto"/>
              </w:divBdr>
            </w:div>
          </w:divsChild>
        </w:div>
        <w:div w:id="310670774">
          <w:marLeft w:val="0"/>
          <w:marRight w:val="0"/>
          <w:marTop w:val="0"/>
          <w:marBottom w:val="0"/>
          <w:divBdr>
            <w:top w:val="none" w:sz="0" w:space="0" w:color="auto"/>
            <w:left w:val="none" w:sz="0" w:space="0" w:color="auto"/>
            <w:bottom w:val="none" w:sz="0" w:space="0" w:color="auto"/>
            <w:right w:val="none" w:sz="0" w:space="0" w:color="auto"/>
          </w:divBdr>
          <w:divsChild>
            <w:div w:id="255789154">
              <w:marLeft w:val="0"/>
              <w:marRight w:val="0"/>
              <w:marTop w:val="0"/>
              <w:marBottom w:val="0"/>
              <w:divBdr>
                <w:top w:val="none" w:sz="0" w:space="0" w:color="auto"/>
                <w:left w:val="none" w:sz="0" w:space="0" w:color="auto"/>
                <w:bottom w:val="none" w:sz="0" w:space="0" w:color="auto"/>
                <w:right w:val="none" w:sz="0" w:space="0" w:color="auto"/>
              </w:divBdr>
            </w:div>
            <w:div w:id="2003579181">
              <w:marLeft w:val="0"/>
              <w:marRight w:val="0"/>
              <w:marTop w:val="0"/>
              <w:marBottom w:val="0"/>
              <w:divBdr>
                <w:top w:val="none" w:sz="0" w:space="0" w:color="auto"/>
                <w:left w:val="none" w:sz="0" w:space="0" w:color="auto"/>
                <w:bottom w:val="none" w:sz="0" w:space="0" w:color="auto"/>
                <w:right w:val="none" w:sz="0" w:space="0" w:color="auto"/>
              </w:divBdr>
            </w:div>
          </w:divsChild>
        </w:div>
        <w:div w:id="386563239">
          <w:marLeft w:val="0"/>
          <w:marRight w:val="0"/>
          <w:marTop w:val="0"/>
          <w:marBottom w:val="0"/>
          <w:divBdr>
            <w:top w:val="none" w:sz="0" w:space="0" w:color="auto"/>
            <w:left w:val="none" w:sz="0" w:space="0" w:color="auto"/>
            <w:bottom w:val="none" w:sz="0" w:space="0" w:color="auto"/>
            <w:right w:val="none" w:sz="0" w:space="0" w:color="auto"/>
          </w:divBdr>
          <w:divsChild>
            <w:div w:id="276834971">
              <w:marLeft w:val="0"/>
              <w:marRight w:val="0"/>
              <w:marTop w:val="0"/>
              <w:marBottom w:val="0"/>
              <w:divBdr>
                <w:top w:val="none" w:sz="0" w:space="0" w:color="auto"/>
                <w:left w:val="none" w:sz="0" w:space="0" w:color="auto"/>
                <w:bottom w:val="none" w:sz="0" w:space="0" w:color="auto"/>
                <w:right w:val="none" w:sz="0" w:space="0" w:color="auto"/>
              </w:divBdr>
            </w:div>
          </w:divsChild>
        </w:div>
        <w:div w:id="401410778">
          <w:marLeft w:val="0"/>
          <w:marRight w:val="0"/>
          <w:marTop w:val="0"/>
          <w:marBottom w:val="0"/>
          <w:divBdr>
            <w:top w:val="none" w:sz="0" w:space="0" w:color="auto"/>
            <w:left w:val="none" w:sz="0" w:space="0" w:color="auto"/>
            <w:bottom w:val="none" w:sz="0" w:space="0" w:color="auto"/>
            <w:right w:val="none" w:sz="0" w:space="0" w:color="auto"/>
          </w:divBdr>
          <w:divsChild>
            <w:div w:id="1205367793">
              <w:marLeft w:val="0"/>
              <w:marRight w:val="0"/>
              <w:marTop w:val="0"/>
              <w:marBottom w:val="0"/>
              <w:divBdr>
                <w:top w:val="none" w:sz="0" w:space="0" w:color="auto"/>
                <w:left w:val="none" w:sz="0" w:space="0" w:color="auto"/>
                <w:bottom w:val="none" w:sz="0" w:space="0" w:color="auto"/>
                <w:right w:val="none" w:sz="0" w:space="0" w:color="auto"/>
              </w:divBdr>
            </w:div>
          </w:divsChild>
        </w:div>
        <w:div w:id="477647379">
          <w:marLeft w:val="0"/>
          <w:marRight w:val="0"/>
          <w:marTop w:val="0"/>
          <w:marBottom w:val="0"/>
          <w:divBdr>
            <w:top w:val="none" w:sz="0" w:space="0" w:color="auto"/>
            <w:left w:val="none" w:sz="0" w:space="0" w:color="auto"/>
            <w:bottom w:val="none" w:sz="0" w:space="0" w:color="auto"/>
            <w:right w:val="none" w:sz="0" w:space="0" w:color="auto"/>
          </w:divBdr>
          <w:divsChild>
            <w:div w:id="752818639">
              <w:marLeft w:val="0"/>
              <w:marRight w:val="0"/>
              <w:marTop w:val="0"/>
              <w:marBottom w:val="0"/>
              <w:divBdr>
                <w:top w:val="none" w:sz="0" w:space="0" w:color="auto"/>
                <w:left w:val="none" w:sz="0" w:space="0" w:color="auto"/>
                <w:bottom w:val="none" w:sz="0" w:space="0" w:color="auto"/>
                <w:right w:val="none" w:sz="0" w:space="0" w:color="auto"/>
              </w:divBdr>
            </w:div>
          </w:divsChild>
        </w:div>
        <w:div w:id="509952136">
          <w:marLeft w:val="0"/>
          <w:marRight w:val="0"/>
          <w:marTop w:val="0"/>
          <w:marBottom w:val="0"/>
          <w:divBdr>
            <w:top w:val="none" w:sz="0" w:space="0" w:color="auto"/>
            <w:left w:val="none" w:sz="0" w:space="0" w:color="auto"/>
            <w:bottom w:val="none" w:sz="0" w:space="0" w:color="auto"/>
            <w:right w:val="none" w:sz="0" w:space="0" w:color="auto"/>
          </w:divBdr>
          <w:divsChild>
            <w:div w:id="1373648253">
              <w:marLeft w:val="0"/>
              <w:marRight w:val="0"/>
              <w:marTop w:val="0"/>
              <w:marBottom w:val="0"/>
              <w:divBdr>
                <w:top w:val="none" w:sz="0" w:space="0" w:color="auto"/>
                <w:left w:val="none" w:sz="0" w:space="0" w:color="auto"/>
                <w:bottom w:val="none" w:sz="0" w:space="0" w:color="auto"/>
                <w:right w:val="none" w:sz="0" w:space="0" w:color="auto"/>
              </w:divBdr>
            </w:div>
          </w:divsChild>
        </w:div>
        <w:div w:id="571548276">
          <w:marLeft w:val="0"/>
          <w:marRight w:val="0"/>
          <w:marTop w:val="0"/>
          <w:marBottom w:val="0"/>
          <w:divBdr>
            <w:top w:val="none" w:sz="0" w:space="0" w:color="auto"/>
            <w:left w:val="none" w:sz="0" w:space="0" w:color="auto"/>
            <w:bottom w:val="none" w:sz="0" w:space="0" w:color="auto"/>
            <w:right w:val="none" w:sz="0" w:space="0" w:color="auto"/>
          </w:divBdr>
          <w:divsChild>
            <w:div w:id="1985549134">
              <w:marLeft w:val="0"/>
              <w:marRight w:val="0"/>
              <w:marTop w:val="0"/>
              <w:marBottom w:val="0"/>
              <w:divBdr>
                <w:top w:val="none" w:sz="0" w:space="0" w:color="auto"/>
                <w:left w:val="none" w:sz="0" w:space="0" w:color="auto"/>
                <w:bottom w:val="none" w:sz="0" w:space="0" w:color="auto"/>
                <w:right w:val="none" w:sz="0" w:space="0" w:color="auto"/>
              </w:divBdr>
            </w:div>
            <w:div w:id="2119639886">
              <w:marLeft w:val="0"/>
              <w:marRight w:val="0"/>
              <w:marTop w:val="0"/>
              <w:marBottom w:val="0"/>
              <w:divBdr>
                <w:top w:val="none" w:sz="0" w:space="0" w:color="auto"/>
                <w:left w:val="none" w:sz="0" w:space="0" w:color="auto"/>
                <w:bottom w:val="none" w:sz="0" w:space="0" w:color="auto"/>
                <w:right w:val="none" w:sz="0" w:space="0" w:color="auto"/>
              </w:divBdr>
            </w:div>
          </w:divsChild>
        </w:div>
        <w:div w:id="616105569">
          <w:marLeft w:val="0"/>
          <w:marRight w:val="0"/>
          <w:marTop w:val="0"/>
          <w:marBottom w:val="0"/>
          <w:divBdr>
            <w:top w:val="none" w:sz="0" w:space="0" w:color="auto"/>
            <w:left w:val="none" w:sz="0" w:space="0" w:color="auto"/>
            <w:bottom w:val="none" w:sz="0" w:space="0" w:color="auto"/>
            <w:right w:val="none" w:sz="0" w:space="0" w:color="auto"/>
          </w:divBdr>
          <w:divsChild>
            <w:div w:id="187648096">
              <w:marLeft w:val="0"/>
              <w:marRight w:val="0"/>
              <w:marTop w:val="0"/>
              <w:marBottom w:val="0"/>
              <w:divBdr>
                <w:top w:val="none" w:sz="0" w:space="0" w:color="auto"/>
                <w:left w:val="none" w:sz="0" w:space="0" w:color="auto"/>
                <w:bottom w:val="none" w:sz="0" w:space="0" w:color="auto"/>
                <w:right w:val="none" w:sz="0" w:space="0" w:color="auto"/>
              </w:divBdr>
            </w:div>
          </w:divsChild>
        </w:div>
        <w:div w:id="704795152">
          <w:marLeft w:val="0"/>
          <w:marRight w:val="0"/>
          <w:marTop w:val="0"/>
          <w:marBottom w:val="0"/>
          <w:divBdr>
            <w:top w:val="none" w:sz="0" w:space="0" w:color="auto"/>
            <w:left w:val="none" w:sz="0" w:space="0" w:color="auto"/>
            <w:bottom w:val="none" w:sz="0" w:space="0" w:color="auto"/>
            <w:right w:val="none" w:sz="0" w:space="0" w:color="auto"/>
          </w:divBdr>
          <w:divsChild>
            <w:div w:id="1207913715">
              <w:marLeft w:val="0"/>
              <w:marRight w:val="0"/>
              <w:marTop w:val="0"/>
              <w:marBottom w:val="0"/>
              <w:divBdr>
                <w:top w:val="none" w:sz="0" w:space="0" w:color="auto"/>
                <w:left w:val="none" w:sz="0" w:space="0" w:color="auto"/>
                <w:bottom w:val="none" w:sz="0" w:space="0" w:color="auto"/>
                <w:right w:val="none" w:sz="0" w:space="0" w:color="auto"/>
              </w:divBdr>
            </w:div>
          </w:divsChild>
        </w:div>
        <w:div w:id="732972094">
          <w:marLeft w:val="0"/>
          <w:marRight w:val="0"/>
          <w:marTop w:val="0"/>
          <w:marBottom w:val="0"/>
          <w:divBdr>
            <w:top w:val="none" w:sz="0" w:space="0" w:color="auto"/>
            <w:left w:val="none" w:sz="0" w:space="0" w:color="auto"/>
            <w:bottom w:val="none" w:sz="0" w:space="0" w:color="auto"/>
            <w:right w:val="none" w:sz="0" w:space="0" w:color="auto"/>
          </w:divBdr>
          <w:divsChild>
            <w:div w:id="1274899411">
              <w:marLeft w:val="0"/>
              <w:marRight w:val="0"/>
              <w:marTop w:val="0"/>
              <w:marBottom w:val="0"/>
              <w:divBdr>
                <w:top w:val="none" w:sz="0" w:space="0" w:color="auto"/>
                <w:left w:val="none" w:sz="0" w:space="0" w:color="auto"/>
                <w:bottom w:val="none" w:sz="0" w:space="0" w:color="auto"/>
                <w:right w:val="none" w:sz="0" w:space="0" w:color="auto"/>
              </w:divBdr>
            </w:div>
          </w:divsChild>
        </w:div>
        <w:div w:id="744838307">
          <w:marLeft w:val="0"/>
          <w:marRight w:val="0"/>
          <w:marTop w:val="0"/>
          <w:marBottom w:val="0"/>
          <w:divBdr>
            <w:top w:val="none" w:sz="0" w:space="0" w:color="auto"/>
            <w:left w:val="none" w:sz="0" w:space="0" w:color="auto"/>
            <w:bottom w:val="none" w:sz="0" w:space="0" w:color="auto"/>
            <w:right w:val="none" w:sz="0" w:space="0" w:color="auto"/>
          </w:divBdr>
          <w:divsChild>
            <w:div w:id="1027098587">
              <w:marLeft w:val="0"/>
              <w:marRight w:val="0"/>
              <w:marTop w:val="0"/>
              <w:marBottom w:val="0"/>
              <w:divBdr>
                <w:top w:val="none" w:sz="0" w:space="0" w:color="auto"/>
                <w:left w:val="none" w:sz="0" w:space="0" w:color="auto"/>
                <w:bottom w:val="none" w:sz="0" w:space="0" w:color="auto"/>
                <w:right w:val="none" w:sz="0" w:space="0" w:color="auto"/>
              </w:divBdr>
            </w:div>
          </w:divsChild>
        </w:div>
        <w:div w:id="799961751">
          <w:marLeft w:val="0"/>
          <w:marRight w:val="0"/>
          <w:marTop w:val="0"/>
          <w:marBottom w:val="0"/>
          <w:divBdr>
            <w:top w:val="none" w:sz="0" w:space="0" w:color="auto"/>
            <w:left w:val="none" w:sz="0" w:space="0" w:color="auto"/>
            <w:bottom w:val="none" w:sz="0" w:space="0" w:color="auto"/>
            <w:right w:val="none" w:sz="0" w:space="0" w:color="auto"/>
          </w:divBdr>
          <w:divsChild>
            <w:div w:id="27026517">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1536962541">
              <w:marLeft w:val="0"/>
              <w:marRight w:val="0"/>
              <w:marTop w:val="0"/>
              <w:marBottom w:val="0"/>
              <w:divBdr>
                <w:top w:val="none" w:sz="0" w:space="0" w:color="auto"/>
                <w:left w:val="none" w:sz="0" w:space="0" w:color="auto"/>
                <w:bottom w:val="none" w:sz="0" w:space="0" w:color="auto"/>
                <w:right w:val="none" w:sz="0" w:space="0" w:color="auto"/>
              </w:divBdr>
            </w:div>
          </w:divsChild>
        </w:div>
        <w:div w:id="1065839698">
          <w:marLeft w:val="0"/>
          <w:marRight w:val="0"/>
          <w:marTop w:val="0"/>
          <w:marBottom w:val="0"/>
          <w:divBdr>
            <w:top w:val="none" w:sz="0" w:space="0" w:color="auto"/>
            <w:left w:val="none" w:sz="0" w:space="0" w:color="auto"/>
            <w:bottom w:val="none" w:sz="0" w:space="0" w:color="auto"/>
            <w:right w:val="none" w:sz="0" w:space="0" w:color="auto"/>
          </w:divBdr>
          <w:divsChild>
            <w:div w:id="371466040">
              <w:marLeft w:val="0"/>
              <w:marRight w:val="0"/>
              <w:marTop w:val="0"/>
              <w:marBottom w:val="0"/>
              <w:divBdr>
                <w:top w:val="none" w:sz="0" w:space="0" w:color="auto"/>
                <w:left w:val="none" w:sz="0" w:space="0" w:color="auto"/>
                <w:bottom w:val="none" w:sz="0" w:space="0" w:color="auto"/>
                <w:right w:val="none" w:sz="0" w:space="0" w:color="auto"/>
              </w:divBdr>
            </w:div>
          </w:divsChild>
        </w:div>
        <w:div w:id="1157306386">
          <w:marLeft w:val="0"/>
          <w:marRight w:val="0"/>
          <w:marTop w:val="0"/>
          <w:marBottom w:val="0"/>
          <w:divBdr>
            <w:top w:val="none" w:sz="0" w:space="0" w:color="auto"/>
            <w:left w:val="none" w:sz="0" w:space="0" w:color="auto"/>
            <w:bottom w:val="none" w:sz="0" w:space="0" w:color="auto"/>
            <w:right w:val="none" w:sz="0" w:space="0" w:color="auto"/>
          </w:divBdr>
          <w:divsChild>
            <w:div w:id="363293115">
              <w:marLeft w:val="0"/>
              <w:marRight w:val="0"/>
              <w:marTop w:val="0"/>
              <w:marBottom w:val="0"/>
              <w:divBdr>
                <w:top w:val="none" w:sz="0" w:space="0" w:color="auto"/>
                <w:left w:val="none" w:sz="0" w:space="0" w:color="auto"/>
                <w:bottom w:val="none" w:sz="0" w:space="0" w:color="auto"/>
                <w:right w:val="none" w:sz="0" w:space="0" w:color="auto"/>
              </w:divBdr>
            </w:div>
          </w:divsChild>
        </w:div>
        <w:div w:id="1543706566">
          <w:marLeft w:val="0"/>
          <w:marRight w:val="0"/>
          <w:marTop w:val="0"/>
          <w:marBottom w:val="0"/>
          <w:divBdr>
            <w:top w:val="none" w:sz="0" w:space="0" w:color="auto"/>
            <w:left w:val="none" w:sz="0" w:space="0" w:color="auto"/>
            <w:bottom w:val="none" w:sz="0" w:space="0" w:color="auto"/>
            <w:right w:val="none" w:sz="0" w:space="0" w:color="auto"/>
          </w:divBdr>
          <w:divsChild>
            <w:div w:id="1221287311">
              <w:marLeft w:val="0"/>
              <w:marRight w:val="0"/>
              <w:marTop w:val="0"/>
              <w:marBottom w:val="0"/>
              <w:divBdr>
                <w:top w:val="none" w:sz="0" w:space="0" w:color="auto"/>
                <w:left w:val="none" w:sz="0" w:space="0" w:color="auto"/>
                <w:bottom w:val="none" w:sz="0" w:space="0" w:color="auto"/>
                <w:right w:val="none" w:sz="0" w:space="0" w:color="auto"/>
              </w:divBdr>
            </w:div>
          </w:divsChild>
        </w:div>
        <w:div w:id="1869248578">
          <w:marLeft w:val="0"/>
          <w:marRight w:val="0"/>
          <w:marTop w:val="0"/>
          <w:marBottom w:val="0"/>
          <w:divBdr>
            <w:top w:val="none" w:sz="0" w:space="0" w:color="auto"/>
            <w:left w:val="none" w:sz="0" w:space="0" w:color="auto"/>
            <w:bottom w:val="none" w:sz="0" w:space="0" w:color="auto"/>
            <w:right w:val="none" w:sz="0" w:space="0" w:color="auto"/>
          </w:divBdr>
          <w:divsChild>
            <w:div w:id="1636370479">
              <w:marLeft w:val="0"/>
              <w:marRight w:val="0"/>
              <w:marTop w:val="0"/>
              <w:marBottom w:val="0"/>
              <w:divBdr>
                <w:top w:val="none" w:sz="0" w:space="0" w:color="auto"/>
                <w:left w:val="none" w:sz="0" w:space="0" w:color="auto"/>
                <w:bottom w:val="none" w:sz="0" w:space="0" w:color="auto"/>
                <w:right w:val="none" w:sz="0" w:space="0" w:color="auto"/>
              </w:divBdr>
            </w:div>
          </w:divsChild>
        </w:div>
        <w:div w:id="1895383681">
          <w:marLeft w:val="0"/>
          <w:marRight w:val="0"/>
          <w:marTop w:val="0"/>
          <w:marBottom w:val="0"/>
          <w:divBdr>
            <w:top w:val="none" w:sz="0" w:space="0" w:color="auto"/>
            <w:left w:val="none" w:sz="0" w:space="0" w:color="auto"/>
            <w:bottom w:val="none" w:sz="0" w:space="0" w:color="auto"/>
            <w:right w:val="none" w:sz="0" w:space="0" w:color="auto"/>
          </w:divBdr>
          <w:divsChild>
            <w:div w:id="1103960572">
              <w:marLeft w:val="0"/>
              <w:marRight w:val="0"/>
              <w:marTop w:val="0"/>
              <w:marBottom w:val="0"/>
              <w:divBdr>
                <w:top w:val="none" w:sz="0" w:space="0" w:color="auto"/>
                <w:left w:val="none" w:sz="0" w:space="0" w:color="auto"/>
                <w:bottom w:val="none" w:sz="0" w:space="0" w:color="auto"/>
                <w:right w:val="none" w:sz="0" w:space="0" w:color="auto"/>
              </w:divBdr>
            </w:div>
          </w:divsChild>
        </w:div>
        <w:div w:id="1994602582">
          <w:marLeft w:val="0"/>
          <w:marRight w:val="0"/>
          <w:marTop w:val="0"/>
          <w:marBottom w:val="0"/>
          <w:divBdr>
            <w:top w:val="none" w:sz="0" w:space="0" w:color="auto"/>
            <w:left w:val="none" w:sz="0" w:space="0" w:color="auto"/>
            <w:bottom w:val="none" w:sz="0" w:space="0" w:color="auto"/>
            <w:right w:val="none" w:sz="0" w:space="0" w:color="auto"/>
          </w:divBdr>
          <w:divsChild>
            <w:div w:id="589656855">
              <w:marLeft w:val="0"/>
              <w:marRight w:val="0"/>
              <w:marTop w:val="0"/>
              <w:marBottom w:val="0"/>
              <w:divBdr>
                <w:top w:val="none" w:sz="0" w:space="0" w:color="auto"/>
                <w:left w:val="none" w:sz="0" w:space="0" w:color="auto"/>
                <w:bottom w:val="none" w:sz="0" w:space="0" w:color="auto"/>
                <w:right w:val="none" w:sz="0" w:space="0" w:color="auto"/>
              </w:divBdr>
            </w:div>
          </w:divsChild>
        </w:div>
        <w:div w:id="2054190715">
          <w:marLeft w:val="0"/>
          <w:marRight w:val="0"/>
          <w:marTop w:val="0"/>
          <w:marBottom w:val="0"/>
          <w:divBdr>
            <w:top w:val="none" w:sz="0" w:space="0" w:color="auto"/>
            <w:left w:val="none" w:sz="0" w:space="0" w:color="auto"/>
            <w:bottom w:val="none" w:sz="0" w:space="0" w:color="auto"/>
            <w:right w:val="none" w:sz="0" w:space="0" w:color="auto"/>
          </w:divBdr>
          <w:divsChild>
            <w:div w:id="1243249155">
              <w:marLeft w:val="0"/>
              <w:marRight w:val="0"/>
              <w:marTop w:val="0"/>
              <w:marBottom w:val="0"/>
              <w:divBdr>
                <w:top w:val="none" w:sz="0" w:space="0" w:color="auto"/>
                <w:left w:val="none" w:sz="0" w:space="0" w:color="auto"/>
                <w:bottom w:val="none" w:sz="0" w:space="0" w:color="auto"/>
                <w:right w:val="none" w:sz="0" w:space="0" w:color="auto"/>
              </w:divBdr>
            </w:div>
          </w:divsChild>
        </w:div>
        <w:div w:id="2143690394">
          <w:marLeft w:val="0"/>
          <w:marRight w:val="0"/>
          <w:marTop w:val="0"/>
          <w:marBottom w:val="0"/>
          <w:divBdr>
            <w:top w:val="none" w:sz="0" w:space="0" w:color="auto"/>
            <w:left w:val="none" w:sz="0" w:space="0" w:color="auto"/>
            <w:bottom w:val="none" w:sz="0" w:space="0" w:color="auto"/>
            <w:right w:val="none" w:sz="0" w:space="0" w:color="auto"/>
          </w:divBdr>
          <w:divsChild>
            <w:div w:id="21423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mda.go.jp/files/000252155.pdf" TargetMode="External"/><Relationship Id="rId18" Type="http://schemas.openxmlformats.org/officeDocument/2006/relationships/hyperlink" Target="https://www.jpma.or.jp/basis/guide/lofurc0000001zhr-att/phamageno.pdf"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yperlink" Target="https://www.ncnp.go.jp/nin/guide/r1/kokudohan_ICF.html"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www.jpma.or.jp/basis/guide/lofurc0000001zhr-att/phamageno.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rct.niph.go.jp" TargetMode="External"/><Relationship Id="rId20" Type="http://schemas.openxmlformats.org/officeDocument/2006/relationships/hyperlink" Target="https://www.amed.go.jp/koubo/data_sharing_templat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yushu-cc.hosp.go.jp/information/detail/452.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ClinicalTrials.gov" TargetMode="External"/><Relationship Id="rId23" Type="http://schemas.openxmlformats.org/officeDocument/2006/relationships/hyperlink" Target="https://www.jpma.or.jp/basis/guide/lofurc0000001zhr-att/phamageno.pdf" TargetMode="External"/><Relationship Id="rId10" Type="http://schemas.openxmlformats.org/officeDocument/2006/relationships/hyperlink" Target="https://rctportal.niph.go.jp/" TargetMode="External"/><Relationship Id="rId19" Type="http://schemas.openxmlformats.org/officeDocument/2006/relationships/hyperlink" Target="https://www.jpma.or.jp/information/evaluation/results/allotment/g75una0000001dbq-att/CL_202304_TP3.pdf"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kyushucc.hosp.go.jp/information/detail/452.htm" TargetMode="External"/><Relationship Id="rId22" Type="http://schemas.openxmlformats.org/officeDocument/2006/relationships/hyperlink" Target="https://www.ncc.go.jp/jp/c_cat/use/download/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6D0BC-8893-4775-BDA0-6F06AFFB0BBC}">
  <ds:schemaRefs>
    <ds:schemaRef ds:uri="http://schemas.microsoft.com/office/2006/metadata/longProperties"/>
  </ds:schemaRefs>
</ds:datastoreItem>
</file>

<file path=customXml/itemProps2.xml><?xml version="1.0" encoding="utf-8"?>
<ds:datastoreItem xmlns:ds="http://schemas.openxmlformats.org/officeDocument/2006/customXml" ds:itemID="{A10C46C3-C9DD-4720-98C8-37EF604B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51</Pages>
  <Words>27537</Words>
  <Characters>9514</Characters>
  <Application>Microsoft Office Word</Application>
  <DocSecurity>0</DocSecurity>
  <Lines>79</Lines>
  <Paragraphs>73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36978</CharactersWithSpaces>
  <SharedDoc>false</SharedDoc>
  <HLinks>
    <vt:vector size="216" baseType="variant">
      <vt:variant>
        <vt:i4>4915219</vt:i4>
      </vt:variant>
      <vt:variant>
        <vt:i4>234</vt:i4>
      </vt:variant>
      <vt:variant>
        <vt:i4>0</vt:i4>
      </vt:variant>
      <vt:variant>
        <vt:i4>5</vt:i4>
      </vt:variant>
      <vt:variant>
        <vt:lpwstr>http://www.fpmaj.gr.jp/PIP-Center/documents/guide.pdf</vt:lpwstr>
      </vt:variant>
      <vt:variant>
        <vt:lpwstr/>
      </vt:variant>
      <vt:variant>
        <vt:i4>6684794</vt:i4>
      </vt:variant>
      <vt:variant>
        <vt:i4>231</vt:i4>
      </vt:variant>
      <vt:variant>
        <vt:i4>0</vt:i4>
      </vt:variant>
      <vt:variant>
        <vt:i4>5</vt:i4>
      </vt:variant>
      <vt:variant>
        <vt:lpwstr>https://general.jmacct.med.or.jp/about/</vt:lpwstr>
      </vt:variant>
      <vt:variant>
        <vt:lpwstr/>
      </vt:variant>
      <vt:variant>
        <vt:i4>1769528</vt:i4>
      </vt:variant>
      <vt:variant>
        <vt:i4>197</vt:i4>
      </vt:variant>
      <vt:variant>
        <vt:i4>0</vt:i4>
      </vt:variant>
      <vt:variant>
        <vt:i4>5</vt:i4>
      </vt:variant>
      <vt:variant>
        <vt:lpwstr/>
      </vt:variant>
      <vt:variant>
        <vt:lpwstr>_Toc112095284</vt:lpwstr>
      </vt:variant>
      <vt:variant>
        <vt:i4>1769528</vt:i4>
      </vt:variant>
      <vt:variant>
        <vt:i4>191</vt:i4>
      </vt:variant>
      <vt:variant>
        <vt:i4>0</vt:i4>
      </vt:variant>
      <vt:variant>
        <vt:i4>5</vt:i4>
      </vt:variant>
      <vt:variant>
        <vt:lpwstr/>
      </vt:variant>
      <vt:variant>
        <vt:lpwstr>_Toc112095283</vt:lpwstr>
      </vt:variant>
      <vt:variant>
        <vt:i4>1769528</vt:i4>
      </vt:variant>
      <vt:variant>
        <vt:i4>185</vt:i4>
      </vt:variant>
      <vt:variant>
        <vt:i4>0</vt:i4>
      </vt:variant>
      <vt:variant>
        <vt:i4>5</vt:i4>
      </vt:variant>
      <vt:variant>
        <vt:lpwstr/>
      </vt:variant>
      <vt:variant>
        <vt:lpwstr>_Toc112095282</vt:lpwstr>
      </vt:variant>
      <vt:variant>
        <vt:i4>1769528</vt:i4>
      </vt:variant>
      <vt:variant>
        <vt:i4>179</vt:i4>
      </vt:variant>
      <vt:variant>
        <vt:i4>0</vt:i4>
      </vt:variant>
      <vt:variant>
        <vt:i4>5</vt:i4>
      </vt:variant>
      <vt:variant>
        <vt:lpwstr/>
      </vt:variant>
      <vt:variant>
        <vt:lpwstr>_Toc112095281</vt:lpwstr>
      </vt:variant>
      <vt:variant>
        <vt:i4>1769528</vt:i4>
      </vt:variant>
      <vt:variant>
        <vt:i4>173</vt:i4>
      </vt:variant>
      <vt:variant>
        <vt:i4>0</vt:i4>
      </vt:variant>
      <vt:variant>
        <vt:i4>5</vt:i4>
      </vt:variant>
      <vt:variant>
        <vt:lpwstr/>
      </vt:variant>
      <vt:variant>
        <vt:lpwstr>_Toc112095280</vt:lpwstr>
      </vt:variant>
      <vt:variant>
        <vt:i4>1310776</vt:i4>
      </vt:variant>
      <vt:variant>
        <vt:i4>167</vt:i4>
      </vt:variant>
      <vt:variant>
        <vt:i4>0</vt:i4>
      </vt:variant>
      <vt:variant>
        <vt:i4>5</vt:i4>
      </vt:variant>
      <vt:variant>
        <vt:lpwstr/>
      </vt:variant>
      <vt:variant>
        <vt:lpwstr>_Toc112095279</vt:lpwstr>
      </vt:variant>
      <vt:variant>
        <vt:i4>1310776</vt:i4>
      </vt:variant>
      <vt:variant>
        <vt:i4>161</vt:i4>
      </vt:variant>
      <vt:variant>
        <vt:i4>0</vt:i4>
      </vt:variant>
      <vt:variant>
        <vt:i4>5</vt:i4>
      </vt:variant>
      <vt:variant>
        <vt:lpwstr/>
      </vt:variant>
      <vt:variant>
        <vt:lpwstr>_Toc112095278</vt:lpwstr>
      </vt:variant>
      <vt:variant>
        <vt:i4>1310776</vt:i4>
      </vt:variant>
      <vt:variant>
        <vt:i4>155</vt:i4>
      </vt:variant>
      <vt:variant>
        <vt:i4>0</vt:i4>
      </vt:variant>
      <vt:variant>
        <vt:i4>5</vt:i4>
      </vt:variant>
      <vt:variant>
        <vt:lpwstr/>
      </vt:variant>
      <vt:variant>
        <vt:lpwstr>_Toc112095277</vt:lpwstr>
      </vt:variant>
      <vt:variant>
        <vt:i4>1310776</vt:i4>
      </vt:variant>
      <vt:variant>
        <vt:i4>149</vt:i4>
      </vt:variant>
      <vt:variant>
        <vt:i4>0</vt:i4>
      </vt:variant>
      <vt:variant>
        <vt:i4>5</vt:i4>
      </vt:variant>
      <vt:variant>
        <vt:lpwstr/>
      </vt:variant>
      <vt:variant>
        <vt:lpwstr>_Toc112095276</vt:lpwstr>
      </vt:variant>
      <vt:variant>
        <vt:i4>1310776</vt:i4>
      </vt:variant>
      <vt:variant>
        <vt:i4>143</vt:i4>
      </vt:variant>
      <vt:variant>
        <vt:i4>0</vt:i4>
      </vt:variant>
      <vt:variant>
        <vt:i4>5</vt:i4>
      </vt:variant>
      <vt:variant>
        <vt:lpwstr/>
      </vt:variant>
      <vt:variant>
        <vt:lpwstr>_Toc112095275</vt:lpwstr>
      </vt:variant>
      <vt:variant>
        <vt:i4>1310776</vt:i4>
      </vt:variant>
      <vt:variant>
        <vt:i4>137</vt:i4>
      </vt:variant>
      <vt:variant>
        <vt:i4>0</vt:i4>
      </vt:variant>
      <vt:variant>
        <vt:i4>5</vt:i4>
      </vt:variant>
      <vt:variant>
        <vt:lpwstr/>
      </vt:variant>
      <vt:variant>
        <vt:lpwstr>_Toc112095274</vt:lpwstr>
      </vt:variant>
      <vt:variant>
        <vt:i4>1310776</vt:i4>
      </vt:variant>
      <vt:variant>
        <vt:i4>131</vt:i4>
      </vt:variant>
      <vt:variant>
        <vt:i4>0</vt:i4>
      </vt:variant>
      <vt:variant>
        <vt:i4>5</vt:i4>
      </vt:variant>
      <vt:variant>
        <vt:lpwstr/>
      </vt:variant>
      <vt:variant>
        <vt:lpwstr>_Toc112095273</vt:lpwstr>
      </vt:variant>
      <vt:variant>
        <vt:i4>1310776</vt:i4>
      </vt:variant>
      <vt:variant>
        <vt:i4>125</vt:i4>
      </vt:variant>
      <vt:variant>
        <vt:i4>0</vt:i4>
      </vt:variant>
      <vt:variant>
        <vt:i4>5</vt:i4>
      </vt:variant>
      <vt:variant>
        <vt:lpwstr/>
      </vt:variant>
      <vt:variant>
        <vt:lpwstr>_Toc112095272</vt:lpwstr>
      </vt:variant>
      <vt:variant>
        <vt:i4>1310776</vt:i4>
      </vt:variant>
      <vt:variant>
        <vt:i4>119</vt:i4>
      </vt:variant>
      <vt:variant>
        <vt:i4>0</vt:i4>
      </vt:variant>
      <vt:variant>
        <vt:i4>5</vt:i4>
      </vt:variant>
      <vt:variant>
        <vt:lpwstr/>
      </vt:variant>
      <vt:variant>
        <vt:lpwstr>_Toc112095271</vt:lpwstr>
      </vt:variant>
      <vt:variant>
        <vt:i4>1310776</vt:i4>
      </vt:variant>
      <vt:variant>
        <vt:i4>113</vt:i4>
      </vt:variant>
      <vt:variant>
        <vt:i4>0</vt:i4>
      </vt:variant>
      <vt:variant>
        <vt:i4>5</vt:i4>
      </vt:variant>
      <vt:variant>
        <vt:lpwstr/>
      </vt:variant>
      <vt:variant>
        <vt:lpwstr>_Toc112095270</vt:lpwstr>
      </vt:variant>
      <vt:variant>
        <vt:i4>1376312</vt:i4>
      </vt:variant>
      <vt:variant>
        <vt:i4>107</vt:i4>
      </vt:variant>
      <vt:variant>
        <vt:i4>0</vt:i4>
      </vt:variant>
      <vt:variant>
        <vt:i4>5</vt:i4>
      </vt:variant>
      <vt:variant>
        <vt:lpwstr/>
      </vt:variant>
      <vt:variant>
        <vt:lpwstr>_Toc112095269</vt:lpwstr>
      </vt:variant>
      <vt:variant>
        <vt:i4>1376312</vt:i4>
      </vt:variant>
      <vt:variant>
        <vt:i4>101</vt:i4>
      </vt:variant>
      <vt:variant>
        <vt:i4>0</vt:i4>
      </vt:variant>
      <vt:variant>
        <vt:i4>5</vt:i4>
      </vt:variant>
      <vt:variant>
        <vt:lpwstr/>
      </vt:variant>
      <vt:variant>
        <vt:lpwstr>_Toc112095268</vt:lpwstr>
      </vt:variant>
      <vt:variant>
        <vt:i4>1376312</vt:i4>
      </vt:variant>
      <vt:variant>
        <vt:i4>95</vt:i4>
      </vt:variant>
      <vt:variant>
        <vt:i4>0</vt:i4>
      </vt:variant>
      <vt:variant>
        <vt:i4>5</vt:i4>
      </vt:variant>
      <vt:variant>
        <vt:lpwstr/>
      </vt:variant>
      <vt:variant>
        <vt:lpwstr>_Toc112095267</vt:lpwstr>
      </vt:variant>
      <vt:variant>
        <vt:i4>1376312</vt:i4>
      </vt:variant>
      <vt:variant>
        <vt:i4>89</vt:i4>
      </vt:variant>
      <vt:variant>
        <vt:i4>0</vt:i4>
      </vt:variant>
      <vt:variant>
        <vt:i4>5</vt:i4>
      </vt:variant>
      <vt:variant>
        <vt:lpwstr/>
      </vt:variant>
      <vt:variant>
        <vt:lpwstr>_Toc112095266</vt:lpwstr>
      </vt:variant>
      <vt:variant>
        <vt:i4>1376312</vt:i4>
      </vt:variant>
      <vt:variant>
        <vt:i4>83</vt:i4>
      </vt:variant>
      <vt:variant>
        <vt:i4>0</vt:i4>
      </vt:variant>
      <vt:variant>
        <vt:i4>5</vt:i4>
      </vt:variant>
      <vt:variant>
        <vt:lpwstr/>
      </vt:variant>
      <vt:variant>
        <vt:lpwstr>_Toc112095265</vt:lpwstr>
      </vt:variant>
      <vt:variant>
        <vt:i4>1376312</vt:i4>
      </vt:variant>
      <vt:variant>
        <vt:i4>77</vt:i4>
      </vt:variant>
      <vt:variant>
        <vt:i4>0</vt:i4>
      </vt:variant>
      <vt:variant>
        <vt:i4>5</vt:i4>
      </vt:variant>
      <vt:variant>
        <vt:lpwstr/>
      </vt:variant>
      <vt:variant>
        <vt:lpwstr>_Toc112095264</vt:lpwstr>
      </vt:variant>
      <vt:variant>
        <vt:i4>1376312</vt:i4>
      </vt:variant>
      <vt:variant>
        <vt:i4>71</vt:i4>
      </vt:variant>
      <vt:variant>
        <vt:i4>0</vt:i4>
      </vt:variant>
      <vt:variant>
        <vt:i4>5</vt:i4>
      </vt:variant>
      <vt:variant>
        <vt:lpwstr/>
      </vt:variant>
      <vt:variant>
        <vt:lpwstr>_Toc112095263</vt:lpwstr>
      </vt:variant>
      <vt:variant>
        <vt:i4>1376312</vt:i4>
      </vt:variant>
      <vt:variant>
        <vt:i4>65</vt:i4>
      </vt:variant>
      <vt:variant>
        <vt:i4>0</vt:i4>
      </vt:variant>
      <vt:variant>
        <vt:i4>5</vt:i4>
      </vt:variant>
      <vt:variant>
        <vt:lpwstr/>
      </vt:variant>
      <vt:variant>
        <vt:lpwstr>_Toc112095262</vt:lpwstr>
      </vt:variant>
      <vt:variant>
        <vt:i4>1376312</vt:i4>
      </vt:variant>
      <vt:variant>
        <vt:i4>59</vt:i4>
      </vt:variant>
      <vt:variant>
        <vt:i4>0</vt:i4>
      </vt:variant>
      <vt:variant>
        <vt:i4>5</vt:i4>
      </vt:variant>
      <vt:variant>
        <vt:lpwstr/>
      </vt:variant>
      <vt:variant>
        <vt:lpwstr>_Toc112095261</vt:lpwstr>
      </vt:variant>
      <vt:variant>
        <vt:i4>1376312</vt:i4>
      </vt:variant>
      <vt:variant>
        <vt:i4>53</vt:i4>
      </vt:variant>
      <vt:variant>
        <vt:i4>0</vt:i4>
      </vt:variant>
      <vt:variant>
        <vt:i4>5</vt:i4>
      </vt:variant>
      <vt:variant>
        <vt:lpwstr/>
      </vt:variant>
      <vt:variant>
        <vt:lpwstr>_Toc112095260</vt:lpwstr>
      </vt:variant>
      <vt:variant>
        <vt:i4>1441848</vt:i4>
      </vt:variant>
      <vt:variant>
        <vt:i4>47</vt:i4>
      </vt:variant>
      <vt:variant>
        <vt:i4>0</vt:i4>
      </vt:variant>
      <vt:variant>
        <vt:i4>5</vt:i4>
      </vt:variant>
      <vt:variant>
        <vt:lpwstr/>
      </vt:variant>
      <vt:variant>
        <vt:lpwstr>_Toc112095259</vt:lpwstr>
      </vt:variant>
      <vt:variant>
        <vt:i4>1441848</vt:i4>
      </vt:variant>
      <vt:variant>
        <vt:i4>41</vt:i4>
      </vt:variant>
      <vt:variant>
        <vt:i4>0</vt:i4>
      </vt:variant>
      <vt:variant>
        <vt:i4>5</vt:i4>
      </vt:variant>
      <vt:variant>
        <vt:lpwstr/>
      </vt:variant>
      <vt:variant>
        <vt:lpwstr>_Toc112095258</vt:lpwstr>
      </vt:variant>
      <vt:variant>
        <vt:i4>1441848</vt:i4>
      </vt:variant>
      <vt:variant>
        <vt:i4>35</vt:i4>
      </vt:variant>
      <vt:variant>
        <vt:i4>0</vt:i4>
      </vt:variant>
      <vt:variant>
        <vt:i4>5</vt:i4>
      </vt:variant>
      <vt:variant>
        <vt:lpwstr/>
      </vt:variant>
      <vt:variant>
        <vt:lpwstr>_Toc112095257</vt:lpwstr>
      </vt:variant>
      <vt:variant>
        <vt:i4>1441848</vt:i4>
      </vt:variant>
      <vt:variant>
        <vt:i4>29</vt:i4>
      </vt:variant>
      <vt:variant>
        <vt:i4>0</vt:i4>
      </vt:variant>
      <vt:variant>
        <vt:i4>5</vt:i4>
      </vt:variant>
      <vt:variant>
        <vt:lpwstr/>
      </vt:variant>
      <vt:variant>
        <vt:lpwstr>_Toc112095256</vt:lpwstr>
      </vt:variant>
      <vt:variant>
        <vt:i4>1441848</vt:i4>
      </vt:variant>
      <vt:variant>
        <vt:i4>23</vt:i4>
      </vt:variant>
      <vt:variant>
        <vt:i4>0</vt:i4>
      </vt:variant>
      <vt:variant>
        <vt:i4>5</vt:i4>
      </vt:variant>
      <vt:variant>
        <vt:lpwstr/>
      </vt:variant>
      <vt:variant>
        <vt:lpwstr>_Toc112095255</vt:lpwstr>
      </vt:variant>
      <vt:variant>
        <vt:i4>1441848</vt:i4>
      </vt:variant>
      <vt:variant>
        <vt:i4>17</vt:i4>
      </vt:variant>
      <vt:variant>
        <vt:i4>0</vt:i4>
      </vt:variant>
      <vt:variant>
        <vt:i4>5</vt:i4>
      </vt:variant>
      <vt:variant>
        <vt:lpwstr/>
      </vt:variant>
      <vt:variant>
        <vt:lpwstr>_Toc112095254</vt:lpwstr>
      </vt:variant>
      <vt:variant>
        <vt:i4>1441848</vt:i4>
      </vt:variant>
      <vt:variant>
        <vt:i4>11</vt:i4>
      </vt:variant>
      <vt:variant>
        <vt:i4>0</vt:i4>
      </vt:variant>
      <vt:variant>
        <vt:i4>5</vt:i4>
      </vt:variant>
      <vt:variant>
        <vt:lpwstr/>
      </vt:variant>
      <vt:variant>
        <vt:lpwstr>_Toc112095253</vt:lpwstr>
      </vt:variant>
      <vt:variant>
        <vt:i4>1441848</vt:i4>
      </vt:variant>
      <vt:variant>
        <vt:i4>5</vt:i4>
      </vt:variant>
      <vt:variant>
        <vt:i4>0</vt:i4>
      </vt:variant>
      <vt:variant>
        <vt:i4>5</vt:i4>
      </vt:variant>
      <vt:variant>
        <vt:lpwstr/>
      </vt:variant>
      <vt:variant>
        <vt:lpwstr>_Toc112095252</vt:lpwstr>
      </vt:variant>
      <vt:variant>
        <vt:i4>458756</vt:i4>
      </vt:variant>
      <vt:variant>
        <vt:i4>0</vt:i4>
      </vt:variant>
      <vt:variant>
        <vt:i4>0</vt:i4>
      </vt:variant>
      <vt:variant>
        <vt:i4>5</vt:i4>
      </vt:variant>
      <vt:variant>
        <vt:lpwstr>https://rctportal.niph.go.jp/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JPMA</dc:creator>
  <cp:keywords/>
  <dc:description/>
  <cp:lastModifiedBy>門田　芳幸／Kadota,Yoshiyuki</cp:lastModifiedBy>
  <cp:revision>20</cp:revision>
  <cp:lastPrinted>2024-08-29T00:05:00Z</cp:lastPrinted>
  <dcterms:created xsi:type="dcterms:W3CDTF">2024-09-17T05:40:00Z</dcterms:created>
  <dcterms:modified xsi:type="dcterms:W3CDTF">2024-10-09T11:23:00Z</dcterms:modified>
</cp:coreProperties>
</file>