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9F0C5" w14:textId="5E6A01EB" w:rsidR="00223953" w:rsidRDefault="00D9597A" w:rsidP="003505E4">
      <w:pPr>
        <w:spacing w:line="320" w:lineRule="exact"/>
        <w:ind w:leftChars="4" w:left="8"/>
        <w:jc w:val="right"/>
      </w:pPr>
      <w:r>
        <w:rPr>
          <w:rFonts w:hint="eastAsia"/>
        </w:rPr>
        <w:t>20</w:t>
      </w:r>
      <w:r>
        <w:rPr>
          <w:rFonts w:hint="eastAsia"/>
        </w:rPr>
        <w:t xml:space="preserve">　　年　　月　　日</w:t>
      </w:r>
    </w:p>
    <w:p w14:paraId="0A11CD29" w14:textId="77777777" w:rsidR="008D2B18" w:rsidRDefault="00795EAC" w:rsidP="003505E4">
      <w:pPr>
        <w:spacing w:line="320" w:lineRule="exact"/>
        <w:ind w:leftChars="4" w:left="8"/>
      </w:pPr>
      <w:r>
        <w:rPr>
          <w:rFonts w:hint="eastAsia"/>
        </w:rPr>
        <w:t xml:space="preserve">独立行政法人国立病院機構　</w:t>
      </w:r>
    </w:p>
    <w:p w14:paraId="493C20E7" w14:textId="1A1AAF57" w:rsidR="00795EAC" w:rsidRPr="00795EAC" w:rsidRDefault="00795EAC" w:rsidP="008D2B18">
      <w:pPr>
        <w:spacing w:line="320" w:lineRule="exact"/>
        <w:ind w:leftChars="4" w:left="8"/>
      </w:pPr>
      <w:r>
        <w:rPr>
          <w:rFonts w:hint="eastAsia"/>
        </w:rPr>
        <w:t>九州がんセンター</w:t>
      </w:r>
      <w:r w:rsidR="007000C7">
        <w:rPr>
          <w:rFonts w:hint="eastAsia"/>
        </w:rPr>
        <w:t xml:space="preserve">　</w:t>
      </w:r>
      <w:r w:rsidR="00D9597A">
        <w:rPr>
          <w:rFonts w:hint="eastAsia"/>
        </w:rPr>
        <w:t>院長</w:t>
      </w:r>
      <w:r>
        <w:rPr>
          <w:rFonts w:hint="eastAsia"/>
        </w:rPr>
        <w:t xml:space="preserve">　</w:t>
      </w:r>
      <w:r w:rsidR="00D9597A">
        <w:rPr>
          <w:rFonts w:hint="eastAsia"/>
        </w:rPr>
        <w:t>殿</w:t>
      </w:r>
    </w:p>
    <w:p w14:paraId="68CA70DE" w14:textId="7082403D" w:rsidR="00844A6D" w:rsidRDefault="00D9597A" w:rsidP="00CB7AA3">
      <w:pPr>
        <w:spacing w:line="320" w:lineRule="exact"/>
        <w:ind w:leftChars="0" w:left="0" w:right="1274"/>
        <w:jc w:val="right"/>
      </w:pPr>
      <w:r>
        <w:rPr>
          <w:rFonts w:hint="eastAsia"/>
        </w:rPr>
        <w:t xml:space="preserve">（会社名）　　　　　　</w:t>
      </w:r>
    </w:p>
    <w:p w14:paraId="7EDA7D3F" w14:textId="5815205A" w:rsidR="00D9597A" w:rsidRDefault="00D9597A" w:rsidP="00CB7AA3">
      <w:pPr>
        <w:spacing w:line="320" w:lineRule="exact"/>
        <w:ind w:leftChars="100" w:left="210" w:rightChars="606" w:right="1273"/>
        <w:jc w:val="right"/>
      </w:pPr>
      <w:r>
        <w:rPr>
          <w:rFonts w:hint="eastAsia"/>
        </w:rPr>
        <w:t xml:space="preserve">（部署名）　　　　　　</w:t>
      </w:r>
    </w:p>
    <w:p w14:paraId="095DA43C" w14:textId="2EC69FD0" w:rsidR="00D9597A" w:rsidRDefault="00D9597A" w:rsidP="003505E4">
      <w:pPr>
        <w:spacing w:line="320" w:lineRule="exact"/>
        <w:ind w:leftChars="4" w:left="8" w:right="840"/>
        <w:jc w:val="right"/>
      </w:pPr>
      <w:r>
        <w:rPr>
          <w:rFonts w:hint="eastAsia"/>
        </w:rPr>
        <w:t xml:space="preserve">（管理責任者）　　　　</w:t>
      </w:r>
    </w:p>
    <w:p w14:paraId="14EDBEE4" w14:textId="7FC0F083" w:rsidR="00D9597A" w:rsidRDefault="00D9597A" w:rsidP="003505E4">
      <w:pPr>
        <w:spacing w:line="320" w:lineRule="exact"/>
        <w:ind w:leftChars="4" w:left="8" w:right="840"/>
        <w:jc w:val="right"/>
      </w:pPr>
    </w:p>
    <w:p w14:paraId="27D7E0EE" w14:textId="74D5AE53" w:rsidR="00D9597A" w:rsidRDefault="007976D5" w:rsidP="003505E4">
      <w:pPr>
        <w:spacing w:line="320" w:lineRule="exact"/>
        <w:ind w:leftChars="4" w:left="8" w:right="-1"/>
        <w:jc w:val="center"/>
        <w:rPr>
          <w:sz w:val="28"/>
          <w:szCs w:val="28"/>
        </w:rPr>
      </w:pPr>
      <w:r w:rsidRPr="007976D5">
        <w:rPr>
          <w:rFonts w:hint="eastAsia"/>
          <w:sz w:val="28"/>
          <w:szCs w:val="28"/>
        </w:rPr>
        <w:t>リモート</w:t>
      </w:r>
      <w:r w:rsidR="004B5759">
        <w:rPr>
          <w:rFonts w:hint="eastAsia"/>
          <w:sz w:val="28"/>
          <w:szCs w:val="28"/>
        </w:rPr>
        <w:t>デスクトップ</w:t>
      </w:r>
      <w:r w:rsidRPr="007976D5">
        <w:rPr>
          <w:rFonts w:hint="eastAsia"/>
          <w:sz w:val="28"/>
          <w:szCs w:val="28"/>
        </w:rPr>
        <w:t>システム利用申請書</w:t>
      </w:r>
    </w:p>
    <w:p w14:paraId="6E88679A" w14:textId="053FF055" w:rsidR="007976D5" w:rsidRPr="00D9597A" w:rsidRDefault="007976D5" w:rsidP="003505E4">
      <w:pPr>
        <w:spacing w:line="320" w:lineRule="exact"/>
        <w:ind w:leftChars="4" w:left="8" w:right="-1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Pr="00FA592A">
        <w:rPr>
          <w:rFonts w:hint="eastAsia"/>
          <w:sz w:val="28"/>
          <w:szCs w:val="28"/>
        </w:rPr>
        <w:t>新規・</w:t>
      </w:r>
      <w:r w:rsidRPr="00CB7AA3">
        <w:rPr>
          <w:rFonts w:hint="eastAsia"/>
          <w:sz w:val="28"/>
          <w:szCs w:val="28"/>
        </w:rPr>
        <w:t>変更</w:t>
      </w:r>
      <w:r>
        <w:rPr>
          <w:rFonts w:hint="eastAsia"/>
          <w:sz w:val="28"/>
          <w:szCs w:val="28"/>
        </w:rPr>
        <w:t>・終了</w:t>
      </w:r>
      <w:r w:rsidRPr="00FA592A">
        <w:rPr>
          <w:rFonts w:hint="eastAsia"/>
          <w:sz w:val="28"/>
          <w:szCs w:val="28"/>
        </w:rPr>
        <w:t>）</w:t>
      </w:r>
    </w:p>
    <w:p w14:paraId="748A2861" w14:textId="733C0A8B" w:rsidR="00D9597A" w:rsidRDefault="00D9597A" w:rsidP="003505E4">
      <w:pPr>
        <w:spacing w:line="320" w:lineRule="exact"/>
        <w:ind w:leftChars="4" w:left="8" w:right="-1"/>
        <w:jc w:val="center"/>
      </w:pPr>
    </w:p>
    <w:p w14:paraId="616D79B2" w14:textId="7EDD7E68" w:rsidR="00D9597A" w:rsidRDefault="00D9597A" w:rsidP="003505E4">
      <w:pPr>
        <w:spacing w:line="320" w:lineRule="exact"/>
        <w:ind w:leftChars="4" w:left="8" w:right="-1"/>
        <w:jc w:val="left"/>
      </w:pPr>
      <w:r>
        <w:rPr>
          <w:rFonts w:hint="eastAsia"/>
        </w:rPr>
        <w:t>モニタリング・監査業務を行うため、</w:t>
      </w:r>
      <w:r w:rsidR="002444FE">
        <w:rPr>
          <w:rFonts w:hint="eastAsia"/>
        </w:rPr>
        <w:t>リモートデスクトップ</w:t>
      </w:r>
      <w:r w:rsidR="004F24B6">
        <w:rPr>
          <w:rFonts w:hint="eastAsia"/>
        </w:rPr>
        <w:t>システム</w:t>
      </w:r>
      <w:r w:rsidR="002444FE">
        <w:rPr>
          <w:rFonts w:hint="eastAsia"/>
        </w:rPr>
        <w:t>を利用した</w:t>
      </w:r>
      <w:r>
        <w:rPr>
          <w:rFonts w:hint="eastAsia"/>
        </w:rPr>
        <w:t>電子カルテ</w:t>
      </w:r>
      <w:r w:rsidR="002444FE">
        <w:rPr>
          <w:rFonts w:hint="eastAsia"/>
        </w:rPr>
        <w:t>等</w:t>
      </w:r>
      <w:r>
        <w:rPr>
          <w:rFonts w:hint="eastAsia"/>
        </w:rPr>
        <w:t>の遠隔閲覧</w:t>
      </w:r>
      <w:r w:rsidR="002444FE">
        <w:rPr>
          <w:rFonts w:hint="eastAsia"/>
        </w:rPr>
        <w:t>を下記</w:t>
      </w:r>
      <w:r>
        <w:rPr>
          <w:rFonts w:hint="eastAsia"/>
        </w:rPr>
        <w:t>の</w:t>
      </w:r>
      <w:r w:rsidR="00BC218D">
        <w:rPr>
          <w:rFonts w:hint="eastAsia"/>
        </w:rPr>
        <w:t>通</w:t>
      </w:r>
      <w:r>
        <w:rPr>
          <w:rFonts w:hint="eastAsia"/>
        </w:rPr>
        <w:t>り申請します。</w:t>
      </w:r>
    </w:p>
    <w:p w14:paraId="15E9198C" w14:textId="2A85D9D1" w:rsidR="002444FE" w:rsidRDefault="002444FE" w:rsidP="003505E4">
      <w:pPr>
        <w:spacing w:line="320" w:lineRule="exact"/>
        <w:ind w:leftChars="4" w:left="8" w:right="-1"/>
        <w:jc w:val="left"/>
      </w:pPr>
    </w:p>
    <w:p w14:paraId="6C01E51D" w14:textId="3124BBC4" w:rsidR="002444FE" w:rsidRDefault="002444FE" w:rsidP="003505E4">
      <w:pPr>
        <w:spacing w:line="320" w:lineRule="exact"/>
        <w:ind w:leftChars="4" w:left="8" w:right="-1"/>
        <w:jc w:val="center"/>
      </w:pPr>
      <w:r>
        <w:rPr>
          <w:rFonts w:hint="eastAsia"/>
        </w:rPr>
        <w:t>記</w:t>
      </w:r>
    </w:p>
    <w:p w14:paraId="0A8C4F98" w14:textId="43D61FAF" w:rsidR="00D9597A" w:rsidRDefault="00D9597A" w:rsidP="003505E4">
      <w:pPr>
        <w:spacing w:line="320" w:lineRule="exact"/>
        <w:ind w:leftChars="4" w:left="8" w:right="-1"/>
        <w:jc w:val="left"/>
      </w:pPr>
    </w:p>
    <w:p w14:paraId="555F33C5" w14:textId="5C712DA1" w:rsidR="002444FE" w:rsidRDefault="002444FE" w:rsidP="003505E4">
      <w:pPr>
        <w:pStyle w:val="1"/>
        <w:numPr>
          <w:ilvl w:val="0"/>
          <w:numId w:val="12"/>
        </w:numPr>
        <w:spacing w:line="320" w:lineRule="exact"/>
        <w:ind w:left="425"/>
      </w:pPr>
      <w:r>
        <w:rPr>
          <w:rFonts w:hint="eastAsia"/>
        </w:rPr>
        <w:t>対象治験</w:t>
      </w:r>
    </w:p>
    <w:tbl>
      <w:tblPr>
        <w:tblStyle w:val="af2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5805"/>
      </w:tblGrid>
      <w:tr w:rsidR="002444FE" w14:paraId="73324F3C" w14:textId="77777777" w:rsidTr="00CF0F4D">
        <w:trPr>
          <w:trHeight w:val="751"/>
        </w:trPr>
        <w:tc>
          <w:tcPr>
            <w:tcW w:w="2552" w:type="dxa"/>
          </w:tcPr>
          <w:p w14:paraId="5945CF5A" w14:textId="6725537F" w:rsidR="002444FE" w:rsidRDefault="002444FE" w:rsidP="003505E4">
            <w:pPr>
              <w:spacing w:line="320" w:lineRule="exact"/>
              <w:ind w:leftChars="0" w:left="0" w:firstLine="0"/>
            </w:pPr>
            <w:r>
              <w:rPr>
                <w:rFonts w:hint="eastAsia"/>
              </w:rPr>
              <w:t>治験課題名</w:t>
            </w:r>
          </w:p>
        </w:tc>
        <w:tc>
          <w:tcPr>
            <w:tcW w:w="5805" w:type="dxa"/>
          </w:tcPr>
          <w:p w14:paraId="6630A4E2" w14:textId="77777777" w:rsidR="002444FE" w:rsidRDefault="002444FE" w:rsidP="003505E4">
            <w:pPr>
              <w:spacing w:line="320" w:lineRule="exact"/>
              <w:ind w:leftChars="0" w:left="0" w:firstLine="0"/>
            </w:pPr>
          </w:p>
        </w:tc>
      </w:tr>
      <w:tr w:rsidR="002444FE" w14:paraId="5FEBD274" w14:textId="77777777" w:rsidTr="00CF0F4D">
        <w:tc>
          <w:tcPr>
            <w:tcW w:w="2552" w:type="dxa"/>
          </w:tcPr>
          <w:p w14:paraId="51C82140" w14:textId="718DE83B" w:rsidR="002444FE" w:rsidRDefault="00D4720C" w:rsidP="003505E4">
            <w:pPr>
              <w:spacing w:line="320" w:lineRule="exact"/>
              <w:ind w:leftChars="0" w:left="0" w:firstLine="0"/>
            </w:pPr>
            <w:r>
              <w:rPr>
                <w:rFonts w:hint="eastAsia"/>
              </w:rPr>
              <w:t>治験実施計画書番号</w:t>
            </w:r>
          </w:p>
        </w:tc>
        <w:tc>
          <w:tcPr>
            <w:tcW w:w="5805" w:type="dxa"/>
          </w:tcPr>
          <w:p w14:paraId="05B08505" w14:textId="77777777" w:rsidR="002444FE" w:rsidRDefault="002444FE" w:rsidP="003505E4">
            <w:pPr>
              <w:spacing w:line="320" w:lineRule="exact"/>
              <w:ind w:leftChars="0" w:left="0" w:firstLine="0"/>
            </w:pPr>
          </w:p>
        </w:tc>
      </w:tr>
      <w:tr w:rsidR="002444FE" w14:paraId="5643880B" w14:textId="77777777" w:rsidTr="00CF0F4D">
        <w:tc>
          <w:tcPr>
            <w:tcW w:w="2552" w:type="dxa"/>
          </w:tcPr>
          <w:p w14:paraId="6C16A888" w14:textId="784D76CC" w:rsidR="002444FE" w:rsidRDefault="002444FE" w:rsidP="003505E4">
            <w:pPr>
              <w:spacing w:line="320" w:lineRule="exact"/>
              <w:ind w:leftChars="0" w:left="0" w:firstLine="0"/>
            </w:pPr>
            <w:r>
              <w:rPr>
                <w:rFonts w:hint="eastAsia"/>
              </w:rPr>
              <w:t>治験依頼者名</w:t>
            </w:r>
          </w:p>
        </w:tc>
        <w:tc>
          <w:tcPr>
            <w:tcW w:w="5805" w:type="dxa"/>
          </w:tcPr>
          <w:p w14:paraId="3C4C4D70" w14:textId="77777777" w:rsidR="002444FE" w:rsidRDefault="002444FE" w:rsidP="003505E4">
            <w:pPr>
              <w:spacing w:line="320" w:lineRule="exact"/>
              <w:ind w:leftChars="0" w:left="0" w:firstLine="0"/>
            </w:pPr>
          </w:p>
        </w:tc>
      </w:tr>
      <w:tr w:rsidR="002444FE" w14:paraId="01C44899" w14:textId="77777777" w:rsidTr="00CF0F4D">
        <w:tc>
          <w:tcPr>
            <w:tcW w:w="2552" w:type="dxa"/>
          </w:tcPr>
          <w:p w14:paraId="77C6FD56" w14:textId="0C132D6E" w:rsidR="002444FE" w:rsidRDefault="002444FE" w:rsidP="003505E4">
            <w:pPr>
              <w:spacing w:line="320" w:lineRule="exact"/>
              <w:ind w:leftChars="0" w:left="0" w:firstLine="0"/>
            </w:pPr>
            <w:r>
              <w:rPr>
                <w:rFonts w:hint="eastAsia"/>
              </w:rPr>
              <w:t>治験</w:t>
            </w:r>
            <w:r w:rsidR="00D4720C">
              <w:rPr>
                <w:rFonts w:hint="eastAsia"/>
              </w:rPr>
              <w:t>の</w:t>
            </w:r>
            <w:r>
              <w:rPr>
                <w:rFonts w:hint="eastAsia"/>
              </w:rPr>
              <w:t>期間</w:t>
            </w:r>
          </w:p>
        </w:tc>
        <w:tc>
          <w:tcPr>
            <w:tcW w:w="5805" w:type="dxa"/>
          </w:tcPr>
          <w:p w14:paraId="27F1C94D" w14:textId="63091B2E" w:rsidR="002444FE" w:rsidRDefault="00D4720C" w:rsidP="003505E4">
            <w:pPr>
              <w:spacing w:line="320" w:lineRule="exact"/>
              <w:ind w:leftChars="0" w:left="0" w:firstLine="0"/>
            </w:pPr>
            <w:r>
              <w:rPr>
                <w:rFonts w:hint="eastAsia"/>
              </w:rPr>
              <w:t>西暦　　　年　　月　　日～西暦　　　　年　　月　　日</w:t>
            </w:r>
          </w:p>
        </w:tc>
      </w:tr>
      <w:tr w:rsidR="002444FE" w14:paraId="6A272779" w14:textId="77777777" w:rsidTr="00CF0F4D">
        <w:tc>
          <w:tcPr>
            <w:tcW w:w="2552" w:type="dxa"/>
          </w:tcPr>
          <w:p w14:paraId="6221BCD8" w14:textId="77777777" w:rsidR="002444FE" w:rsidRDefault="002444FE" w:rsidP="003505E4">
            <w:pPr>
              <w:spacing w:line="320" w:lineRule="exact"/>
              <w:ind w:leftChars="0" w:left="0" w:firstLine="0"/>
            </w:pPr>
            <w:r>
              <w:rPr>
                <w:rFonts w:hint="eastAsia"/>
              </w:rPr>
              <w:t>モニタリング計画書</w:t>
            </w:r>
          </w:p>
        </w:tc>
        <w:tc>
          <w:tcPr>
            <w:tcW w:w="5805" w:type="dxa"/>
          </w:tcPr>
          <w:p w14:paraId="43568B34" w14:textId="5B837449" w:rsidR="002444FE" w:rsidRDefault="002444FE" w:rsidP="003505E4">
            <w:pPr>
              <w:spacing w:line="320" w:lineRule="exact"/>
              <w:ind w:leftChars="0" w:left="0" w:firstLine="0"/>
            </w:pPr>
            <w:r>
              <w:rPr>
                <w:rFonts w:hint="eastAsia"/>
              </w:rPr>
              <w:t>リモート</w:t>
            </w:r>
            <w:r>
              <w:rPr>
                <w:rFonts w:hint="eastAsia"/>
              </w:rPr>
              <w:t>SDV</w:t>
            </w:r>
            <w:r>
              <w:rPr>
                <w:rFonts w:hint="eastAsia"/>
              </w:rPr>
              <w:t xml:space="preserve">の記載　：　</w:t>
            </w:r>
            <w:r w:rsidR="0015530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あり　</w:t>
            </w:r>
            <w:r w:rsidR="00155302">
              <w:rPr>
                <w:rFonts w:hint="eastAsia"/>
              </w:rPr>
              <w:t xml:space="preserve">　□</w:t>
            </w:r>
            <w:r>
              <w:rPr>
                <w:rFonts w:hint="eastAsia"/>
              </w:rPr>
              <w:t>なし</w:t>
            </w:r>
          </w:p>
        </w:tc>
      </w:tr>
    </w:tbl>
    <w:p w14:paraId="0FDF6DDF" w14:textId="77777777" w:rsidR="002444FE" w:rsidRPr="001E27BD" w:rsidRDefault="002444FE" w:rsidP="003505E4">
      <w:pPr>
        <w:spacing w:line="320" w:lineRule="exact"/>
      </w:pPr>
    </w:p>
    <w:p w14:paraId="088A4F86" w14:textId="68B7E8D6" w:rsidR="00D9597A" w:rsidRDefault="00941664" w:rsidP="003505E4">
      <w:pPr>
        <w:pStyle w:val="1"/>
        <w:numPr>
          <w:ilvl w:val="0"/>
          <w:numId w:val="12"/>
        </w:numPr>
        <w:spacing w:line="320" w:lineRule="exact"/>
        <w:ind w:left="425"/>
      </w:pPr>
      <w:r>
        <w:rPr>
          <w:rFonts w:hint="eastAsia"/>
        </w:rPr>
        <w:t>リモート</w:t>
      </w:r>
      <w:r>
        <w:rPr>
          <w:rFonts w:hint="eastAsia"/>
        </w:rPr>
        <w:t>S</w:t>
      </w:r>
      <w:r>
        <w:t>DV</w:t>
      </w:r>
      <w:r>
        <w:rPr>
          <w:rFonts w:hint="eastAsia"/>
        </w:rPr>
        <w:t>実施室</w:t>
      </w:r>
      <w:r w:rsidRPr="00AD2B73">
        <w:rPr>
          <w:rFonts w:hint="eastAsia"/>
          <w:vertAlign w:val="superscript"/>
        </w:rPr>
        <w:t>※</w:t>
      </w:r>
    </w:p>
    <w:tbl>
      <w:tblPr>
        <w:tblStyle w:val="af2"/>
        <w:tblW w:w="0" w:type="auto"/>
        <w:tblInd w:w="149" w:type="dxa"/>
        <w:tblLook w:val="04A0" w:firstRow="1" w:lastRow="0" w:firstColumn="1" w:lastColumn="0" w:noHBand="0" w:noVBand="1"/>
      </w:tblPr>
      <w:tblGrid>
        <w:gridCol w:w="2548"/>
        <w:gridCol w:w="5797"/>
      </w:tblGrid>
      <w:tr w:rsidR="00D9597A" w14:paraId="3ED515CA" w14:textId="77777777" w:rsidTr="00CF0F4D">
        <w:tc>
          <w:tcPr>
            <w:tcW w:w="2548" w:type="dxa"/>
          </w:tcPr>
          <w:p w14:paraId="76F536FC" w14:textId="726C4F01" w:rsidR="00D9597A" w:rsidRDefault="00CD0676" w:rsidP="003505E4">
            <w:pPr>
              <w:spacing w:line="320" w:lineRule="exact"/>
              <w:ind w:leftChars="0" w:left="0" w:firstLine="0"/>
            </w:pPr>
            <w:r>
              <w:rPr>
                <w:rFonts w:hint="eastAsia"/>
              </w:rPr>
              <w:t>設置場所</w:t>
            </w:r>
          </w:p>
        </w:tc>
        <w:tc>
          <w:tcPr>
            <w:tcW w:w="5797" w:type="dxa"/>
          </w:tcPr>
          <w:p w14:paraId="384B6100" w14:textId="77777777" w:rsidR="00D9597A" w:rsidRDefault="00D9597A" w:rsidP="003505E4">
            <w:pPr>
              <w:spacing w:line="320" w:lineRule="exact"/>
              <w:ind w:leftChars="0" w:left="0" w:firstLine="0"/>
            </w:pPr>
          </w:p>
        </w:tc>
      </w:tr>
      <w:tr w:rsidR="00D9597A" w14:paraId="433742F6" w14:textId="77777777" w:rsidTr="00CB7AA3">
        <w:trPr>
          <w:trHeight w:val="1077"/>
        </w:trPr>
        <w:tc>
          <w:tcPr>
            <w:tcW w:w="2548" w:type="dxa"/>
          </w:tcPr>
          <w:p w14:paraId="0FB1C997" w14:textId="5E08EA80" w:rsidR="00D9597A" w:rsidRDefault="00D9597A" w:rsidP="003505E4">
            <w:pPr>
              <w:spacing w:line="320" w:lineRule="exact"/>
              <w:ind w:leftChars="0" w:left="0" w:firstLine="0"/>
            </w:pPr>
            <w:r>
              <w:rPr>
                <w:rFonts w:hint="eastAsia"/>
              </w:rPr>
              <w:t>入退室記録の管理方法</w:t>
            </w:r>
          </w:p>
        </w:tc>
        <w:tc>
          <w:tcPr>
            <w:tcW w:w="5797" w:type="dxa"/>
          </w:tcPr>
          <w:p w14:paraId="481CD552" w14:textId="1630A91A" w:rsidR="00D9597A" w:rsidRDefault="00155302" w:rsidP="003505E4">
            <w:pPr>
              <w:spacing w:line="320" w:lineRule="exact"/>
              <w:ind w:leftChars="0" w:left="0" w:firstLine="0"/>
            </w:pPr>
            <w:r>
              <w:rPr>
                <w:rFonts w:hint="eastAsia"/>
              </w:rPr>
              <w:t>□</w:t>
            </w:r>
            <w:r w:rsidR="00D9597A">
              <w:rPr>
                <w:rFonts w:hint="eastAsia"/>
              </w:rPr>
              <w:t>IC</w:t>
            </w:r>
            <w:r w:rsidR="00D9597A">
              <w:rPr>
                <w:rFonts w:hint="eastAsia"/>
              </w:rPr>
              <w:t>カード</w:t>
            </w:r>
            <w:r>
              <w:rPr>
                <w:rFonts w:hint="eastAsia"/>
              </w:rPr>
              <w:t xml:space="preserve">　　□</w:t>
            </w:r>
            <w:r w:rsidR="00D9597A">
              <w:rPr>
                <w:rFonts w:hint="eastAsia"/>
              </w:rPr>
              <w:t>指紋認証</w:t>
            </w:r>
            <w:r>
              <w:rPr>
                <w:rFonts w:hint="eastAsia"/>
              </w:rPr>
              <w:t xml:space="preserve">　　□</w:t>
            </w:r>
            <w:r w:rsidR="00D9597A">
              <w:rPr>
                <w:rFonts w:hint="eastAsia"/>
              </w:rPr>
              <w:t>その他</w:t>
            </w:r>
          </w:p>
          <w:p w14:paraId="328F6C37" w14:textId="28A3EE10" w:rsidR="00941664" w:rsidRDefault="00941664" w:rsidP="00CB7AA3">
            <w:pPr>
              <w:spacing w:line="320" w:lineRule="exact"/>
              <w:ind w:leftChars="0" w:left="0" w:firstLine="0"/>
            </w:pPr>
            <w:r>
              <w:rPr>
                <w:rFonts w:hint="eastAsia"/>
              </w:rPr>
              <w:t>その他場合の管理方法：</w:t>
            </w:r>
          </w:p>
        </w:tc>
      </w:tr>
    </w:tbl>
    <w:p w14:paraId="6F4BDADF" w14:textId="5F510C2C" w:rsidR="00D9597A" w:rsidRDefault="00941664" w:rsidP="003505E4">
      <w:pPr>
        <w:spacing w:line="320" w:lineRule="exact"/>
        <w:ind w:leftChars="50" w:left="105" w:firstLine="0"/>
      </w:pPr>
      <w:r>
        <w:rPr>
          <w:rFonts w:hint="eastAsia"/>
        </w:rPr>
        <w:t>※</w:t>
      </w:r>
      <w:del w:id="0" w:author="石田 昌裕" w:date="2024-05-22T17:13:00Z" w16du:dateUtc="2024-05-22T08:13:00Z">
        <w:r w:rsidR="00155302" w:rsidDel="00822B0D">
          <w:rPr>
            <w:rFonts w:hint="eastAsia"/>
          </w:rPr>
          <w:delText>E</w:delText>
        </w:r>
        <w:r w:rsidR="00155302" w:rsidDel="00822B0D">
          <w:delText>P</w:delText>
        </w:r>
        <w:r w:rsidR="00155302" w:rsidDel="00822B0D">
          <w:rPr>
            <w:rFonts w:hint="eastAsia"/>
          </w:rPr>
          <w:delText>綜合</w:delText>
        </w:r>
      </w:del>
      <w:proofErr w:type="spellStart"/>
      <w:ins w:id="1" w:author="石田 昌裕" w:date="2024-05-22T17:13:00Z" w16du:dateUtc="2024-05-22T08:13:00Z">
        <w:r w:rsidR="00822B0D">
          <w:rPr>
            <w:rFonts w:hint="eastAsia"/>
          </w:rPr>
          <w:t>EPLink</w:t>
        </w:r>
      </w:ins>
      <w:proofErr w:type="spellEnd"/>
      <w:r>
        <w:rPr>
          <w:rFonts w:hint="eastAsia"/>
        </w:rPr>
        <w:t>設置・管理以外のもの</w:t>
      </w:r>
    </w:p>
    <w:p w14:paraId="3C92A393" w14:textId="77777777" w:rsidR="00941664" w:rsidRPr="00D9597A" w:rsidRDefault="00941664" w:rsidP="003505E4">
      <w:pPr>
        <w:spacing w:line="320" w:lineRule="exact"/>
        <w:ind w:leftChars="202" w:left="424" w:firstLine="423"/>
      </w:pPr>
    </w:p>
    <w:p w14:paraId="1778EB2C" w14:textId="32DE9DB5" w:rsidR="00D9597A" w:rsidRDefault="00D9597A" w:rsidP="003505E4">
      <w:pPr>
        <w:pStyle w:val="1"/>
        <w:numPr>
          <w:ilvl w:val="0"/>
          <w:numId w:val="12"/>
        </w:numPr>
        <w:spacing w:line="320" w:lineRule="exact"/>
        <w:ind w:left="425"/>
      </w:pPr>
      <w:r>
        <w:rPr>
          <w:rFonts w:hint="eastAsia"/>
        </w:rPr>
        <w:t>管理責任者</w:t>
      </w:r>
    </w:p>
    <w:tbl>
      <w:tblPr>
        <w:tblStyle w:val="af2"/>
        <w:tblW w:w="0" w:type="auto"/>
        <w:tblInd w:w="149" w:type="dxa"/>
        <w:tblLook w:val="04A0" w:firstRow="1" w:lastRow="0" w:firstColumn="1" w:lastColumn="0" w:noHBand="0" w:noVBand="1"/>
      </w:tblPr>
      <w:tblGrid>
        <w:gridCol w:w="2548"/>
        <w:gridCol w:w="5797"/>
      </w:tblGrid>
      <w:tr w:rsidR="00C757E0" w14:paraId="6B68D335" w14:textId="77777777" w:rsidTr="00CF0F4D">
        <w:tc>
          <w:tcPr>
            <w:tcW w:w="2548" w:type="dxa"/>
          </w:tcPr>
          <w:p w14:paraId="13C4D6F9" w14:textId="0248ADC9" w:rsidR="00C757E0" w:rsidRDefault="00C757E0" w:rsidP="003505E4">
            <w:pPr>
              <w:spacing w:line="320" w:lineRule="exact"/>
              <w:ind w:leftChars="0" w:left="0" w:firstLine="0"/>
            </w:pPr>
            <w:r>
              <w:rPr>
                <w:rFonts w:hint="eastAsia"/>
              </w:rPr>
              <w:t>所属</w:t>
            </w:r>
          </w:p>
        </w:tc>
        <w:tc>
          <w:tcPr>
            <w:tcW w:w="5797" w:type="dxa"/>
          </w:tcPr>
          <w:p w14:paraId="0177C90E" w14:textId="77777777" w:rsidR="00C757E0" w:rsidRDefault="00C757E0" w:rsidP="003505E4">
            <w:pPr>
              <w:spacing w:line="320" w:lineRule="exact"/>
              <w:ind w:leftChars="0" w:left="0" w:firstLine="0"/>
            </w:pPr>
          </w:p>
        </w:tc>
      </w:tr>
      <w:tr w:rsidR="00C757E0" w14:paraId="16EB63F6" w14:textId="77777777" w:rsidTr="00CF0F4D">
        <w:tc>
          <w:tcPr>
            <w:tcW w:w="2548" w:type="dxa"/>
          </w:tcPr>
          <w:p w14:paraId="2F7B9024" w14:textId="721AACDB" w:rsidR="00C757E0" w:rsidRDefault="00C757E0" w:rsidP="003505E4">
            <w:pPr>
              <w:spacing w:line="320" w:lineRule="exact"/>
              <w:ind w:leftChars="0" w:left="0" w:firstLine="0"/>
            </w:pPr>
            <w:r>
              <w:rPr>
                <w:rFonts w:hint="eastAsia"/>
              </w:rPr>
              <w:t>氏名</w:t>
            </w:r>
          </w:p>
        </w:tc>
        <w:tc>
          <w:tcPr>
            <w:tcW w:w="5797" w:type="dxa"/>
          </w:tcPr>
          <w:p w14:paraId="32558C12" w14:textId="77777777" w:rsidR="00C757E0" w:rsidRDefault="00C757E0" w:rsidP="003505E4">
            <w:pPr>
              <w:spacing w:line="320" w:lineRule="exact"/>
              <w:ind w:leftChars="0" w:left="0" w:firstLine="0"/>
            </w:pPr>
          </w:p>
        </w:tc>
      </w:tr>
      <w:tr w:rsidR="00C757E0" w14:paraId="722E7EFD" w14:textId="77777777" w:rsidTr="00CF0F4D">
        <w:tc>
          <w:tcPr>
            <w:tcW w:w="2548" w:type="dxa"/>
          </w:tcPr>
          <w:p w14:paraId="7EDF2411" w14:textId="1A918A6A" w:rsidR="00C757E0" w:rsidRDefault="00C757E0" w:rsidP="003505E4">
            <w:pPr>
              <w:spacing w:line="320" w:lineRule="exact"/>
              <w:ind w:leftChars="0" w:left="0" w:firstLine="0"/>
            </w:pPr>
            <w:r>
              <w:rPr>
                <w:rFonts w:hint="eastAsia"/>
              </w:rPr>
              <w:t>連絡先</w:t>
            </w:r>
            <w:r w:rsidR="00E83287">
              <w:rPr>
                <w:rFonts w:hint="eastAsia"/>
              </w:rPr>
              <w:t>（</w:t>
            </w:r>
            <w:r w:rsidR="00E83287" w:rsidRPr="00A542BB">
              <w:rPr>
                <w:rFonts w:ascii="ＭＳ 明朝" w:hAnsi="ＭＳ 明朝" w:cs="ＭＳ 明朝" w:hint="eastAsia"/>
              </w:rPr>
              <w:t>℡</w:t>
            </w:r>
            <w:r w:rsidR="00E83287">
              <w:rPr>
                <w:rFonts w:hint="eastAsia"/>
              </w:rPr>
              <w:t>）</w:t>
            </w:r>
          </w:p>
        </w:tc>
        <w:tc>
          <w:tcPr>
            <w:tcW w:w="5797" w:type="dxa"/>
          </w:tcPr>
          <w:p w14:paraId="51778B79" w14:textId="77777777" w:rsidR="00C757E0" w:rsidRDefault="00C757E0" w:rsidP="003505E4">
            <w:pPr>
              <w:spacing w:line="320" w:lineRule="exact"/>
              <w:ind w:leftChars="0" w:left="0" w:firstLine="0"/>
            </w:pPr>
          </w:p>
        </w:tc>
      </w:tr>
      <w:tr w:rsidR="00E83287" w14:paraId="29AD63DF" w14:textId="77777777" w:rsidTr="00CF0F4D">
        <w:tc>
          <w:tcPr>
            <w:tcW w:w="2548" w:type="dxa"/>
          </w:tcPr>
          <w:p w14:paraId="5479E706" w14:textId="40C8BB0A" w:rsidR="00E83287" w:rsidRDefault="00E83287" w:rsidP="003505E4">
            <w:pPr>
              <w:spacing w:line="320" w:lineRule="exact"/>
              <w:ind w:leftChars="0" w:left="0" w:firstLine="0"/>
            </w:pPr>
            <w:r>
              <w:rPr>
                <w:rFonts w:hint="eastAsia"/>
              </w:rPr>
              <w:t>連絡先（</w:t>
            </w:r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>）</w:t>
            </w:r>
          </w:p>
        </w:tc>
        <w:tc>
          <w:tcPr>
            <w:tcW w:w="5797" w:type="dxa"/>
          </w:tcPr>
          <w:p w14:paraId="63A0C4DE" w14:textId="77777777" w:rsidR="00E83287" w:rsidRDefault="00E83287" w:rsidP="003505E4">
            <w:pPr>
              <w:spacing w:line="320" w:lineRule="exact"/>
              <w:ind w:leftChars="0" w:left="0" w:firstLine="0"/>
            </w:pPr>
          </w:p>
        </w:tc>
      </w:tr>
    </w:tbl>
    <w:p w14:paraId="2154EDFD" w14:textId="12AC0538" w:rsidR="00C757E0" w:rsidRDefault="00C757E0" w:rsidP="003505E4">
      <w:pPr>
        <w:spacing w:line="320" w:lineRule="exact"/>
      </w:pPr>
    </w:p>
    <w:p w14:paraId="6C50DFD3" w14:textId="00F39FAF" w:rsidR="007976D5" w:rsidRDefault="008E7FCE" w:rsidP="007976D5">
      <w:pPr>
        <w:pStyle w:val="1"/>
        <w:numPr>
          <w:ilvl w:val="0"/>
          <w:numId w:val="42"/>
        </w:numPr>
        <w:ind w:left="426" w:hanging="426"/>
      </w:pPr>
      <w:r>
        <w:rPr>
          <w:rFonts w:hint="eastAsia"/>
        </w:rPr>
        <w:t>申請目的</w:t>
      </w:r>
    </w:p>
    <w:tbl>
      <w:tblPr>
        <w:tblStyle w:val="af2"/>
        <w:tblW w:w="8363" w:type="dxa"/>
        <w:tblInd w:w="137" w:type="dxa"/>
        <w:tblLook w:val="04A0" w:firstRow="1" w:lastRow="0" w:firstColumn="1" w:lastColumn="0" w:noHBand="0" w:noVBand="1"/>
      </w:tblPr>
      <w:tblGrid>
        <w:gridCol w:w="8363"/>
      </w:tblGrid>
      <w:tr w:rsidR="004B5759" w14:paraId="42C3E881" w14:textId="77777777" w:rsidTr="00CB7AA3">
        <w:tc>
          <w:tcPr>
            <w:tcW w:w="8363" w:type="dxa"/>
          </w:tcPr>
          <w:p w14:paraId="2D398A52" w14:textId="4F9B3DC0" w:rsidR="004B5759" w:rsidRDefault="004B5759" w:rsidP="00CB7AA3">
            <w:pPr>
              <w:pStyle w:val="a0"/>
              <w:numPr>
                <w:ilvl w:val="0"/>
                <w:numId w:val="44"/>
              </w:numPr>
              <w:ind w:leftChars="0"/>
            </w:pPr>
            <w:r>
              <w:rPr>
                <w:rFonts w:hint="eastAsia"/>
              </w:rPr>
              <w:t>新規</w:t>
            </w:r>
          </w:p>
          <w:p w14:paraId="72BC398C" w14:textId="02A8A42A" w:rsidR="004B5759" w:rsidRPr="00CB7AA3" w:rsidRDefault="004B5759" w:rsidP="00CB7AA3">
            <w:pPr>
              <w:pStyle w:val="a0"/>
              <w:numPr>
                <w:ilvl w:val="0"/>
                <w:numId w:val="44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hint="eastAsia"/>
              </w:rPr>
              <w:t xml:space="preserve">変更　</w:t>
            </w:r>
            <w:r w:rsidRPr="00CB7AA3">
              <w:rPr>
                <w:rFonts w:ascii="ＭＳ Ｐ明朝" w:eastAsia="ＭＳ Ｐ明朝" w:hAnsi="ＭＳ Ｐ明朝" w:hint="eastAsia"/>
              </w:rPr>
              <w:t>※変更箇所</w:t>
            </w:r>
            <w:r w:rsidR="008E7FCE">
              <w:rPr>
                <w:rFonts w:ascii="ＭＳ Ｐ明朝" w:eastAsia="ＭＳ Ｐ明朝" w:hAnsi="ＭＳ Ｐ明朝" w:hint="eastAsia"/>
              </w:rPr>
              <w:t>がわかるよう</w:t>
            </w:r>
            <w:r>
              <w:rPr>
                <w:rFonts w:ascii="ＭＳ Ｐ明朝" w:eastAsia="ＭＳ Ｐ明朝" w:hAnsi="ＭＳ Ｐ明朝" w:hint="eastAsia"/>
              </w:rPr>
              <w:t>申請書に</w:t>
            </w:r>
            <w:r w:rsidRPr="00CB7AA3">
              <w:rPr>
                <w:rFonts w:ascii="ＭＳ Ｐ明朝" w:eastAsia="ＭＳ Ｐ明朝" w:hAnsi="ＭＳ Ｐ明朝" w:hint="eastAsia"/>
              </w:rPr>
              <w:t>記載してください。</w:t>
            </w:r>
          </w:p>
          <w:p w14:paraId="0016042E" w14:textId="7C5E6650" w:rsidR="004B5759" w:rsidRDefault="004B5759" w:rsidP="00CB7AA3">
            <w:pPr>
              <w:pStyle w:val="a0"/>
              <w:numPr>
                <w:ilvl w:val="0"/>
                <w:numId w:val="44"/>
              </w:numPr>
              <w:ind w:leftChars="0"/>
            </w:pPr>
            <w:r>
              <w:rPr>
                <w:rFonts w:hint="eastAsia"/>
              </w:rPr>
              <w:t>終了</w:t>
            </w:r>
          </w:p>
          <w:p w14:paraId="1AA18DA6" w14:textId="04425726" w:rsidR="004B5759" w:rsidRDefault="004B5759" w:rsidP="004B5759">
            <w:pPr>
              <w:ind w:leftChars="0" w:left="0" w:firstLine="0"/>
            </w:pPr>
          </w:p>
        </w:tc>
      </w:tr>
    </w:tbl>
    <w:p w14:paraId="30C03F97" w14:textId="27E2C9B5" w:rsidR="00C757E0" w:rsidRPr="00C757E0" w:rsidDel="006164DF" w:rsidRDefault="00C757E0" w:rsidP="003505E4">
      <w:pPr>
        <w:spacing w:line="320" w:lineRule="exact"/>
        <w:jc w:val="right"/>
        <w:rPr>
          <w:del w:id="2" w:author="門田　芳幸／Kadota,Yoshiyuki" w:date="2024-06-12T10:36:00Z" w16du:dateUtc="2024-06-12T01:36:00Z"/>
          <w:rFonts w:hint="eastAsia"/>
        </w:rPr>
      </w:pPr>
      <w:r w:rsidRPr="00B319F2">
        <w:rPr>
          <w:rFonts w:ascii="ＭＳ 明朝" w:hAnsi="ＭＳ 明朝" w:hint="eastAsia"/>
        </w:rPr>
        <w:t>以上</w:t>
      </w:r>
    </w:p>
    <w:p w14:paraId="060CB6AB" w14:textId="6BE71411" w:rsidR="00FF42AA" w:rsidDel="006164DF" w:rsidRDefault="00FF42AA" w:rsidP="006164DF">
      <w:pPr>
        <w:spacing w:line="320" w:lineRule="exact"/>
        <w:jc w:val="right"/>
        <w:rPr>
          <w:del w:id="3" w:author="門田　芳幸／Kadota,Yoshiyuki" w:date="2024-06-12T10:36:00Z" w16du:dateUtc="2024-06-12T01:36:00Z"/>
          <w:rFonts w:hint="eastAsia"/>
        </w:rPr>
        <w:sectPr w:rsidR="00FF42AA" w:rsidDel="006164DF" w:rsidSect="00CF0F4D">
          <w:headerReference w:type="default" r:id="rId8"/>
          <w:footerReference w:type="default" r:id="rId9"/>
          <w:pgSz w:w="11906" w:h="16838" w:code="9"/>
          <w:pgMar w:top="1701" w:right="1701" w:bottom="851" w:left="1701" w:header="567" w:footer="454" w:gutter="0"/>
          <w:pgNumType w:start="1"/>
          <w:cols w:space="425"/>
          <w:docGrid w:type="lines" w:linePitch="360"/>
        </w:sectPr>
        <w:pPrChange w:id="6" w:author="門田　芳幸／Kadota,Yoshiyuki" w:date="2024-06-12T10:36:00Z" w16du:dateUtc="2024-06-12T01:36:00Z">
          <w:pPr>
            <w:spacing w:line="320" w:lineRule="exact"/>
            <w:ind w:leftChars="0" w:left="0" w:firstLine="0"/>
          </w:pPr>
        </w:pPrChange>
      </w:pPr>
    </w:p>
    <w:p w14:paraId="0803F549" w14:textId="62472878" w:rsidR="00224986" w:rsidRDefault="00224986" w:rsidP="006164DF">
      <w:pPr>
        <w:ind w:leftChars="0" w:left="0" w:right="1680" w:firstLine="0"/>
        <w:rPr>
          <w:rFonts w:hint="eastAsia"/>
        </w:rPr>
        <w:pPrChange w:id="7" w:author="門田　芳幸／Kadota,Yoshiyuki" w:date="2024-06-12T10:35:00Z" w16du:dateUtc="2024-06-12T01:35:00Z">
          <w:pPr>
            <w:jc w:val="right"/>
          </w:pPr>
        </w:pPrChange>
      </w:pPr>
    </w:p>
    <w:sectPr w:rsidR="00224986" w:rsidSect="00CF0F4D">
      <w:headerReference w:type="default" r:id="rId10"/>
      <w:pgSz w:w="11906" w:h="16838" w:code="9"/>
      <w:pgMar w:top="1701" w:right="1701" w:bottom="851" w:left="1701" w:header="567" w:footer="45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3B02D" w14:textId="77777777" w:rsidR="008D0917" w:rsidRDefault="008D0917" w:rsidP="007E5AB2">
      <w:r>
        <w:separator/>
      </w:r>
    </w:p>
    <w:p w14:paraId="339A9F91" w14:textId="77777777" w:rsidR="008D0917" w:rsidRDefault="008D0917" w:rsidP="007E5AB2"/>
  </w:endnote>
  <w:endnote w:type="continuationSeparator" w:id="0">
    <w:p w14:paraId="6255F872" w14:textId="77777777" w:rsidR="008D0917" w:rsidRDefault="008D0917" w:rsidP="007E5AB2">
      <w:r>
        <w:continuationSeparator/>
      </w:r>
    </w:p>
    <w:p w14:paraId="172923CE" w14:textId="77777777" w:rsidR="008D0917" w:rsidRDefault="008D0917" w:rsidP="007E5AB2"/>
  </w:endnote>
  <w:endnote w:type="continuationNotice" w:id="1">
    <w:p w14:paraId="1CB0D441" w14:textId="77777777" w:rsidR="008D0917" w:rsidRDefault="008D09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C5C80" w14:textId="25E7CEB6" w:rsidR="00120513" w:rsidRDefault="00120513" w:rsidP="00CB7AA3">
    <w:pPr>
      <w:pStyle w:val="a6"/>
      <w:jc w:val="right"/>
    </w:pPr>
    <w:r>
      <w:rPr>
        <w:lang w:val="ja-JP"/>
      </w:rPr>
      <w:t xml:space="preserve"> </w:t>
    </w:r>
    <w:r w:rsidR="006F7E13">
      <w:rPr>
        <w:rFonts w:hint="eastAsia"/>
        <w:lang w:val="ja-JP"/>
      </w:rPr>
      <w:t>第</w:t>
    </w:r>
    <w:r w:rsidR="006524EA">
      <w:rPr>
        <w:rFonts w:hint="eastAsia"/>
        <w:lang w:val="ja-JP"/>
      </w:rPr>
      <w:t>1</w:t>
    </w:r>
    <w:r w:rsidR="006F7E13">
      <w:rPr>
        <w:rFonts w:hint="eastAsia"/>
        <w:lang w:val="ja-JP"/>
      </w:rPr>
      <w:t>.</w:t>
    </w:r>
    <w:ins w:id="4" w:author="石田 昌裕" w:date="2024-05-22T17:12:00Z" w16du:dateUtc="2024-05-22T08:12:00Z">
      <w:r w:rsidR="00822B0D">
        <w:rPr>
          <w:rFonts w:hint="eastAsia"/>
          <w:lang w:val="ja-JP"/>
        </w:rPr>
        <w:t>1</w:t>
      </w:r>
    </w:ins>
    <w:del w:id="5" w:author="石田 昌裕" w:date="2024-05-22T17:12:00Z" w16du:dateUtc="2024-05-22T08:12:00Z">
      <w:r w:rsidR="006F7E13" w:rsidDel="00822B0D">
        <w:rPr>
          <w:rFonts w:hint="eastAsia"/>
          <w:lang w:val="ja-JP"/>
        </w:rPr>
        <w:delText>0</w:delText>
      </w:r>
    </w:del>
    <w:r w:rsidR="006F7E13">
      <w:rPr>
        <w:rFonts w:hint="eastAsia"/>
        <w:lang w:val="ja-JP"/>
      </w:rPr>
      <w:t>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7E15E" w14:textId="77777777" w:rsidR="008D0917" w:rsidRDefault="008D0917" w:rsidP="007E5AB2">
      <w:r>
        <w:separator/>
      </w:r>
    </w:p>
    <w:p w14:paraId="4A5DD8D2" w14:textId="77777777" w:rsidR="008D0917" w:rsidRDefault="008D0917" w:rsidP="007E5AB2"/>
  </w:footnote>
  <w:footnote w:type="continuationSeparator" w:id="0">
    <w:p w14:paraId="62C3228E" w14:textId="77777777" w:rsidR="008D0917" w:rsidRDefault="008D0917" w:rsidP="007E5AB2">
      <w:r>
        <w:continuationSeparator/>
      </w:r>
    </w:p>
    <w:p w14:paraId="73118B28" w14:textId="77777777" w:rsidR="008D0917" w:rsidRDefault="008D0917" w:rsidP="007E5AB2"/>
  </w:footnote>
  <w:footnote w:type="continuationNotice" w:id="1">
    <w:p w14:paraId="43C3CB7F" w14:textId="77777777" w:rsidR="008D0917" w:rsidRDefault="008D09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E347B" w14:textId="5C104F13" w:rsidR="00120513" w:rsidRPr="00726EFD" w:rsidRDefault="00120513" w:rsidP="00CF0F4D">
    <w:pPr>
      <w:pStyle w:val="a4"/>
      <w:ind w:leftChars="1" w:left="5" w:hanging="3"/>
    </w:pPr>
    <w:r>
      <w:rPr>
        <w:rFonts w:hint="eastAsia"/>
      </w:rPr>
      <w:t>様式</w:t>
    </w:r>
    <w:r>
      <w:rPr>
        <w:rFonts w:hint="eastAsia"/>
      </w:rPr>
      <w:t>1</w:t>
    </w:r>
    <w:r>
      <w:rPr>
        <w:rFonts w:hint="eastAsia"/>
      </w:rPr>
      <w:t xml:space="preserve">　リモート</w:t>
    </w:r>
    <w:r w:rsidR="00D25C69">
      <w:rPr>
        <w:rFonts w:hint="eastAsia"/>
      </w:rPr>
      <w:t>デスクトップ</w:t>
    </w:r>
    <w:r w:rsidR="00F84E9F">
      <w:rPr>
        <w:rFonts w:hint="eastAsia"/>
      </w:rPr>
      <w:t>システム</w:t>
    </w:r>
    <w:r w:rsidR="00B32146">
      <w:rPr>
        <w:rFonts w:hint="eastAsia"/>
      </w:rPr>
      <w:t>利用</w:t>
    </w:r>
    <w:r>
      <w:rPr>
        <w:rFonts w:hint="eastAsia"/>
      </w:rPr>
      <w:t>申請書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D9E51" w14:textId="415A334A" w:rsidR="003F2FD5" w:rsidRPr="00726EFD" w:rsidRDefault="003F2FD5" w:rsidP="00CF0F4D">
    <w:pPr>
      <w:pStyle w:val="a4"/>
      <w:ind w:leftChars="1" w:left="5" w:hanging="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31AB7"/>
    <w:multiLevelType w:val="hybridMultilevel"/>
    <w:tmpl w:val="2A22A90E"/>
    <w:lvl w:ilvl="0" w:tplc="32DC9154">
      <w:start w:val="1"/>
      <w:numFmt w:val="decimal"/>
      <w:lvlText w:val="%1)"/>
      <w:lvlJc w:val="left"/>
      <w:pPr>
        <w:ind w:left="10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1" w15:restartNumberingAfterBreak="0">
    <w:nsid w:val="0E237508"/>
    <w:multiLevelType w:val="hybridMultilevel"/>
    <w:tmpl w:val="1B8624F2"/>
    <w:lvl w:ilvl="0" w:tplc="4CAE1126">
      <w:start w:val="1"/>
      <w:numFmt w:val="decimal"/>
      <w:lvlText w:val="%1)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644C51"/>
    <w:multiLevelType w:val="hybridMultilevel"/>
    <w:tmpl w:val="A57C1FC6"/>
    <w:lvl w:ilvl="0" w:tplc="DA7AFDFE">
      <w:start w:val="3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9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9" w:hanging="440"/>
      </w:pPr>
    </w:lvl>
    <w:lvl w:ilvl="3" w:tplc="0409000F" w:tentative="1">
      <w:start w:val="1"/>
      <w:numFmt w:val="decimal"/>
      <w:lvlText w:val="%4."/>
      <w:lvlJc w:val="left"/>
      <w:pPr>
        <w:ind w:left="2609" w:hanging="440"/>
      </w:pPr>
    </w:lvl>
    <w:lvl w:ilvl="4" w:tplc="04090017" w:tentative="1">
      <w:start w:val="1"/>
      <w:numFmt w:val="aiueoFullWidth"/>
      <w:lvlText w:val="(%5)"/>
      <w:lvlJc w:val="left"/>
      <w:pPr>
        <w:ind w:left="3049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9" w:hanging="440"/>
      </w:pPr>
    </w:lvl>
    <w:lvl w:ilvl="6" w:tplc="0409000F" w:tentative="1">
      <w:start w:val="1"/>
      <w:numFmt w:val="decimal"/>
      <w:lvlText w:val="%7."/>
      <w:lvlJc w:val="left"/>
      <w:pPr>
        <w:ind w:left="3929" w:hanging="440"/>
      </w:pPr>
    </w:lvl>
    <w:lvl w:ilvl="7" w:tplc="04090017" w:tentative="1">
      <w:start w:val="1"/>
      <w:numFmt w:val="aiueoFullWidth"/>
      <w:lvlText w:val="(%8)"/>
      <w:lvlJc w:val="left"/>
      <w:pPr>
        <w:ind w:left="4369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9" w:hanging="440"/>
      </w:pPr>
    </w:lvl>
  </w:abstractNum>
  <w:abstractNum w:abstractNumId="3" w15:restartNumberingAfterBreak="0">
    <w:nsid w:val="1B734E45"/>
    <w:multiLevelType w:val="hybridMultilevel"/>
    <w:tmpl w:val="E7ECFE3C"/>
    <w:lvl w:ilvl="0" w:tplc="50C8600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72446AD"/>
    <w:multiLevelType w:val="multilevel"/>
    <w:tmpl w:val="F38832C6"/>
    <w:lvl w:ilvl="0">
      <w:start w:val="1"/>
      <w:numFmt w:val="decimal"/>
      <w:lvlText w:val="%1."/>
      <w:lvlJc w:val="left"/>
      <w:pPr>
        <w:ind w:left="1255" w:hanging="425"/>
      </w:pPr>
      <w:rPr>
        <w:rFonts w:ascii="Century" w:eastAsia="ＭＳ 明朝" w:hAnsi="Century" w:hint="default"/>
      </w:rPr>
    </w:lvl>
    <w:lvl w:ilvl="1">
      <w:start w:val="1"/>
      <w:numFmt w:val="decimal"/>
      <w:lvlText w:val="%2."/>
      <w:lvlJc w:val="left"/>
      <w:pPr>
        <w:ind w:left="168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210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253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95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38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0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23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657" w:hanging="425"/>
      </w:pPr>
      <w:rPr>
        <w:rFonts w:hint="eastAsia"/>
      </w:rPr>
    </w:lvl>
  </w:abstractNum>
  <w:abstractNum w:abstractNumId="5" w15:restartNumberingAfterBreak="0">
    <w:nsid w:val="2F650080"/>
    <w:multiLevelType w:val="hybridMultilevel"/>
    <w:tmpl w:val="CE04FD4A"/>
    <w:lvl w:ilvl="0" w:tplc="0066C412">
      <w:start w:val="1"/>
      <w:numFmt w:val="decimal"/>
      <w:lvlText w:val="%1)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C07CB1"/>
    <w:multiLevelType w:val="multilevel"/>
    <w:tmpl w:val="07466FD4"/>
    <w:lvl w:ilvl="0">
      <w:start w:val="1"/>
      <w:numFmt w:val="decimal"/>
      <w:pStyle w:val="1"/>
      <w:lvlText w:val="%1."/>
      <w:lvlJc w:val="left"/>
      <w:pPr>
        <w:ind w:left="1255" w:hanging="425"/>
      </w:pPr>
      <w:rPr>
        <w:rFonts w:ascii="Century" w:eastAsia="ＭＳ 明朝" w:hAnsi="Century" w:hint="default"/>
      </w:rPr>
    </w:lvl>
    <w:lvl w:ilvl="1">
      <w:start w:val="1"/>
      <w:numFmt w:val="decimal"/>
      <w:lvlText w:val="%2."/>
      <w:lvlJc w:val="left"/>
      <w:pPr>
        <w:ind w:left="168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210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253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95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38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0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23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657" w:hanging="425"/>
      </w:pPr>
      <w:rPr>
        <w:rFonts w:hint="eastAsia"/>
      </w:rPr>
    </w:lvl>
  </w:abstractNum>
  <w:abstractNum w:abstractNumId="7" w15:restartNumberingAfterBreak="0">
    <w:nsid w:val="34C82369"/>
    <w:multiLevelType w:val="multilevel"/>
    <w:tmpl w:val="7E34251C"/>
    <w:lvl w:ilvl="0">
      <w:start w:val="1"/>
      <w:numFmt w:val="decimal"/>
      <w:lvlText w:val="%1."/>
      <w:lvlJc w:val="left"/>
      <w:pPr>
        <w:ind w:left="1255" w:hanging="425"/>
      </w:pPr>
      <w:rPr>
        <w:rFonts w:ascii="Century" w:eastAsia="ＭＳ 明朝" w:hAnsi="Century" w:hint="default"/>
      </w:rPr>
    </w:lvl>
    <w:lvl w:ilvl="1">
      <w:start w:val="1"/>
      <w:numFmt w:val="decimal"/>
      <w:lvlText w:val="%2."/>
      <w:lvlJc w:val="left"/>
      <w:pPr>
        <w:ind w:left="168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210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253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95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38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0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23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657" w:hanging="425"/>
      </w:pPr>
      <w:rPr>
        <w:rFonts w:hint="eastAsia"/>
      </w:rPr>
    </w:lvl>
  </w:abstractNum>
  <w:abstractNum w:abstractNumId="8" w15:restartNumberingAfterBreak="0">
    <w:nsid w:val="36EE13FB"/>
    <w:multiLevelType w:val="hybridMultilevel"/>
    <w:tmpl w:val="90605460"/>
    <w:lvl w:ilvl="0" w:tplc="7206BA6E">
      <w:start w:val="1"/>
      <w:numFmt w:val="bullet"/>
      <w:lvlText w:val=""/>
      <w:lvlJc w:val="left"/>
      <w:pPr>
        <w:ind w:left="10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4" w:hanging="420"/>
      </w:pPr>
      <w:rPr>
        <w:rFonts w:ascii="Wingdings" w:hAnsi="Wingdings" w:hint="default"/>
      </w:rPr>
    </w:lvl>
  </w:abstractNum>
  <w:abstractNum w:abstractNumId="9" w15:restartNumberingAfterBreak="0">
    <w:nsid w:val="3C984E6B"/>
    <w:multiLevelType w:val="hybridMultilevel"/>
    <w:tmpl w:val="5E86C8BC"/>
    <w:lvl w:ilvl="0" w:tplc="9F560EF4">
      <w:start w:val="1"/>
      <w:numFmt w:val="bullet"/>
      <w:lvlText w:val=""/>
      <w:lvlJc w:val="left"/>
      <w:pPr>
        <w:ind w:left="-39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2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7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1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5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2967" w:hanging="420"/>
      </w:pPr>
      <w:rPr>
        <w:rFonts w:ascii="Wingdings" w:hAnsi="Wingdings" w:hint="default"/>
      </w:rPr>
    </w:lvl>
  </w:abstractNum>
  <w:abstractNum w:abstractNumId="10" w15:restartNumberingAfterBreak="0">
    <w:nsid w:val="3D274F94"/>
    <w:multiLevelType w:val="multilevel"/>
    <w:tmpl w:val="7382DF20"/>
    <w:lvl w:ilvl="0">
      <w:start w:val="1"/>
      <w:numFmt w:val="decimalFullWidth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3"/>
      <w:lvlText w:val="(%2)"/>
      <w:lvlJc w:val="left"/>
      <w:pPr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1" w15:restartNumberingAfterBreak="0">
    <w:nsid w:val="3E242212"/>
    <w:multiLevelType w:val="hybridMultilevel"/>
    <w:tmpl w:val="ADD67276"/>
    <w:lvl w:ilvl="0" w:tplc="7362106E">
      <w:start w:val="1"/>
      <w:numFmt w:val="decimal"/>
      <w:lvlText w:val="(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3F08647E"/>
    <w:multiLevelType w:val="multilevel"/>
    <w:tmpl w:val="18DE5006"/>
    <w:lvl w:ilvl="0">
      <w:start w:val="1"/>
      <w:numFmt w:val="decimal"/>
      <w:lvlText w:val="%1."/>
      <w:lvlJc w:val="left"/>
      <w:pPr>
        <w:ind w:left="1255" w:hanging="425"/>
      </w:pPr>
      <w:rPr>
        <w:rFonts w:ascii="Century" w:eastAsia="ＭＳ 明朝" w:hAnsi="Century" w:hint="default"/>
      </w:rPr>
    </w:lvl>
    <w:lvl w:ilvl="1">
      <w:start w:val="1"/>
      <w:numFmt w:val="decimal"/>
      <w:lvlText w:val="%2."/>
      <w:lvlJc w:val="left"/>
      <w:pPr>
        <w:ind w:left="168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210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253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95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38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0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23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657" w:hanging="425"/>
      </w:pPr>
      <w:rPr>
        <w:rFonts w:hint="eastAsia"/>
      </w:rPr>
    </w:lvl>
  </w:abstractNum>
  <w:abstractNum w:abstractNumId="13" w15:restartNumberingAfterBreak="0">
    <w:nsid w:val="40DE338A"/>
    <w:multiLevelType w:val="hybridMultilevel"/>
    <w:tmpl w:val="EA9051C8"/>
    <w:lvl w:ilvl="0" w:tplc="D9B6BF8A">
      <w:start w:val="1"/>
      <w:numFmt w:val="decimal"/>
      <w:pStyle w:val="4"/>
      <w:lvlText w:val="%1)"/>
      <w:lvlJc w:val="left"/>
      <w:pPr>
        <w:ind w:left="1685" w:hanging="420"/>
      </w:pPr>
      <w:rPr>
        <w:rFonts w:hint="eastAsia"/>
      </w:rPr>
    </w:lvl>
    <w:lvl w:ilvl="1" w:tplc="A8BE110C">
      <w:start w:val="5"/>
      <w:numFmt w:val="bullet"/>
      <w:lvlText w:val="□"/>
      <w:lvlJc w:val="left"/>
      <w:pPr>
        <w:ind w:left="2045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525" w:hanging="420"/>
      </w:pPr>
    </w:lvl>
    <w:lvl w:ilvl="3" w:tplc="0409000F" w:tentative="1">
      <w:start w:val="1"/>
      <w:numFmt w:val="decimal"/>
      <w:lvlText w:val="%4."/>
      <w:lvlJc w:val="left"/>
      <w:pPr>
        <w:ind w:left="2945" w:hanging="420"/>
      </w:pPr>
    </w:lvl>
    <w:lvl w:ilvl="4" w:tplc="04090017" w:tentative="1">
      <w:start w:val="1"/>
      <w:numFmt w:val="aiueoFullWidth"/>
      <w:lvlText w:val="(%5)"/>
      <w:lvlJc w:val="left"/>
      <w:pPr>
        <w:ind w:left="33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5" w:hanging="420"/>
      </w:pPr>
    </w:lvl>
    <w:lvl w:ilvl="6" w:tplc="0409000F" w:tentative="1">
      <w:start w:val="1"/>
      <w:numFmt w:val="decimal"/>
      <w:lvlText w:val="%7."/>
      <w:lvlJc w:val="left"/>
      <w:pPr>
        <w:ind w:left="4205" w:hanging="420"/>
      </w:pPr>
    </w:lvl>
    <w:lvl w:ilvl="7" w:tplc="04090017" w:tentative="1">
      <w:start w:val="1"/>
      <w:numFmt w:val="aiueoFullWidth"/>
      <w:lvlText w:val="(%8)"/>
      <w:lvlJc w:val="left"/>
      <w:pPr>
        <w:ind w:left="46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5" w:hanging="420"/>
      </w:pPr>
    </w:lvl>
  </w:abstractNum>
  <w:abstractNum w:abstractNumId="14" w15:restartNumberingAfterBreak="0">
    <w:nsid w:val="41964C1B"/>
    <w:multiLevelType w:val="hybridMultilevel"/>
    <w:tmpl w:val="D246514E"/>
    <w:lvl w:ilvl="0" w:tplc="752C8A28">
      <w:start w:val="1"/>
      <w:numFmt w:val="bullet"/>
      <w:lvlText w:val="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442E6AB7"/>
    <w:multiLevelType w:val="multilevel"/>
    <w:tmpl w:val="401602B8"/>
    <w:lvl w:ilvl="0">
      <w:start w:val="1"/>
      <w:numFmt w:val="decimal"/>
      <w:lvlText w:val="%1."/>
      <w:lvlJc w:val="left"/>
      <w:pPr>
        <w:ind w:left="1255" w:hanging="425"/>
      </w:pPr>
      <w:rPr>
        <w:rFonts w:ascii="Century" w:eastAsia="ＭＳ 明朝" w:hAnsi="Century" w:hint="default"/>
      </w:rPr>
    </w:lvl>
    <w:lvl w:ilvl="1">
      <w:start w:val="1"/>
      <w:numFmt w:val="decimal"/>
      <w:lvlText w:val="%2."/>
      <w:lvlJc w:val="left"/>
      <w:pPr>
        <w:ind w:left="168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210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253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95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38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0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23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657" w:hanging="425"/>
      </w:pPr>
      <w:rPr>
        <w:rFonts w:hint="eastAsia"/>
      </w:rPr>
    </w:lvl>
  </w:abstractNum>
  <w:abstractNum w:abstractNumId="16" w15:restartNumberingAfterBreak="0">
    <w:nsid w:val="47513D45"/>
    <w:multiLevelType w:val="hybridMultilevel"/>
    <w:tmpl w:val="6AEE8582"/>
    <w:lvl w:ilvl="0" w:tplc="E0B4ECA0">
      <w:start w:val="1"/>
      <w:numFmt w:val="decimal"/>
      <w:lvlText w:val="(%1)"/>
      <w:lvlJc w:val="left"/>
      <w:pPr>
        <w:ind w:left="1271" w:hanging="420"/>
      </w:pPr>
    </w:lvl>
    <w:lvl w:ilvl="1" w:tplc="04090017">
      <w:start w:val="1"/>
      <w:numFmt w:val="aiueoFullWidth"/>
      <w:lvlText w:val="(%2)"/>
      <w:lvlJc w:val="left"/>
      <w:pPr>
        <w:ind w:left="1691" w:hanging="420"/>
      </w:pPr>
    </w:lvl>
    <w:lvl w:ilvl="2" w:tplc="04090011">
      <w:start w:val="1"/>
      <w:numFmt w:val="decimalEnclosedCircle"/>
      <w:lvlText w:val="%3"/>
      <w:lvlJc w:val="left"/>
      <w:pPr>
        <w:ind w:left="2111" w:hanging="420"/>
      </w:pPr>
    </w:lvl>
    <w:lvl w:ilvl="3" w:tplc="0409000F">
      <w:start w:val="1"/>
      <w:numFmt w:val="decimal"/>
      <w:lvlText w:val="%4."/>
      <w:lvlJc w:val="left"/>
      <w:pPr>
        <w:ind w:left="2531" w:hanging="420"/>
      </w:pPr>
    </w:lvl>
    <w:lvl w:ilvl="4" w:tplc="04090017">
      <w:start w:val="1"/>
      <w:numFmt w:val="aiueoFullWidth"/>
      <w:lvlText w:val="(%5)"/>
      <w:lvlJc w:val="left"/>
      <w:pPr>
        <w:ind w:left="2951" w:hanging="420"/>
      </w:pPr>
    </w:lvl>
    <w:lvl w:ilvl="5" w:tplc="04090011">
      <w:start w:val="1"/>
      <w:numFmt w:val="decimalEnclosedCircle"/>
      <w:lvlText w:val="%6"/>
      <w:lvlJc w:val="left"/>
      <w:pPr>
        <w:ind w:left="3371" w:hanging="420"/>
      </w:pPr>
    </w:lvl>
    <w:lvl w:ilvl="6" w:tplc="0409000F">
      <w:start w:val="1"/>
      <w:numFmt w:val="decimal"/>
      <w:lvlText w:val="%7."/>
      <w:lvlJc w:val="left"/>
      <w:pPr>
        <w:ind w:left="3791" w:hanging="420"/>
      </w:pPr>
    </w:lvl>
    <w:lvl w:ilvl="7" w:tplc="04090017">
      <w:start w:val="1"/>
      <w:numFmt w:val="aiueoFullWidth"/>
      <w:lvlText w:val="(%8)"/>
      <w:lvlJc w:val="left"/>
      <w:pPr>
        <w:ind w:left="4211" w:hanging="420"/>
      </w:pPr>
    </w:lvl>
    <w:lvl w:ilvl="8" w:tplc="0409001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7" w15:restartNumberingAfterBreak="0">
    <w:nsid w:val="49E06455"/>
    <w:multiLevelType w:val="multilevel"/>
    <w:tmpl w:val="EDF6BBB4"/>
    <w:lvl w:ilvl="0">
      <w:start w:val="1"/>
      <w:numFmt w:val="decimalFullWidth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18" w15:restartNumberingAfterBreak="0">
    <w:nsid w:val="4AAC7CD9"/>
    <w:multiLevelType w:val="hybridMultilevel"/>
    <w:tmpl w:val="FC062498"/>
    <w:lvl w:ilvl="0" w:tplc="8A1A89E8">
      <w:start w:val="3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9" w15:restartNumberingAfterBreak="0">
    <w:nsid w:val="4CA1735D"/>
    <w:multiLevelType w:val="hybridMultilevel"/>
    <w:tmpl w:val="DFB4BDA8"/>
    <w:lvl w:ilvl="0" w:tplc="EA00C08A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93EE86D2">
      <w:start w:val="1"/>
      <w:numFmt w:val="decimalEnclosedCircle"/>
      <w:lvlText w:val="%2"/>
      <w:lvlJc w:val="left"/>
      <w:pPr>
        <w:ind w:left="880" w:hanging="4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DFB62CF"/>
    <w:multiLevelType w:val="hybridMultilevel"/>
    <w:tmpl w:val="E8EC3CAC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1" w15:restartNumberingAfterBreak="0">
    <w:nsid w:val="4E9D2334"/>
    <w:multiLevelType w:val="hybridMultilevel"/>
    <w:tmpl w:val="766C9356"/>
    <w:lvl w:ilvl="0" w:tplc="A2ECD928">
      <w:start w:val="1"/>
      <w:numFmt w:val="decimalFullWidth"/>
      <w:lvlText w:val="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4E9F01D0"/>
    <w:multiLevelType w:val="hybridMultilevel"/>
    <w:tmpl w:val="5394D3BE"/>
    <w:lvl w:ilvl="0" w:tplc="CD5A9CAC">
      <w:start w:val="1"/>
      <w:numFmt w:val="decimalFullWidth"/>
      <w:lvlText w:val="%1）"/>
      <w:lvlJc w:val="left"/>
      <w:pPr>
        <w:ind w:left="279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739" w:hanging="440"/>
      </w:pPr>
    </w:lvl>
    <w:lvl w:ilvl="2" w:tplc="04090011" w:tentative="1">
      <w:start w:val="1"/>
      <w:numFmt w:val="decimalEnclosedCircle"/>
      <w:lvlText w:val="%3"/>
      <w:lvlJc w:val="left"/>
      <w:pPr>
        <w:ind w:left="1179" w:hanging="440"/>
      </w:pPr>
    </w:lvl>
    <w:lvl w:ilvl="3" w:tplc="0409000F" w:tentative="1">
      <w:start w:val="1"/>
      <w:numFmt w:val="decimal"/>
      <w:lvlText w:val="%4."/>
      <w:lvlJc w:val="left"/>
      <w:pPr>
        <w:ind w:left="1619" w:hanging="440"/>
      </w:pPr>
    </w:lvl>
    <w:lvl w:ilvl="4" w:tplc="04090017" w:tentative="1">
      <w:start w:val="1"/>
      <w:numFmt w:val="aiueoFullWidth"/>
      <w:lvlText w:val="(%5)"/>
      <w:lvlJc w:val="left"/>
      <w:pPr>
        <w:ind w:left="2059" w:hanging="440"/>
      </w:pPr>
    </w:lvl>
    <w:lvl w:ilvl="5" w:tplc="04090011" w:tentative="1">
      <w:start w:val="1"/>
      <w:numFmt w:val="decimalEnclosedCircle"/>
      <w:lvlText w:val="%6"/>
      <w:lvlJc w:val="left"/>
      <w:pPr>
        <w:ind w:left="2499" w:hanging="440"/>
      </w:pPr>
    </w:lvl>
    <w:lvl w:ilvl="6" w:tplc="0409000F" w:tentative="1">
      <w:start w:val="1"/>
      <w:numFmt w:val="decimal"/>
      <w:lvlText w:val="%7."/>
      <w:lvlJc w:val="left"/>
      <w:pPr>
        <w:ind w:left="2939" w:hanging="440"/>
      </w:pPr>
    </w:lvl>
    <w:lvl w:ilvl="7" w:tplc="04090017" w:tentative="1">
      <w:start w:val="1"/>
      <w:numFmt w:val="aiueoFullWidth"/>
      <w:lvlText w:val="(%8)"/>
      <w:lvlJc w:val="left"/>
      <w:pPr>
        <w:ind w:left="3379" w:hanging="440"/>
      </w:pPr>
    </w:lvl>
    <w:lvl w:ilvl="8" w:tplc="04090011" w:tentative="1">
      <w:start w:val="1"/>
      <w:numFmt w:val="decimalEnclosedCircle"/>
      <w:lvlText w:val="%9"/>
      <w:lvlJc w:val="left"/>
      <w:pPr>
        <w:ind w:left="3819" w:hanging="440"/>
      </w:pPr>
    </w:lvl>
  </w:abstractNum>
  <w:abstractNum w:abstractNumId="23" w15:restartNumberingAfterBreak="0">
    <w:nsid w:val="51F56EC1"/>
    <w:multiLevelType w:val="hybridMultilevel"/>
    <w:tmpl w:val="ED1CFA68"/>
    <w:lvl w:ilvl="0" w:tplc="5A6658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5464388F"/>
    <w:multiLevelType w:val="hybridMultilevel"/>
    <w:tmpl w:val="19486830"/>
    <w:lvl w:ilvl="0" w:tplc="AA7841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549819C5"/>
    <w:multiLevelType w:val="hybridMultilevel"/>
    <w:tmpl w:val="641E5DBC"/>
    <w:lvl w:ilvl="0" w:tplc="49662232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55154471"/>
    <w:multiLevelType w:val="multilevel"/>
    <w:tmpl w:val="4D9E1F64"/>
    <w:lvl w:ilvl="0">
      <w:start w:val="1"/>
      <w:numFmt w:val="decimal"/>
      <w:lvlText w:val="第%1章"/>
      <w:lvlJc w:val="left"/>
      <w:pPr>
        <w:ind w:left="850" w:hanging="425"/>
      </w:pPr>
      <w:rPr>
        <w:rFonts w:cs="Times New Roman" w:hint="eastAsia"/>
      </w:rPr>
    </w:lvl>
    <w:lvl w:ilvl="1">
      <w:start w:val="1"/>
      <w:numFmt w:val="decimal"/>
      <w:lvlText w:val="第%2条"/>
      <w:lvlJc w:val="left"/>
      <w:pPr>
        <w:ind w:left="1276" w:hanging="426"/>
      </w:pPr>
      <w:rPr>
        <w:rFonts w:cs="Times New Roman" w:hint="default"/>
        <w:lang w:val="en-US"/>
      </w:rPr>
    </w:lvl>
    <w:lvl w:ilvl="2">
      <w:start w:val="1"/>
      <w:numFmt w:val="decimal"/>
      <w:pStyle w:val="30"/>
      <w:lvlText w:val="%3."/>
      <w:lvlJc w:val="left"/>
      <w:pPr>
        <w:ind w:left="1701" w:hanging="425"/>
      </w:pPr>
      <w:rPr>
        <w:rFonts w:cs="Times New Roman" w:hint="eastAsia"/>
        <w:sz w:val="21"/>
      </w:rPr>
    </w:lvl>
    <w:lvl w:ilvl="3">
      <w:start w:val="1"/>
      <w:numFmt w:val="none"/>
      <w:suff w:val="nothing"/>
      <w:lvlText w:val=""/>
      <w:lvlJc w:val="left"/>
      <w:pPr>
        <w:ind w:left="2126" w:hanging="425"/>
      </w:pPr>
      <w:rPr>
        <w:rFonts w:cs="Times New Roman" w:hint="eastAsia"/>
      </w:rPr>
    </w:lvl>
    <w:lvl w:ilvl="4">
      <w:start w:val="1"/>
      <w:numFmt w:val="none"/>
      <w:suff w:val="nothing"/>
      <w:lvlText w:val=""/>
      <w:lvlJc w:val="left"/>
      <w:pPr>
        <w:ind w:left="2551" w:hanging="425"/>
      </w:pPr>
      <w:rPr>
        <w:rFonts w:cs="Times New Roman" w:hint="eastAsia"/>
      </w:rPr>
    </w:lvl>
    <w:lvl w:ilvl="5">
      <w:start w:val="1"/>
      <w:numFmt w:val="none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6">
      <w:start w:val="1"/>
      <w:numFmt w:val="none"/>
      <w:suff w:val="nothing"/>
      <w:lvlText w:val=""/>
      <w:lvlJc w:val="left"/>
      <w:pPr>
        <w:ind w:left="3401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827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4252" w:hanging="425"/>
      </w:pPr>
      <w:rPr>
        <w:rFonts w:cs="Times New Roman" w:hint="eastAsia"/>
      </w:rPr>
    </w:lvl>
  </w:abstractNum>
  <w:abstractNum w:abstractNumId="27" w15:restartNumberingAfterBreak="0">
    <w:nsid w:val="57011789"/>
    <w:multiLevelType w:val="multilevel"/>
    <w:tmpl w:val="BF1E9C4A"/>
    <w:lvl w:ilvl="0">
      <w:start w:val="1"/>
      <w:numFmt w:val="decimalFullWidth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8" w15:restartNumberingAfterBreak="0">
    <w:nsid w:val="5ACC17B7"/>
    <w:multiLevelType w:val="multilevel"/>
    <w:tmpl w:val="536CEE62"/>
    <w:lvl w:ilvl="0">
      <w:start w:val="1"/>
      <w:numFmt w:val="decimalFullWidth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10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9" w15:restartNumberingAfterBreak="0">
    <w:nsid w:val="5F307B44"/>
    <w:multiLevelType w:val="multilevel"/>
    <w:tmpl w:val="7194D7F8"/>
    <w:lvl w:ilvl="0">
      <w:start w:val="1"/>
      <w:numFmt w:val="decimalFullWidth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30" w15:restartNumberingAfterBreak="0">
    <w:nsid w:val="5FDB23E9"/>
    <w:multiLevelType w:val="hybridMultilevel"/>
    <w:tmpl w:val="C26C5B82"/>
    <w:lvl w:ilvl="0" w:tplc="50C8600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2C740BA"/>
    <w:multiLevelType w:val="multilevel"/>
    <w:tmpl w:val="BF1E9C4A"/>
    <w:lvl w:ilvl="0">
      <w:start w:val="1"/>
      <w:numFmt w:val="decimalFullWidth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32" w15:restartNumberingAfterBreak="0">
    <w:nsid w:val="631327F8"/>
    <w:multiLevelType w:val="hybridMultilevel"/>
    <w:tmpl w:val="2F121BC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6CB4A2B"/>
    <w:multiLevelType w:val="hybridMultilevel"/>
    <w:tmpl w:val="10A28180"/>
    <w:lvl w:ilvl="0" w:tplc="50C8600E">
      <w:start w:val="1"/>
      <w:numFmt w:val="bullet"/>
      <w:lvlText w:val="※"/>
      <w:lvlJc w:val="left"/>
      <w:pPr>
        <w:ind w:left="42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9" w:hanging="420"/>
      </w:pPr>
      <w:rPr>
        <w:rFonts w:ascii="Wingdings" w:hAnsi="Wingdings" w:hint="default"/>
      </w:rPr>
    </w:lvl>
  </w:abstractNum>
  <w:abstractNum w:abstractNumId="34" w15:restartNumberingAfterBreak="0">
    <w:nsid w:val="67ED3B38"/>
    <w:multiLevelType w:val="multilevel"/>
    <w:tmpl w:val="14FC7816"/>
    <w:lvl w:ilvl="0">
      <w:start w:val="1"/>
      <w:numFmt w:val="decimalFullWidth"/>
      <w:lvlText w:val="第%1章"/>
      <w:lvlJc w:val="left"/>
      <w:pPr>
        <w:ind w:left="635" w:hanging="425"/>
      </w:pPr>
      <w:rPr>
        <w:rFonts w:hint="eastAsia"/>
      </w:rPr>
    </w:lvl>
    <w:lvl w:ilvl="1">
      <w:start w:val="1"/>
      <w:numFmt w:val="decimal"/>
      <w:pStyle w:val="2"/>
      <w:lvlText w:val="(%2)"/>
      <w:lvlJc w:val="left"/>
      <w:pPr>
        <w:ind w:left="106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48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91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33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76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18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61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037" w:hanging="425"/>
      </w:pPr>
      <w:rPr>
        <w:rFonts w:hint="eastAsia"/>
      </w:rPr>
    </w:lvl>
  </w:abstractNum>
  <w:abstractNum w:abstractNumId="35" w15:restartNumberingAfterBreak="0">
    <w:nsid w:val="68526219"/>
    <w:multiLevelType w:val="multilevel"/>
    <w:tmpl w:val="DF5EC2BE"/>
    <w:lvl w:ilvl="0">
      <w:start w:val="1"/>
      <w:numFmt w:val="decimal"/>
      <w:lvlText w:val="%1."/>
      <w:lvlJc w:val="left"/>
      <w:pPr>
        <w:ind w:left="1255" w:hanging="425"/>
      </w:pPr>
      <w:rPr>
        <w:rFonts w:ascii="Century" w:eastAsia="ＭＳ 明朝" w:hAnsi="Century" w:hint="default"/>
      </w:rPr>
    </w:lvl>
    <w:lvl w:ilvl="1">
      <w:start w:val="1"/>
      <w:numFmt w:val="decimal"/>
      <w:lvlText w:val="%2."/>
      <w:lvlJc w:val="left"/>
      <w:pPr>
        <w:ind w:left="168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210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253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95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38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0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23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657" w:hanging="425"/>
      </w:pPr>
      <w:rPr>
        <w:rFonts w:hint="eastAsia"/>
      </w:rPr>
    </w:lvl>
  </w:abstractNum>
  <w:abstractNum w:abstractNumId="36" w15:restartNumberingAfterBreak="0">
    <w:nsid w:val="6C8C0E37"/>
    <w:multiLevelType w:val="hybridMultilevel"/>
    <w:tmpl w:val="0838C584"/>
    <w:lvl w:ilvl="0" w:tplc="05EC744E">
      <w:start w:val="1"/>
      <w:numFmt w:val="decimal"/>
      <w:lvlText w:val="%1)"/>
      <w:lvlJc w:val="left"/>
      <w:pPr>
        <w:ind w:left="141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37" w15:restartNumberingAfterBreak="0">
    <w:nsid w:val="6CE14FA8"/>
    <w:multiLevelType w:val="hybridMultilevel"/>
    <w:tmpl w:val="7220BDEE"/>
    <w:lvl w:ilvl="0" w:tplc="752C8A28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4151893"/>
    <w:multiLevelType w:val="multilevel"/>
    <w:tmpl w:val="9B06B9AE"/>
    <w:lvl w:ilvl="0">
      <w:start w:val="1"/>
      <w:numFmt w:val="decimalFullWidth"/>
      <w:lvlText w:val="第%1章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</w:lvl>
  </w:abstractNum>
  <w:abstractNum w:abstractNumId="39" w15:restartNumberingAfterBreak="0">
    <w:nsid w:val="75E828D0"/>
    <w:multiLevelType w:val="hybridMultilevel"/>
    <w:tmpl w:val="F88803B0"/>
    <w:lvl w:ilvl="0" w:tplc="B40CD250">
      <w:start w:val="1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0" w15:restartNumberingAfterBreak="0">
    <w:nsid w:val="79D66C2A"/>
    <w:multiLevelType w:val="hybridMultilevel"/>
    <w:tmpl w:val="8F400062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41" w15:restartNumberingAfterBreak="0">
    <w:nsid w:val="7D4A4CA0"/>
    <w:multiLevelType w:val="hybridMultilevel"/>
    <w:tmpl w:val="F4F0595C"/>
    <w:lvl w:ilvl="0" w:tplc="64CE9176">
      <w:start w:val="1"/>
      <w:numFmt w:val="decimal"/>
      <w:lvlText w:val="第%1条"/>
      <w:lvlJc w:val="left"/>
      <w:pPr>
        <w:ind w:left="997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40"/>
      </w:pPr>
    </w:lvl>
    <w:lvl w:ilvl="3" w:tplc="0409000F" w:tentative="1">
      <w:start w:val="1"/>
      <w:numFmt w:val="decimal"/>
      <w:lvlText w:val="%4."/>
      <w:lvlJc w:val="left"/>
      <w:pPr>
        <w:ind w:left="1902" w:hanging="440"/>
      </w:pPr>
    </w:lvl>
    <w:lvl w:ilvl="4" w:tplc="04090017" w:tentative="1">
      <w:start w:val="1"/>
      <w:numFmt w:val="aiueoFullWidth"/>
      <w:lvlText w:val="(%5)"/>
      <w:lvlJc w:val="left"/>
      <w:pPr>
        <w:ind w:left="23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2" w:hanging="440"/>
      </w:pPr>
    </w:lvl>
    <w:lvl w:ilvl="6" w:tplc="0409000F" w:tentative="1">
      <w:start w:val="1"/>
      <w:numFmt w:val="decimal"/>
      <w:lvlText w:val="%7."/>
      <w:lvlJc w:val="left"/>
      <w:pPr>
        <w:ind w:left="3222" w:hanging="440"/>
      </w:pPr>
    </w:lvl>
    <w:lvl w:ilvl="7" w:tplc="04090017" w:tentative="1">
      <w:start w:val="1"/>
      <w:numFmt w:val="aiueoFullWidth"/>
      <w:lvlText w:val="(%8)"/>
      <w:lvlJc w:val="left"/>
      <w:pPr>
        <w:ind w:left="36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2" w:hanging="440"/>
      </w:pPr>
    </w:lvl>
  </w:abstractNum>
  <w:abstractNum w:abstractNumId="42" w15:restartNumberingAfterBreak="0">
    <w:nsid w:val="7E7B7833"/>
    <w:multiLevelType w:val="multilevel"/>
    <w:tmpl w:val="5D946402"/>
    <w:lvl w:ilvl="0">
      <w:start w:val="1"/>
      <w:numFmt w:val="decimalFullWidth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851" w:hanging="426"/>
      </w:pPr>
      <w:rPr>
        <w:rFonts w:hint="eastAsia"/>
      </w:rPr>
    </w:lvl>
    <w:lvl w:ilvl="2">
      <w:start w:val="1"/>
      <w:numFmt w:val="decimal"/>
      <w:lvlText w:val="(%3)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num w:numId="1" w16cid:durableId="1510483634">
    <w:abstractNumId w:val="38"/>
  </w:num>
  <w:num w:numId="2" w16cid:durableId="1426464693">
    <w:abstractNumId w:val="26"/>
  </w:num>
  <w:num w:numId="3" w16cid:durableId="1460339598">
    <w:abstractNumId w:val="34"/>
  </w:num>
  <w:num w:numId="4" w16cid:durableId="17773619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385113">
    <w:abstractNumId w:val="8"/>
  </w:num>
  <w:num w:numId="6" w16cid:durableId="12342153">
    <w:abstractNumId w:val="36"/>
  </w:num>
  <w:num w:numId="7" w16cid:durableId="169881354">
    <w:abstractNumId w:val="31"/>
  </w:num>
  <w:num w:numId="8" w16cid:durableId="8693454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29237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3532340">
    <w:abstractNumId w:val="37"/>
  </w:num>
  <w:num w:numId="11" w16cid:durableId="126295670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888129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4618193">
    <w:abstractNumId w:val="13"/>
  </w:num>
  <w:num w:numId="14" w16cid:durableId="1778022851">
    <w:abstractNumId w:val="1"/>
  </w:num>
  <w:num w:numId="15" w16cid:durableId="14918229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8796918">
    <w:abstractNumId w:val="10"/>
  </w:num>
  <w:num w:numId="17" w16cid:durableId="733819832">
    <w:abstractNumId w:val="29"/>
  </w:num>
  <w:num w:numId="18" w16cid:durableId="1804423892">
    <w:abstractNumId w:val="42"/>
  </w:num>
  <w:num w:numId="19" w16cid:durableId="935479611">
    <w:abstractNumId w:val="17"/>
  </w:num>
  <w:num w:numId="20" w16cid:durableId="1620140337">
    <w:abstractNumId w:val="5"/>
  </w:num>
  <w:num w:numId="21" w16cid:durableId="1568221853">
    <w:abstractNumId w:val="6"/>
  </w:num>
  <w:num w:numId="22" w16cid:durableId="1982691152">
    <w:abstractNumId w:val="7"/>
  </w:num>
  <w:num w:numId="23" w16cid:durableId="537161429">
    <w:abstractNumId w:val="12"/>
  </w:num>
  <w:num w:numId="24" w16cid:durableId="1236404490">
    <w:abstractNumId w:val="15"/>
  </w:num>
  <w:num w:numId="25" w16cid:durableId="7763678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0499132">
    <w:abstractNumId w:val="0"/>
  </w:num>
  <w:num w:numId="27" w16cid:durableId="36589568">
    <w:abstractNumId w:val="28"/>
  </w:num>
  <w:num w:numId="28" w16cid:durableId="1465198717">
    <w:abstractNumId w:val="32"/>
  </w:num>
  <w:num w:numId="29" w16cid:durableId="1195073433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81118639">
    <w:abstractNumId w:val="4"/>
  </w:num>
  <w:num w:numId="31" w16cid:durableId="233244908">
    <w:abstractNumId w:val="27"/>
  </w:num>
  <w:num w:numId="32" w16cid:durableId="378869214">
    <w:abstractNumId w:val="11"/>
  </w:num>
  <w:num w:numId="33" w16cid:durableId="10220521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667415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70543786">
    <w:abstractNumId w:val="33"/>
  </w:num>
  <w:num w:numId="36" w16cid:durableId="1427923843">
    <w:abstractNumId w:val="1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20895682">
    <w:abstractNumId w:val="3"/>
  </w:num>
  <w:num w:numId="38" w16cid:durableId="1883783182">
    <w:abstractNumId w:val="30"/>
  </w:num>
  <w:num w:numId="39" w16cid:durableId="949050707">
    <w:abstractNumId w:val="13"/>
  </w:num>
  <w:num w:numId="40" w16cid:durableId="1360930857">
    <w:abstractNumId w:val="13"/>
  </w:num>
  <w:num w:numId="41" w16cid:durableId="1394269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701079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57102557">
    <w:abstractNumId w:val="9"/>
  </w:num>
  <w:num w:numId="44" w16cid:durableId="861943867">
    <w:abstractNumId w:val="14"/>
  </w:num>
  <w:num w:numId="45" w16cid:durableId="934557356">
    <w:abstractNumId w:val="41"/>
  </w:num>
  <w:num w:numId="46" w16cid:durableId="127670809">
    <w:abstractNumId w:val="24"/>
  </w:num>
  <w:num w:numId="47" w16cid:durableId="1759788254">
    <w:abstractNumId w:val="39"/>
  </w:num>
  <w:num w:numId="48" w16cid:durableId="667097602">
    <w:abstractNumId w:val="19"/>
  </w:num>
  <w:num w:numId="49" w16cid:durableId="1613781656">
    <w:abstractNumId w:val="18"/>
  </w:num>
  <w:num w:numId="50" w16cid:durableId="1928926632">
    <w:abstractNumId w:val="40"/>
  </w:num>
  <w:num w:numId="51" w16cid:durableId="1147745431">
    <w:abstractNumId w:val="20"/>
  </w:num>
  <w:num w:numId="52" w16cid:durableId="1424767259">
    <w:abstractNumId w:val="2"/>
  </w:num>
  <w:num w:numId="53" w16cid:durableId="549808411">
    <w:abstractNumId w:val="22"/>
  </w:num>
  <w:num w:numId="54" w16cid:durableId="83504042">
    <w:abstractNumId w:val="21"/>
  </w:num>
  <w:num w:numId="55" w16cid:durableId="2125073015">
    <w:abstractNumId w:val="25"/>
  </w:num>
  <w:num w:numId="56" w16cid:durableId="1426071604">
    <w:abstractNumId w:val="23"/>
  </w:num>
  <w:numIdMacAtCleanup w:val="5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石田 昌裕">
    <w15:presenceInfo w15:providerId="AD" w15:userId="S-1-5-21-1775663913-3606591721-2696737098-14080"/>
  </w15:person>
  <w15:person w15:author="門田　芳幸／Kadota,Yoshiyuki">
    <w15:presenceInfo w15:providerId="AD" w15:userId="S::00042016@hosp.go.jp::13599c33-bbe7-44e4-b6c1-354fe6a276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98B"/>
    <w:rsid w:val="000002DD"/>
    <w:rsid w:val="000039D7"/>
    <w:rsid w:val="00015254"/>
    <w:rsid w:val="000219CC"/>
    <w:rsid w:val="00023390"/>
    <w:rsid w:val="0002669D"/>
    <w:rsid w:val="00026A7C"/>
    <w:rsid w:val="00033F9F"/>
    <w:rsid w:val="000374B0"/>
    <w:rsid w:val="00040176"/>
    <w:rsid w:val="00040633"/>
    <w:rsid w:val="00047454"/>
    <w:rsid w:val="000519AF"/>
    <w:rsid w:val="0005203A"/>
    <w:rsid w:val="00053B8C"/>
    <w:rsid w:val="0005428B"/>
    <w:rsid w:val="000569F2"/>
    <w:rsid w:val="0006126C"/>
    <w:rsid w:val="000632E3"/>
    <w:rsid w:val="00063C49"/>
    <w:rsid w:val="000818AC"/>
    <w:rsid w:val="00094F59"/>
    <w:rsid w:val="00095E94"/>
    <w:rsid w:val="000A1FD0"/>
    <w:rsid w:val="000A35A1"/>
    <w:rsid w:val="000B004D"/>
    <w:rsid w:val="000B4AA0"/>
    <w:rsid w:val="000B6606"/>
    <w:rsid w:val="000D1D6C"/>
    <w:rsid w:val="000D5A3E"/>
    <w:rsid w:val="000D7295"/>
    <w:rsid w:val="000E1A7C"/>
    <w:rsid w:val="000E77BA"/>
    <w:rsid w:val="000F10C6"/>
    <w:rsid w:val="000F1D31"/>
    <w:rsid w:val="000F2A5A"/>
    <w:rsid w:val="000F2E64"/>
    <w:rsid w:val="000F49A4"/>
    <w:rsid w:val="000F58FA"/>
    <w:rsid w:val="00103631"/>
    <w:rsid w:val="001056A0"/>
    <w:rsid w:val="00106BEC"/>
    <w:rsid w:val="0011305E"/>
    <w:rsid w:val="00120513"/>
    <w:rsid w:val="001214EB"/>
    <w:rsid w:val="00122764"/>
    <w:rsid w:val="00123D49"/>
    <w:rsid w:val="00125A3A"/>
    <w:rsid w:val="00130FDC"/>
    <w:rsid w:val="00137D69"/>
    <w:rsid w:val="00137DD4"/>
    <w:rsid w:val="001430BF"/>
    <w:rsid w:val="00155302"/>
    <w:rsid w:val="001554A5"/>
    <w:rsid w:val="00163E73"/>
    <w:rsid w:val="0016694F"/>
    <w:rsid w:val="00171497"/>
    <w:rsid w:val="001720D9"/>
    <w:rsid w:val="00174813"/>
    <w:rsid w:val="001775DC"/>
    <w:rsid w:val="00181AF8"/>
    <w:rsid w:val="00182E4F"/>
    <w:rsid w:val="0018392A"/>
    <w:rsid w:val="001845B8"/>
    <w:rsid w:val="00192527"/>
    <w:rsid w:val="001A6E42"/>
    <w:rsid w:val="001A7772"/>
    <w:rsid w:val="001B0A5C"/>
    <w:rsid w:val="001B7D73"/>
    <w:rsid w:val="001C30C5"/>
    <w:rsid w:val="001D4934"/>
    <w:rsid w:val="001E1050"/>
    <w:rsid w:val="001E27BD"/>
    <w:rsid w:val="001E4B26"/>
    <w:rsid w:val="001F0058"/>
    <w:rsid w:val="001F1BB6"/>
    <w:rsid w:val="001F3281"/>
    <w:rsid w:val="001F4710"/>
    <w:rsid w:val="001F7E28"/>
    <w:rsid w:val="00201AFC"/>
    <w:rsid w:val="002124B4"/>
    <w:rsid w:val="00216C24"/>
    <w:rsid w:val="002177D7"/>
    <w:rsid w:val="002214EB"/>
    <w:rsid w:val="0022273F"/>
    <w:rsid w:val="002236E0"/>
    <w:rsid w:val="00223953"/>
    <w:rsid w:val="00224986"/>
    <w:rsid w:val="00230080"/>
    <w:rsid w:val="0023576D"/>
    <w:rsid w:val="002410DD"/>
    <w:rsid w:val="002444FE"/>
    <w:rsid w:val="00247180"/>
    <w:rsid w:val="002516E4"/>
    <w:rsid w:val="002723CE"/>
    <w:rsid w:val="002748B3"/>
    <w:rsid w:val="002776B2"/>
    <w:rsid w:val="0028234A"/>
    <w:rsid w:val="00282EA5"/>
    <w:rsid w:val="00296883"/>
    <w:rsid w:val="002A03CB"/>
    <w:rsid w:val="002A1925"/>
    <w:rsid w:val="002A2FB1"/>
    <w:rsid w:val="002B24DB"/>
    <w:rsid w:val="002B2E8B"/>
    <w:rsid w:val="002B35E3"/>
    <w:rsid w:val="002C0787"/>
    <w:rsid w:val="002C0795"/>
    <w:rsid w:val="002C1E98"/>
    <w:rsid w:val="002C7131"/>
    <w:rsid w:val="002D3BD8"/>
    <w:rsid w:val="002E098B"/>
    <w:rsid w:val="002E2291"/>
    <w:rsid w:val="002E539B"/>
    <w:rsid w:val="002F3ACD"/>
    <w:rsid w:val="003000E8"/>
    <w:rsid w:val="00300778"/>
    <w:rsid w:val="0030562F"/>
    <w:rsid w:val="0030756D"/>
    <w:rsid w:val="003127B0"/>
    <w:rsid w:val="00314B49"/>
    <w:rsid w:val="00333ED5"/>
    <w:rsid w:val="0033464F"/>
    <w:rsid w:val="00343D0D"/>
    <w:rsid w:val="003505E4"/>
    <w:rsid w:val="003521AA"/>
    <w:rsid w:val="00353E33"/>
    <w:rsid w:val="003544D4"/>
    <w:rsid w:val="003545FE"/>
    <w:rsid w:val="0037683D"/>
    <w:rsid w:val="0038343C"/>
    <w:rsid w:val="0038380B"/>
    <w:rsid w:val="00383C9D"/>
    <w:rsid w:val="00386936"/>
    <w:rsid w:val="00396DC9"/>
    <w:rsid w:val="00397106"/>
    <w:rsid w:val="003A2948"/>
    <w:rsid w:val="003A579D"/>
    <w:rsid w:val="003A5B0B"/>
    <w:rsid w:val="003A70A2"/>
    <w:rsid w:val="003B22B9"/>
    <w:rsid w:val="003B6A01"/>
    <w:rsid w:val="003B7199"/>
    <w:rsid w:val="003C3F46"/>
    <w:rsid w:val="003C4DC6"/>
    <w:rsid w:val="003D7C7A"/>
    <w:rsid w:val="003E0115"/>
    <w:rsid w:val="003E46E6"/>
    <w:rsid w:val="003E6043"/>
    <w:rsid w:val="003F2FD5"/>
    <w:rsid w:val="003F5F43"/>
    <w:rsid w:val="00401D1C"/>
    <w:rsid w:val="00404A0D"/>
    <w:rsid w:val="0041070D"/>
    <w:rsid w:val="00411F1C"/>
    <w:rsid w:val="004136A5"/>
    <w:rsid w:val="004175B7"/>
    <w:rsid w:val="00430E3B"/>
    <w:rsid w:val="00442CDA"/>
    <w:rsid w:val="00443F43"/>
    <w:rsid w:val="00447764"/>
    <w:rsid w:val="004523C0"/>
    <w:rsid w:val="00460D68"/>
    <w:rsid w:val="0046758F"/>
    <w:rsid w:val="004754FA"/>
    <w:rsid w:val="004765FE"/>
    <w:rsid w:val="00480342"/>
    <w:rsid w:val="00484EB0"/>
    <w:rsid w:val="00492C57"/>
    <w:rsid w:val="00496906"/>
    <w:rsid w:val="004A1862"/>
    <w:rsid w:val="004A3049"/>
    <w:rsid w:val="004A7024"/>
    <w:rsid w:val="004B074C"/>
    <w:rsid w:val="004B20FE"/>
    <w:rsid w:val="004B3FC0"/>
    <w:rsid w:val="004B5759"/>
    <w:rsid w:val="004C2300"/>
    <w:rsid w:val="004C33A9"/>
    <w:rsid w:val="004C37E6"/>
    <w:rsid w:val="004C54FE"/>
    <w:rsid w:val="004E025A"/>
    <w:rsid w:val="004E77F9"/>
    <w:rsid w:val="004F0DE0"/>
    <w:rsid w:val="004F24B6"/>
    <w:rsid w:val="005035CA"/>
    <w:rsid w:val="005037D7"/>
    <w:rsid w:val="005214A0"/>
    <w:rsid w:val="00523BCC"/>
    <w:rsid w:val="00523C81"/>
    <w:rsid w:val="00524367"/>
    <w:rsid w:val="005309C3"/>
    <w:rsid w:val="005309CD"/>
    <w:rsid w:val="00530E1D"/>
    <w:rsid w:val="00532D61"/>
    <w:rsid w:val="00545876"/>
    <w:rsid w:val="005511EC"/>
    <w:rsid w:val="005603F2"/>
    <w:rsid w:val="005612C5"/>
    <w:rsid w:val="005613F2"/>
    <w:rsid w:val="00566FA5"/>
    <w:rsid w:val="005735A9"/>
    <w:rsid w:val="005747E3"/>
    <w:rsid w:val="00574D84"/>
    <w:rsid w:val="00582342"/>
    <w:rsid w:val="00585485"/>
    <w:rsid w:val="00593A8F"/>
    <w:rsid w:val="0059580B"/>
    <w:rsid w:val="00596A82"/>
    <w:rsid w:val="005A0C7D"/>
    <w:rsid w:val="005A27F2"/>
    <w:rsid w:val="005A6C6E"/>
    <w:rsid w:val="005B1F85"/>
    <w:rsid w:val="005B3F3A"/>
    <w:rsid w:val="005C4F36"/>
    <w:rsid w:val="005C52B9"/>
    <w:rsid w:val="005D3642"/>
    <w:rsid w:val="005D6FB7"/>
    <w:rsid w:val="005D7076"/>
    <w:rsid w:val="005E0780"/>
    <w:rsid w:val="005E4992"/>
    <w:rsid w:val="005E762C"/>
    <w:rsid w:val="005F31F7"/>
    <w:rsid w:val="00602FB5"/>
    <w:rsid w:val="00606386"/>
    <w:rsid w:val="00610F7D"/>
    <w:rsid w:val="006164DF"/>
    <w:rsid w:val="00626083"/>
    <w:rsid w:val="0063676F"/>
    <w:rsid w:val="00641536"/>
    <w:rsid w:val="006524EA"/>
    <w:rsid w:val="00654489"/>
    <w:rsid w:val="00655117"/>
    <w:rsid w:val="00655310"/>
    <w:rsid w:val="00661669"/>
    <w:rsid w:val="006619B4"/>
    <w:rsid w:val="00661C19"/>
    <w:rsid w:val="00662C31"/>
    <w:rsid w:val="00664AF5"/>
    <w:rsid w:val="00667D15"/>
    <w:rsid w:val="00670EA2"/>
    <w:rsid w:val="00672714"/>
    <w:rsid w:val="006758A6"/>
    <w:rsid w:val="006777D4"/>
    <w:rsid w:val="0068591C"/>
    <w:rsid w:val="006C3A82"/>
    <w:rsid w:val="006E1A9C"/>
    <w:rsid w:val="006E4349"/>
    <w:rsid w:val="006E707B"/>
    <w:rsid w:val="006E7AE9"/>
    <w:rsid w:val="006F54CC"/>
    <w:rsid w:val="006F7E13"/>
    <w:rsid w:val="007000C7"/>
    <w:rsid w:val="007027A9"/>
    <w:rsid w:val="00703A48"/>
    <w:rsid w:val="00713CFF"/>
    <w:rsid w:val="00726EFD"/>
    <w:rsid w:val="00736CC5"/>
    <w:rsid w:val="0074684A"/>
    <w:rsid w:val="007528B4"/>
    <w:rsid w:val="00765AD7"/>
    <w:rsid w:val="0076688D"/>
    <w:rsid w:val="007773BA"/>
    <w:rsid w:val="00780E3C"/>
    <w:rsid w:val="00781865"/>
    <w:rsid w:val="00782D53"/>
    <w:rsid w:val="0078701B"/>
    <w:rsid w:val="00794A3E"/>
    <w:rsid w:val="007956A2"/>
    <w:rsid w:val="00795EAC"/>
    <w:rsid w:val="007976D5"/>
    <w:rsid w:val="007A57A5"/>
    <w:rsid w:val="007A67DB"/>
    <w:rsid w:val="007B135E"/>
    <w:rsid w:val="007B1FC8"/>
    <w:rsid w:val="007B213B"/>
    <w:rsid w:val="007B27BE"/>
    <w:rsid w:val="007B71E4"/>
    <w:rsid w:val="007C2297"/>
    <w:rsid w:val="007C4574"/>
    <w:rsid w:val="007C5B84"/>
    <w:rsid w:val="007C6013"/>
    <w:rsid w:val="007C74BB"/>
    <w:rsid w:val="007D43E5"/>
    <w:rsid w:val="007D5F81"/>
    <w:rsid w:val="007D79F0"/>
    <w:rsid w:val="007E538E"/>
    <w:rsid w:val="007E5AB2"/>
    <w:rsid w:val="007E6F50"/>
    <w:rsid w:val="008024A5"/>
    <w:rsid w:val="00806DA4"/>
    <w:rsid w:val="00807784"/>
    <w:rsid w:val="0081178D"/>
    <w:rsid w:val="00812759"/>
    <w:rsid w:val="0081436A"/>
    <w:rsid w:val="00821A13"/>
    <w:rsid w:val="00822B0D"/>
    <w:rsid w:val="00826F90"/>
    <w:rsid w:val="008271FC"/>
    <w:rsid w:val="008344E9"/>
    <w:rsid w:val="00841841"/>
    <w:rsid w:val="00844A6D"/>
    <w:rsid w:val="008473AC"/>
    <w:rsid w:val="008503C6"/>
    <w:rsid w:val="00850A73"/>
    <w:rsid w:val="00862E17"/>
    <w:rsid w:val="00862F38"/>
    <w:rsid w:val="0086336E"/>
    <w:rsid w:val="00873AE2"/>
    <w:rsid w:val="00874B18"/>
    <w:rsid w:val="00876261"/>
    <w:rsid w:val="00884830"/>
    <w:rsid w:val="00890B29"/>
    <w:rsid w:val="008974E0"/>
    <w:rsid w:val="008A112E"/>
    <w:rsid w:val="008A5093"/>
    <w:rsid w:val="008A6F2C"/>
    <w:rsid w:val="008B0224"/>
    <w:rsid w:val="008B4282"/>
    <w:rsid w:val="008B5D6F"/>
    <w:rsid w:val="008B60F3"/>
    <w:rsid w:val="008C05E1"/>
    <w:rsid w:val="008C14D2"/>
    <w:rsid w:val="008C2389"/>
    <w:rsid w:val="008C4E2E"/>
    <w:rsid w:val="008C631D"/>
    <w:rsid w:val="008C65E6"/>
    <w:rsid w:val="008D0917"/>
    <w:rsid w:val="008D265A"/>
    <w:rsid w:val="008D2B18"/>
    <w:rsid w:val="008D508B"/>
    <w:rsid w:val="008D512B"/>
    <w:rsid w:val="008D7992"/>
    <w:rsid w:val="008D7ED9"/>
    <w:rsid w:val="008E227D"/>
    <w:rsid w:val="008E2919"/>
    <w:rsid w:val="008E4AD1"/>
    <w:rsid w:val="008E7FCE"/>
    <w:rsid w:val="008F0E15"/>
    <w:rsid w:val="008F1FA0"/>
    <w:rsid w:val="008F2703"/>
    <w:rsid w:val="008F3410"/>
    <w:rsid w:val="008F4729"/>
    <w:rsid w:val="008F792E"/>
    <w:rsid w:val="00904633"/>
    <w:rsid w:val="00905BB4"/>
    <w:rsid w:val="00907403"/>
    <w:rsid w:val="00912A43"/>
    <w:rsid w:val="009236CF"/>
    <w:rsid w:val="00925FD9"/>
    <w:rsid w:val="009276A3"/>
    <w:rsid w:val="00932434"/>
    <w:rsid w:val="0093518E"/>
    <w:rsid w:val="00936524"/>
    <w:rsid w:val="0093667F"/>
    <w:rsid w:val="00941664"/>
    <w:rsid w:val="0094461D"/>
    <w:rsid w:val="00945499"/>
    <w:rsid w:val="00946DFF"/>
    <w:rsid w:val="00950FC0"/>
    <w:rsid w:val="00951730"/>
    <w:rsid w:val="00962483"/>
    <w:rsid w:val="00971CE1"/>
    <w:rsid w:val="009753B8"/>
    <w:rsid w:val="00976C4A"/>
    <w:rsid w:val="00980704"/>
    <w:rsid w:val="009848CE"/>
    <w:rsid w:val="009B510F"/>
    <w:rsid w:val="009B576E"/>
    <w:rsid w:val="009C11F6"/>
    <w:rsid w:val="009C350D"/>
    <w:rsid w:val="009C3934"/>
    <w:rsid w:val="009C5025"/>
    <w:rsid w:val="009E2099"/>
    <w:rsid w:val="009F09A6"/>
    <w:rsid w:val="009F108B"/>
    <w:rsid w:val="009F1F69"/>
    <w:rsid w:val="009F61D7"/>
    <w:rsid w:val="00A06F22"/>
    <w:rsid w:val="00A11BBD"/>
    <w:rsid w:val="00A126FA"/>
    <w:rsid w:val="00A26330"/>
    <w:rsid w:val="00A31785"/>
    <w:rsid w:val="00A41F9F"/>
    <w:rsid w:val="00A42E20"/>
    <w:rsid w:val="00A44BDC"/>
    <w:rsid w:val="00A542BB"/>
    <w:rsid w:val="00A56175"/>
    <w:rsid w:val="00A669B0"/>
    <w:rsid w:val="00A66B13"/>
    <w:rsid w:val="00A71FE7"/>
    <w:rsid w:val="00A73E28"/>
    <w:rsid w:val="00A74014"/>
    <w:rsid w:val="00A74DC9"/>
    <w:rsid w:val="00A76A5B"/>
    <w:rsid w:val="00A77CCD"/>
    <w:rsid w:val="00A80B25"/>
    <w:rsid w:val="00A85ECB"/>
    <w:rsid w:val="00A867B2"/>
    <w:rsid w:val="00A9207C"/>
    <w:rsid w:val="00AA3487"/>
    <w:rsid w:val="00AA35A9"/>
    <w:rsid w:val="00AA3991"/>
    <w:rsid w:val="00AA5729"/>
    <w:rsid w:val="00AB5F1F"/>
    <w:rsid w:val="00AB74D9"/>
    <w:rsid w:val="00AC103E"/>
    <w:rsid w:val="00AC267B"/>
    <w:rsid w:val="00AC31C4"/>
    <w:rsid w:val="00AC45E9"/>
    <w:rsid w:val="00AC463A"/>
    <w:rsid w:val="00AC4C47"/>
    <w:rsid w:val="00AC4C51"/>
    <w:rsid w:val="00AC4C88"/>
    <w:rsid w:val="00AC7086"/>
    <w:rsid w:val="00AC7EFA"/>
    <w:rsid w:val="00AD2B73"/>
    <w:rsid w:val="00AD5F41"/>
    <w:rsid w:val="00AE0293"/>
    <w:rsid w:val="00AE5D94"/>
    <w:rsid w:val="00AF3A1D"/>
    <w:rsid w:val="00AF7CFC"/>
    <w:rsid w:val="00B01274"/>
    <w:rsid w:val="00B1502D"/>
    <w:rsid w:val="00B15AC1"/>
    <w:rsid w:val="00B21A8E"/>
    <w:rsid w:val="00B263A8"/>
    <w:rsid w:val="00B319F2"/>
    <w:rsid w:val="00B32146"/>
    <w:rsid w:val="00B32B27"/>
    <w:rsid w:val="00B33355"/>
    <w:rsid w:val="00B34669"/>
    <w:rsid w:val="00B357F8"/>
    <w:rsid w:val="00B41BE5"/>
    <w:rsid w:val="00B61A41"/>
    <w:rsid w:val="00B9071E"/>
    <w:rsid w:val="00B90BF2"/>
    <w:rsid w:val="00B91C45"/>
    <w:rsid w:val="00B936F7"/>
    <w:rsid w:val="00B952BA"/>
    <w:rsid w:val="00BA33AE"/>
    <w:rsid w:val="00BA349D"/>
    <w:rsid w:val="00BA7704"/>
    <w:rsid w:val="00BB1C00"/>
    <w:rsid w:val="00BB1D7E"/>
    <w:rsid w:val="00BB314B"/>
    <w:rsid w:val="00BB4AC0"/>
    <w:rsid w:val="00BC0BE3"/>
    <w:rsid w:val="00BC1233"/>
    <w:rsid w:val="00BC218D"/>
    <w:rsid w:val="00BD433C"/>
    <w:rsid w:val="00BE1DA9"/>
    <w:rsid w:val="00BE352E"/>
    <w:rsid w:val="00BE5EF9"/>
    <w:rsid w:val="00BF4845"/>
    <w:rsid w:val="00C026BA"/>
    <w:rsid w:val="00C07A15"/>
    <w:rsid w:val="00C11F3B"/>
    <w:rsid w:val="00C215C4"/>
    <w:rsid w:val="00C21C8D"/>
    <w:rsid w:val="00C25FBF"/>
    <w:rsid w:val="00C31ECA"/>
    <w:rsid w:val="00C34F57"/>
    <w:rsid w:val="00C3648B"/>
    <w:rsid w:val="00C42C3E"/>
    <w:rsid w:val="00C45B3B"/>
    <w:rsid w:val="00C46D86"/>
    <w:rsid w:val="00C503FD"/>
    <w:rsid w:val="00C52BB9"/>
    <w:rsid w:val="00C55B86"/>
    <w:rsid w:val="00C6170D"/>
    <w:rsid w:val="00C735BB"/>
    <w:rsid w:val="00C7498F"/>
    <w:rsid w:val="00C757E0"/>
    <w:rsid w:val="00C76B60"/>
    <w:rsid w:val="00C80CF2"/>
    <w:rsid w:val="00C80FE1"/>
    <w:rsid w:val="00C83ABC"/>
    <w:rsid w:val="00C8798D"/>
    <w:rsid w:val="00CA34CA"/>
    <w:rsid w:val="00CB7494"/>
    <w:rsid w:val="00CB7AA3"/>
    <w:rsid w:val="00CC16E0"/>
    <w:rsid w:val="00CC55C0"/>
    <w:rsid w:val="00CD0676"/>
    <w:rsid w:val="00CD07D0"/>
    <w:rsid w:val="00CD2049"/>
    <w:rsid w:val="00CD66FB"/>
    <w:rsid w:val="00CE6879"/>
    <w:rsid w:val="00CF0F4D"/>
    <w:rsid w:val="00CF3517"/>
    <w:rsid w:val="00CF47FF"/>
    <w:rsid w:val="00CF6E69"/>
    <w:rsid w:val="00D03282"/>
    <w:rsid w:val="00D04C4A"/>
    <w:rsid w:val="00D06156"/>
    <w:rsid w:val="00D169BB"/>
    <w:rsid w:val="00D2083D"/>
    <w:rsid w:val="00D21B2D"/>
    <w:rsid w:val="00D25C69"/>
    <w:rsid w:val="00D26C39"/>
    <w:rsid w:val="00D27DE3"/>
    <w:rsid w:val="00D3420C"/>
    <w:rsid w:val="00D348DF"/>
    <w:rsid w:val="00D34AD0"/>
    <w:rsid w:val="00D35636"/>
    <w:rsid w:val="00D4218C"/>
    <w:rsid w:val="00D4720C"/>
    <w:rsid w:val="00D511E7"/>
    <w:rsid w:val="00D53511"/>
    <w:rsid w:val="00D55B4E"/>
    <w:rsid w:val="00D653A2"/>
    <w:rsid w:val="00D67E4D"/>
    <w:rsid w:val="00D702D9"/>
    <w:rsid w:val="00D74820"/>
    <w:rsid w:val="00D7637F"/>
    <w:rsid w:val="00D77259"/>
    <w:rsid w:val="00D80086"/>
    <w:rsid w:val="00D84A2A"/>
    <w:rsid w:val="00D9597A"/>
    <w:rsid w:val="00D97B40"/>
    <w:rsid w:val="00DA470F"/>
    <w:rsid w:val="00DA737A"/>
    <w:rsid w:val="00DC221F"/>
    <w:rsid w:val="00DD1BF8"/>
    <w:rsid w:val="00DD395B"/>
    <w:rsid w:val="00DD3F2B"/>
    <w:rsid w:val="00DD41C6"/>
    <w:rsid w:val="00DD7EA2"/>
    <w:rsid w:val="00DE0B1F"/>
    <w:rsid w:val="00DE70EC"/>
    <w:rsid w:val="00DF0116"/>
    <w:rsid w:val="00DF0FFC"/>
    <w:rsid w:val="00DF26E6"/>
    <w:rsid w:val="00DF7B18"/>
    <w:rsid w:val="00E0085D"/>
    <w:rsid w:val="00E01892"/>
    <w:rsid w:val="00E02F9A"/>
    <w:rsid w:val="00E03C3A"/>
    <w:rsid w:val="00E06418"/>
    <w:rsid w:val="00E144A2"/>
    <w:rsid w:val="00E1745D"/>
    <w:rsid w:val="00E259CC"/>
    <w:rsid w:val="00E27E8C"/>
    <w:rsid w:val="00E310A0"/>
    <w:rsid w:val="00E439C2"/>
    <w:rsid w:val="00E5390A"/>
    <w:rsid w:val="00E54EA8"/>
    <w:rsid w:val="00E56703"/>
    <w:rsid w:val="00E575B1"/>
    <w:rsid w:val="00E6098E"/>
    <w:rsid w:val="00E60F79"/>
    <w:rsid w:val="00E64E1C"/>
    <w:rsid w:val="00E659B4"/>
    <w:rsid w:val="00E72CC9"/>
    <w:rsid w:val="00E8110B"/>
    <w:rsid w:val="00E82BDD"/>
    <w:rsid w:val="00E83287"/>
    <w:rsid w:val="00E83FC3"/>
    <w:rsid w:val="00E84625"/>
    <w:rsid w:val="00E8576C"/>
    <w:rsid w:val="00E86F09"/>
    <w:rsid w:val="00E87078"/>
    <w:rsid w:val="00E901AD"/>
    <w:rsid w:val="00E9497E"/>
    <w:rsid w:val="00EA12C2"/>
    <w:rsid w:val="00EB6493"/>
    <w:rsid w:val="00EB6C02"/>
    <w:rsid w:val="00ED07C3"/>
    <w:rsid w:val="00ED428B"/>
    <w:rsid w:val="00ED4E4F"/>
    <w:rsid w:val="00ED51E3"/>
    <w:rsid w:val="00EE43FF"/>
    <w:rsid w:val="00EE574F"/>
    <w:rsid w:val="00EF0788"/>
    <w:rsid w:val="00EF2B3C"/>
    <w:rsid w:val="00EF7860"/>
    <w:rsid w:val="00F00715"/>
    <w:rsid w:val="00F024FC"/>
    <w:rsid w:val="00F1171F"/>
    <w:rsid w:val="00F149C9"/>
    <w:rsid w:val="00F16B50"/>
    <w:rsid w:val="00F20E16"/>
    <w:rsid w:val="00F23FC2"/>
    <w:rsid w:val="00F24D81"/>
    <w:rsid w:val="00F24DA4"/>
    <w:rsid w:val="00F27047"/>
    <w:rsid w:val="00F2736E"/>
    <w:rsid w:val="00F274C9"/>
    <w:rsid w:val="00F303F8"/>
    <w:rsid w:val="00F4407F"/>
    <w:rsid w:val="00F46252"/>
    <w:rsid w:val="00F54B62"/>
    <w:rsid w:val="00F54BAA"/>
    <w:rsid w:val="00F57591"/>
    <w:rsid w:val="00F63894"/>
    <w:rsid w:val="00F72E1B"/>
    <w:rsid w:val="00F77D4E"/>
    <w:rsid w:val="00F84E9F"/>
    <w:rsid w:val="00F858C4"/>
    <w:rsid w:val="00F92960"/>
    <w:rsid w:val="00F9638C"/>
    <w:rsid w:val="00F964B6"/>
    <w:rsid w:val="00F971F0"/>
    <w:rsid w:val="00F97770"/>
    <w:rsid w:val="00FA4260"/>
    <w:rsid w:val="00FB00B3"/>
    <w:rsid w:val="00FB2255"/>
    <w:rsid w:val="00FB7A62"/>
    <w:rsid w:val="00FC2052"/>
    <w:rsid w:val="00FC475F"/>
    <w:rsid w:val="00FC50BA"/>
    <w:rsid w:val="00FC64A6"/>
    <w:rsid w:val="00FC736B"/>
    <w:rsid w:val="00FC7B83"/>
    <w:rsid w:val="00FD1698"/>
    <w:rsid w:val="00FD2DA4"/>
    <w:rsid w:val="00FD66C6"/>
    <w:rsid w:val="00FE3382"/>
    <w:rsid w:val="00FF049E"/>
    <w:rsid w:val="00FF36DE"/>
    <w:rsid w:val="00FF42AA"/>
    <w:rsid w:val="00FF6E6E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2EB062"/>
  <w15:chartTrackingRefBased/>
  <w15:docId w15:val="{0717C5B4-29C9-4D55-92A7-2A434E13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710"/>
    <w:pPr>
      <w:widowControl w:val="0"/>
      <w:ind w:leftChars="404" w:left="848" w:firstLine="1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rsid w:val="008473AC"/>
    <w:pPr>
      <w:numPr>
        <w:numId w:val="21"/>
      </w:numPr>
      <w:ind w:leftChars="0" w:left="0"/>
      <w:outlineLvl w:val="0"/>
    </w:pPr>
    <w:rPr>
      <w:rFonts w:cs="Times New Roman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F4710"/>
    <w:pPr>
      <w:keepNext/>
      <w:numPr>
        <w:ilvl w:val="1"/>
        <w:numId w:val="3"/>
      </w:numPr>
      <w:ind w:leftChars="0" w:left="0"/>
      <w:outlineLvl w:val="1"/>
    </w:pPr>
    <w:rPr>
      <w:rFonts w:cstheme="majorBidi"/>
    </w:rPr>
  </w:style>
  <w:style w:type="paragraph" w:styleId="3">
    <w:name w:val="heading 3"/>
    <w:basedOn w:val="2"/>
    <w:next w:val="a"/>
    <w:link w:val="31"/>
    <w:uiPriority w:val="9"/>
    <w:unhideWhenUsed/>
    <w:qFormat/>
    <w:rsid w:val="008974E0"/>
    <w:pPr>
      <w:numPr>
        <w:numId w:val="16"/>
      </w:numPr>
      <w:outlineLvl w:val="2"/>
    </w:pPr>
  </w:style>
  <w:style w:type="paragraph" w:styleId="4">
    <w:name w:val="heading 4"/>
    <w:basedOn w:val="a0"/>
    <w:next w:val="a"/>
    <w:link w:val="40"/>
    <w:uiPriority w:val="9"/>
    <w:unhideWhenUsed/>
    <w:qFormat/>
    <w:rsid w:val="001F4710"/>
    <w:pPr>
      <w:numPr>
        <w:numId w:val="13"/>
      </w:numPr>
      <w:ind w:leftChars="0" w:left="0"/>
      <w:outlineLvl w:val="3"/>
    </w:pPr>
    <w:rPr>
      <w:rFonts w:cs="Times New Roman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098B"/>
    <w:pPr>
      <w:keepNext/>
      <w:numPr>
        <w:ilvl w:val="4"/>
        <w:numId w:val="1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98B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98B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98B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98B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uiPriority w:val="9"/>
    <w:rsid w:val="008473AC"/>
    <w:rPr>
      <w:rFonts w:ascii="Century" w:eastAsia="ＭＳ 明朝" w:hAnsi="Century" w:cs="Times New Roman"/>
      <w:szCs w:val="24"/>
    </w:rPr>
  </w:style>
  <w:style w:type="character" w:customStyle="1" w:styleId="20">
    <w:name w:val="見出し 2 (文字)"/>
    <w:basedOn w:val="a1"/>
    <w:link w:val="2"/>
    <w:uiPriority w:val="9"/>
    <w:rsid w:val="001F4710"/>
    <w:rPr>
      <w:rFonts w:ascii="Century" w:eastAsia="ＭＳ 明朝" w:hAnsi="Century" w:cstheme="majorBidi"/>
    </w:rPr>
  </w:style>
  <w:style w:type="character" w:customStyle="1" w:styleId="31">
    <w:name w:val="見出し 3 (文字)"/>
    <w:basedOn w:val="a1"/>
    <w:link w:val="3"/>
    <w:uiPriority w:val="9"/>
    <w:rsid w:val="008974E0"/>
    <w:rPr>
      <w:rFonts w:ascii="Century" w:eastAsia="ＭＳ 明朝" w:hAnsi="Century" w:cstheme="majorBidi"/>
    </w:rPr>
  </w:style>
  <w:style w:type="character" w:customStyle="1" w:styleId="40">
    <w:name w:val="見出し 4 (文字)"/>
    <w:basedOn w:val="a1"/>
    <w:link w:val="4"/>
    <w:uiPriority w:val="9"/>
    <w:rsid w:val="001F4710"/>
    <w:rPr>
      <w:rFonts w:ascii="Century" w:eastAsia="ＭＳ 明朝" w:hAnsi="Century" w:cs="Times New Roman"/>
      <w:szCs w:val="24"/>
    </w:rPr>
  </w:style>
  <w:style w:type="character" w:customStyle="1" w:styleId="50">
    <w:name w:val="見出し 5 (文字)"/>
    <w:basedOn w:val="a1"/>
    <w:link w:val="5"/>
    <w:uiPriority w:val="9"/>
    <w:semiHidden/>
    <w:rsid w:val="002E098B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1"/>
    <w:link w:val="6"/>
    <w:uiPriority w:val="9"/>
    <w:semiHidden/>
    <w:rsid w:val="002E098B"/>
    <w:rPr>
      <w:rFonts w:ascii="Century" w:eastAsia="ＭＳ 明朝" w:hAnsi="Century"/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2E098B"/>
    <w:rPr>
      <w:rFonts w:ascii="Century" w:eastAsia="ＭＳ 明朝" w:hAnsi="Century"/>
    </w:rPr>
  </w:style>
  <w:style w:type="character" w:customStyle="1" w:styleId="80">
    <w:name w:val="見出し 8 (文字)"/>
    <w:basedOn w:val="a1"/>
    <w:link w:val="8"/>
    <w:uiPriority w:val="9"/>
    <w:semiHidden/>
    <w:rsid w:val="002E098B"/>
    <w:rPr>
      <w:rFonts w:ascii="Century" w:eastAsia="ＭＳ 明朝" w:hAnsi="Century"/>
    </w:rPr>
  </w:style>
  <w:style w:type="character" w:customStyle="1" w:styleId="90">
    <w:name w:val="見出し 9 (文字)"/>
    <w:basedOn w:val="a1"/>
    <w:link w:val="9"/>
    <w:uiPriority w:val="9"/>
    <w:semiHidden/>
    <w:rsid w:val="002E098B"/>
    <w:rPr>
      <w:rFonts w:ascii="Century" w:eastAsia="ＭＳ 明朝" w:hAnsi="Century"/>
    </w:rPr>
  </w:style>
  <w:style w:type="paragraph" w:styleId="a0">
    <w:name w:val="List Paragraph"/>
    <w:basedOn w:val="a"/>
    <w:uiPriority w:val="34"/>
    <w:qFormat/>
    <w:rsid w:val="008271FC"/>
    <w:pPr>
      <w:ind w:leftChars="400" w:left="840"/>
    </w:pPr>
  </w:style>
  <w:style w:type="paragraph" w:styleId="a4">
    <w:name w:val="header"/>
    <w:basedOn w:val="a"/>
    <w:link w:val="a5"/>
    <w:unhideWhenUsed/>
    <w:rsid w:val="00BB1D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rsid w:val="00BB1D7E"/>
  </w:style>
  <w:style w:type="paragraph" w:styleId="a6">
    <w:name w:val="footer"/>
    <w:basedOn w:val="a"/>
    <w:link w:val="a7"/>
    <w:uiPriority w:val="99"/>
    <w:unhideWhenUsed/>
    <w:rsid w:val="00BB1D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BB1D7E"/>
  </w:style>
  <w:style w:type="character" w:styleId="a8">
    <w:name w:val="Subtle Reference"/>
    <w:uiPriority w:val="31"/>
    <w:qFormat/>
    <w:rsid w:val="00C215C4"/>
    <w:rPr>
      <w:rFonts w:ascii="Meiryo UI" w:eastAsia="Meiryo UI" w:hAnsi="Meiryo UI"/>
      <w:color w:val="0000CC"/>
      <w:sz w:val="21"/>
      <w:szCs w:val="21"/>
    </w:rPr>
  </w:style>
  <w:style w:type="paragraph" w:styleId="30">
    <w:name w:val="List Bullet 3"/>
    <w:basedOn w:val="a"/>
    <w:uiPriority w:val="99"/>
    <w:semiHidden/>
    <w:unhideWhenUsed/>
    <w:rsid w:val="002A2FB1"/>
    <w:pPr>
      <w:numPr>
        <w:ilvl w:val="2"/>
        <w:numId w:val="2"/>
      </w:numPr>
      <w:contextualSpacing/>
    </w:pPr>
  </w:style>
  <w:style w:type="paragraph" w:styleId="a9">
    <w:name w:val="Closing"/>
    <w:basedOn w:val="a"/>
    <w:link w:val="aa"/>
    <w:rsid w:val="00223953"/>
    <w:pPr>
      <w:jc w:val="right"/>
    </w:pPr>
    <w:rPr>
      <w:rFonts w:ascii="ＭＳ ゴシック" w:eastAsia="ＭＳ ゴシック" w:hAnsi="ＭＳ ゴシック" w:cs="ＭＳ明朝"/>
      <w:color w:val="000000"/>
      <w:kern w:val="0"/>
      <w:sz w:val="20"/>
      <w:szCs w:val="20"/>
    </w:rPr>
  </w:style>
  <w:style w:type="character" w:customStyle="1" w:styleId="aa">
    <w:name w:val="結語 (文字)"/>
    <w:basedOn w:val="a1"/>
    <w:link w:val="a9"/>
    <w:rsid w:val="00223953"/>
    <w:rPr>
      <w:rFonts w:ascii="ＭＳ ゴシック" w:eastAsia="ＭＳ ゴシック" w:hAnsi="ＭＳ ゴシック" w:cs="ＭＳ明朝"/>
      <w:color w:val="000000"/>
      <w:kern w:val="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675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1"/>
    <w:link w:val="ab"/>
    <w:uiPriority w:val="99"/>
    <w:semiHidden/>
    <w:rsid w:val="0046758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1"/>
    <w:semiHidden/>
    <w:unhideWhenUsed/>
    <w:rsid w:val="00821A13"/>
    <w:rPr>
      <w:sz w:val="18"/>
      <w:szCs w:val="18"/>
    </w:rPr>
  </w:style>
  <w:style w:type="paragraph" w:styleId="ae">
    <w:name w:val="annotation text"/>
    <w:basedOn w:val="a"/>
    <w:link w:val="af"/>
    <w:unhideWhenUsed/>
    <w:rsid w:val="00821A13"/>
    <w:pPr>
      <w:jc w:val="left"/>
    </w:pPr>
  </w:style>
  <w:style w:type="character" w:customStyle="1" w:styleId="af">
    <w:name w:val="コメント文字列 (文字)"/>
    <w:basedOn w:val="a1"/>
    <w:link w:val="ae"/>
    <w:uiPriority w:val="99"/>
    <w:rsid w:val="00821A13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821A13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821A13"/>
    <w:rPr>
      <w:b/>
      <w:bCs/>
    </w:rPr>
  </w:style>
  <w:style w:type="table" w:styleId="af2">
    <w:name w:val="Table Grid"/>
    <w:basedOn w:val="a2"/>
    <w:uiPriority w:val="59"/>
    <w:rsid w:val="00D06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21">
    <w:name w:val="Intense Reference"/>
    <w:basedOn w:val="a1"/>
    <w:uiPriority w:val="32"/>
    <w:qFormat/>
    <w:rsid w:val="00C215C4"/>
    <w:rPr>
      <w:b/>
      <w:bCs/>
      <w:smallCaps/>
      <w:color w:val="4472C4" w:themeColor="accent1"/>
      <w:spacing w:val="5"/>
    </w:rPr>
  </w:style>
  <w:style w:type="paragraph" w:styleId="af3">
    <w:name w:val="TOC Heading"/>
    <w:basedOn w:val="1"/>
    <w:next w:val="a"/>
    <w:uiPriority w:val="39"/>
    <w:unhideWhenUsed/>
    <w:qFormat/>
    <w:rsid w:val="00DD7EA2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/>
      <w:b/>
      <w:bCs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D7EA2"/>
  </w:style>
  <w:style w:type="paragraph" w:styleId="22">
    <w:name w:val="toc 2"/>
    <w:basedOn w:val="a"/>
    <w:next w:val="a"/>
    <w:autoRedefine/>
    <w:uiPriority w:val="39"/>
    <w:unhideWhenUsed/>
    <w:rsid w:val="00DD7EA2"/>
    <w:pPr>
      <w:ind w:leftChars="100" w:left="210"/>
    </w:pPr>
  </w:style>
  <w:style w:type="paragraph" w:styleId="32">
    <w:name w:val="toc 3"/>
    <w:basedOn w:val="a"/>
    <w:next w:val="a"/>
    <w:autoRedefine/>
    <w:uiPriority w:val="39"/>
    <w:unhideWhenUsed/>
    <w:rsid w:val="00DD7EA2"/>
    <w:pPr>
      <w:ind w:leftChars="200" w:left="420"/>
    </w:pPr>
  </w:style>
  <w:style w:type="character" w:styleId="af4">
    <w:name w:val="Hyperlink"/>
    <w:basedOn w:val="a1"/>
    <w:uiPriority w:val="99"/>
    <w:unhideWhenUsed/>
    <w:rsid w:val="00DD7EA2"/>
    <w:rPr>
      <w:color w:val="0563C1" w:themeColor="hyperlink"/>
      <w:u w:val="single"/>
    </w:rPr>
  </w:style>
  <w:style w:type="table" w:customStyle="1" w:styleId="12">
    <w:name w:val="表 (格子)1"/>
    <w:basedOn w:val="a2"/>
    <w:next w:val="af2"/>
    <w:uiPriority w:val="99"/>
    <w:rsid w:val="007956A2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9C5025"/>
  </w:style>
  <w:style w:type="paragraph" w:styleId="af6">
    <w:name w:val="Note Heading"/>
    <w:basedOn w:val="a"/>
    <w:next w:val="a"/>
    <w:link w:val="af7"/>
    <w:uiPriority w:val="99"/>
    <w:unhideWhenUsed/>
    <w:rsid w:val="0005203A"/>
    <w:pPr>
      <w:jc w:val="center"/>
    </w:pPr>
    <w:rPr>
      <w:szCs w:val="21"/>
    </w:rPr>
  </w:style>
  <w:style w:type="character" w:customStyle="1" w:styleId="af7">
    <w:name w:val="記 (文字)"/>
    <w:basedOn w:val="a1"/>
    <w:link w:val="af6"/>
    <w:uiPriority w:val="99"/>
    <w:rsid w:val="0005203A"/>
    <w:rPr>
      <w:rFonts w:ascii="Century" w:eastAsia="ＭＳ 明朝" w:hAnsi="Century"/>
      <w:szCs w:val="21"/>
    </w:rPr>
  </w:style>
  <w:style w:type="paragraph" w:styleId="af8">
    <w:name w:val="No Spacing"/>
    <w:uiPriority w:val="1"/>
    <w:qFormat/>
    <w:rsid w:val="003C3F46"/>
    <w:pPr>
      <w:widowControl w:val="0"/>
      <w:ind w:leftChars="404" w:left="848" w:firstLine="1"/>
      <w:jc w:val="both"/>
    </w:pPr>
    <w:rPr>
      <w:rFonts w:ascii="Century" w:eastAsia="ＭＳ 明朝" w:hAnsi="Century"/>
    </w:rPr>
  </w:style>
  <w:style w:type="character" w:styleId="af9">
    <w:name w:val="Strong"/>
    <w:basedOn w:val="a1"/>
    <w:uiPriority w:val="22"/>
    <w:qFormat/>
    <w:rsid w:val="00523C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5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2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4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B6B02-0DE6-4218-AC48-7E7019B55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品質管理部</dc:creator>
  <cp:keywords/>
  <dc:description/>
  <cp:lastModifiedBy>門田　芳幸／Kadota,Yoshiyuki</cp:lastModifiedBy>
  <cp:revision>2</cp:revision>
  <cp:lastPrinted>2021-05-11T02:46:00Z</cp:lastPrinted>
  <dcterms:created xsi:type="dcterms:W3CDTF">2024-06-12T01:37:00Z</dcterms:created>
  <dcterms:modified xsi:type="dcterms:W3CDTF">2024-06-12T01:37:00Z</dcterms:modified>
</cp:coreProperties>
</file>